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BB8FA" w14:textId="77777777" w:rsidR="00856E10" w:rsidRDefault="007B06DA">
      <w:pPr>
        <w:pStyle w:val="zLogoArrow"/>
      </w:pPr>
      <w:r>
        <w:rPr>
          <w:noProof/>
        </w:rPr>
        <w:drawing>
          <wp:inline distT="0" distB="0" distL="0" distR="0" wp14:anchorId="0DC486A9" wp14:editId="476EB1CC">
            <wp:extent cx="1988820" cy="762000"/>
            <wp:effectExtent l="0" t="0" r="0" b="0"/>
            <wp:docPr id="8" name="Picture 1" descr="AMDh_mb_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Dh_mb_8bit"/>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1988820" cy="762000"/>
                    </a:xfrm>
                    <a:prstGeom prst="rect">
                      <a:avLst/>
                    </a:prstGeom>
                    <a:noFill/>
                    <a:ln>
                      <a:noFill/>
                    </a:ln>
                  </pic:spPr>
                </pic:pic>
              </a:graphicData>
            </a:graphic>
          </wp:inline>
        </w:drawing>
      </w:r>
    </w:p>
    <w:tbl>
      <w:tblPr>
        <w:tblW w:w="9540" w:type="dxa"/>
        <w:tblInd w:w="108" w:type="dxa"/>
        <w:tblLayout w:type="fixed"/>
        <w:tblLook w:val="0000" w:firstRow="0" w:lastRow="0" w:firstColumn="0" w:lastColumn="0" w:noHBand="0" w:noVBand="0"/>
      </w:tblPr>
      <w:tblGrid>
        <w:gridCol w:w="9540"/>
      </w:tblGrid>
      <w:tr w:rsidR="00856E10" w14:paraId="0C650447" w14:textId="77777777">
        <w:trPr>
          <w:cantSplit/>
          <w:trHeight w:val="9612"/>
        </w:trPr>
        <w:tc>
          <w:tcPr>
            <w:tcW w:w="9540" w:type="dxa"/>
            <w:vAlign w:val="center"/>
          </w:tcPr>
          <w:p w14:paraId="23444057" w14:textId="53961C93" w:rsidR="00856E10" w:rsidRPr="00CE3435" w:rsidRDefault="00856E10" w:rsidP="00CE3435">
            <w:pPr>
              <w:pStyle w:val="Title"/>
            </w:pPr>
            <w:r w:rsidRPr="00CE3435">
              <w:t>AMD-</w:t>
            </w:r>
            <w:r w:rsidR="00EF4E52">
              <w:t>RAID</w:t>
            </w:r>
            <w:r w:rsidRPr="00CE3435">
              <w:t xml:space="preserve">™ </w:t>
            </w:r>
            <w:r w:rsidR="00EF4E52">
              <w:t xml:space="preserve">Quick Start Guide for </w:t>
            </w:r>
            <w:r w:rsidR="00FA2BE6">
              <w:t xml:space="preserve">Red Hat </w:t>
            </w:r>
            <w:ins w:id="0" w:author="Ackerman, Peter" w:date="2020-11-16T08:46:00Z">
              <w:r w:rsidR="00F23A83">
                <w:t xml:space="preserve">8.3 </w:t>
              </w:r>
            </w:ins>
            <w:r w:rsidR="00FA2BE6">
              <w:t>(RHEL)</w:t>
            </w:r>
            <w:r w:rsidR="00EA0D74">
              <w:t xml:space="preserve"> Operating System</w:t>
            </w:r>
            <w:ins w:id="1" w:author="Ackerman, Peter" w:date="2020-10-22T10:15:00Z">
              <w:r w:rsidR="003F349A">
                <w:t>s</w:t>
              </w:r>
            </w:ins>
          </w:p>
        </w:tc>
      </w:tr>
    </w:tbl>
    <w:p w14:paraId="1A61D3E3" w14:textId="77777777" w:rsidR="00856E10" w:rsidRDefault="00856E10">
      <w:pPr>
        <w:pStyle w:val="zText"/>
      </w:pPr>
    </w:p>
    <w:tbl>
      <w:tblPr>
        <w:tblW w:w="9540" w:type="dxa"/>
        <w:tblInd w:w="108" w:type="dxa"/>
        <w:tblLayout w:type="fixed"/>
        <w:tblLook w:val="0000" w:firstRow="0" w:lastRow="0" w:firstColumn="0" w:lastColumn="0" w:noHBand="0" w:noVBand="0"/>
      </w:tblPr>
      <w:tblGrid>
        <w:gridCol w:w="1440"/>
        <w:gridCol w:w="1260"/>
        <w:gridCol w:w="90"/>
        <w:gridCol w:w="720"/>
        <w:gridCol w:w="270"/>
        <w:gridCol w:w="720"/>
        <w:gridCol w:w="450"/>
        <w:gridCol w:w="630"/>
        <w:gridCol w:w="630"/>
        <w:gridCol w:w="630"/>
        <w:gridCol w:w="540"/>
        <w:gridCol w:w="720"/>
        <w:gridCol w:w="1440"/>
      </w:tblGrid>
      <w:tr w:rsidR="00856E10" w14:paraId="314D074F" w14:textId="77777777">
        <w:trPr>
          <w:trHeight w:val="199"/>
        </w:trPr>
        <w:tc>
          <w:tcPr>
            <w:tcW w:w="1440" w:type="dxa"/>
            <w:tcBorders>
              <w:right w:val="single" w:sz="6" w:space="0" w:color="auto"/>
            </w:tcBorders>
          </w:tcPr>
          <w:p w14:paraId="360A78DE" w14:textId="77777777" w:rsidR="00856E10" w:rsidRDefault="00856E10">
            <w:pPr>
              <w:pStyle w:val="zText"/>
            </w:pPr>
          </w:p>
        </w:tc>
        <w:tc>
          <w:tcPr>
            <w:tcW w:w="1350" w:type="dxa"/>
            <w:gridSpan w:val="2"/>
            <w:tcBorders>
              <w:top w:val="single" w:sz="6" w:space="0" w:color="auto"/>
              <w:left w:val="single" w:sz="6" w:space="0" w:color="auto"/>
            </w:tcBorders>
            <w:tcMar>
              <w:left w:w="115" w:type="dxa"/>
              <w:right w:w="43" w:type="dxa"/>
            </w:tcMar>
          </w:tcPr>
          <w:p w14:paraId="4ACBA87A" w14:textId="77777777" w:rsidR="00856E10" w:rsidRDefault="00856E10">
            <w:pPr>
              <w:pStyle w:val="zText"/>
              <w:rPr>
                <w:rFonts w:ascii="Times New Roman" w:hAnsi="Times New Roman"/>
              </w:rPr>
            </w:pPr>
            <w:r>
              <w:rPr>
                <w:rFonts w:ascii="Times New Roman" w:hAnsi="Times New Roman"/>
              </w:rPr>
              <w:t>Publication #</w:t>
            </w:r>
          </w:p>
        </w:tc>
        <w:tc>
          <w:tcPr>
            <w:tcW w:w="720" w:type="dxa"/>
            <w:tcBorders>
              <w:top w:val="single" w:sz="6" w:space="0" w:color="auto"/>
            </w:tcBorders>
            <w:tcMar>
              <w:left w:w="58" w:type="dxa"/>
              <w:right w:w="58" w:type="dxa"/>
            </w:tcMar>
          </w:tcPr>
          <w:p w14:paraId="020B2345" w14:textId="2BD0643C" w:rsidR="00856E10" w:rsidRDefault="00EF4E52">
            <w:pPr>
              <w:pStyle w:val="zPID"/>
              <w:rPr>
                <w:rFonts w:ascii="Times New Roman" w:hAnsi="Times New Roman"/>
              </w:rPr>
            </w:pPr>
            <w:del w:id="2" w:author="Ackerman, Peter" w:date="2020-11-16T09:55:00Z">
              <w:r w:rsidDel="006C0947">
                <w:rPr>
                  <w:rFonts w:ascii="Times New Roman" w:hAnsi="Times New Roman"/>
                </w:rPr>
                <w:delText>5696</w:delText>
              </w:r>
              <w:r w:rsidR="00FA2BE6" w:rsidDel="006C0947">
                <w:rPr>
                  <w:rFonts w:ascii="Times New Roman" w:hAnsi="Times New Roman"/>
                </w:rPr>
                <w:delText>3</w:delText>
              </w:r>
            </w:del>
          </w:p>
        </w:tc>
        <w:tc>
          <w:tcPr>
            <w:tcW w:w="990" w:type="dxa"/>
            <w:gridSpan w:val="2"/>
            <w:tcBorders>
              <w:top w:val="single" w:sz="6" w:space="0" w:color="auto"/>
            </w:tcBorders>
            <w:tcMar>
              <w:top w:w="43" w:type="dxa"/>
              <w:left w:w="115" w:type="dxa"/>
              <w:right w:w="29" w:type="dxa"/>
            </w:tcMar>
          </w:tcPr>
          <w:p w14:paraId="0054C478" w14:textId="77777777" w:rsidR="00856E10" w:rsidRDefault="00856E10">
            <w:pPr>
              <w:pStyle w:val="zText"/>
              <w:rPr>
                <w:rFonts w:ascii="Times New Roman" w:hAnsi="Times New Roman"/>
              </w:rPr>
            </w:pPr>
            <w:r>
              <w:rPr>
                <w:rFonts w:ascii="Times New Roman" w:hAnsi="Times New Roman"/>
              </w:rPr>
              <w:t>Revision:</w:t>
            </w:r>
          </w:p>
        </w:tc>
        <w:tc>
          <w:tcPr>
            <w:tcW w:w="1710" w:type="dxa"/>
            <w:gridSpan w:val="3"/>
            <w:tcBorders>
              <w:top w:val="single" w:sz="6" w:space="0" w:color="auto"/>
            </w:tcBorders>
            <w:tcMar>
              <w:top w:w="43" w:type="dxa"/>
              <w:left w:w="29" w:type="dxa"/>
              <w:right w:w="115" w:type="dxa"/>
            </w:tcMar>
          </w:tcPr>
          <w:p w14:paraId="4F01DE20" w14:textId="7F766E79" w:rsidR="00856E10" w:rsidRDefault="00F23A83" w:rsidP="00206CDA">
            <w:pPr>
              <w:pStyle w:val="zRev"/>
              <w:rPr>
                <w:rFonts w:ascii="Times New Roman" w:hAnsi="Times New Roman"/>
              </w:rPr>
            </w:pPr>
            <w:ins w:id="3" w:author="Ackerman, Peter" w:date="2020-11-16T08:46:00Z">
              <w:r>
                <w:rPr>
                  <w:rFonts w:ascii="Times New Roman" w:hAnsi="Times New Roman"/>
                </w:rPr>
                <w:t>1</w:t>
              </w:r>
            </w:ins>
            <w:del w:id="4" w:author="Ackerman, Peter" w:date="2020-11-16T08:46:00Z">
              <w:r w:rsidR="00EF4E52" w:rsidDel="00F23A83">
                <w:rPr>
                  <w:rFonts w:ascii="Times New Roman" w:hAnsi="Times New Roman"/>
                </w:rPr>
                <w:delText>0</w:delText>
              </w:r>
              <w:r w:rsidR="00401C90" w:rsidDel="00F23A83">
                <w:rPr>
                  <w:rFonts w:ascii="Times New Roman" w:hAnsi="Times New Roman"/>
                </w:rPr>
                <w:delText>.</w:delText>
              </w:r>
              <w:r w:rsidR="00EF4E52" w:rsidDel="00F23A83">
                <w:rPr>
                  <w:rFonts w:ascii="Times New Roman" w:hAnsi="Times New Roman"/>
                </w:rPr>
                <w:delText>5</w:delText>
              </w:r>
            </w:del>
            <w:ins w:id="5" w:author="Agarwal, Neha" w:date="2020-08-28T22:30:00Z">
              <w:del w:id="6" w:author="Ackerman, Peter" w:date="2020-09-02T07:41:00Z">
                <w:r w:rsidR="007023D2" w:rsidDel="0065245F">
                  <w:rPr>
                    <w:rFonts w:ascii="Times New Roman" w:hAnsi="Times New Roman"/>
                  </w:rPr>
                  <w:delText>3</w:delText>
                </w:r>
              </w:del>
            </w:ins>
            <w:del w:id="7" w:author="Agarwal, Neha" w:date="2020-08-28T22:30:00Z">
              <w:r w:rsidR="00A75918" w:rsidDel="007023D2">
                <w:rPr>
                  <w:rFonts w:ascii="Times New Roman" w:hAnsi="Times New Roman"/>
                </w:rPr>
                <w:delText>2</w:delText>
              </w:r>
            </w:del>
          </w:p>
        </w:tc>
        <w:tc>
          <w:tcPr>
            <w:tcW w:w="630" w:type="dxa"/>
            <w:tcBorders>
              <w:top w:val="single" w:sz="6" w:space="0" w:color="auto"/>
            </w:tcBorders>
            <w:tcMar>
              <w:top w:w="43" w:type="dxa"/>
              <w:left w:w="115" w:type="dxa"/>
              <w:right w:w="115" w:type="dxa"/>
            </w:tcMar>
          </w:tcPr>
          <w:p w14:paraId="15B35ABF" w14:textId="77777777" w:rsidR="00856E10" w:rsidRDefault="00856E10">
            <w:pPr>
              <w:pStyle w:val="Text"/>
            </w:pPr>
          </w:p>
        </w:tc>
        <w:tc>
          <w:tcPr>
            <w:tcW w:w="540" w:type="dxa"/>
            <w:tcBorders>
              <w:top w:val="single" w:sz="6" w:space="0" w:color="auto"/>
            </w:tcBorders>
            <w:tcMar>
              <w:top w:w="43" w:type="dxa"/>
              <w:left w:w="115" w:type="dxa"/>
              <w:right w:w="58" w:type="dxa"/>
            </w:tcMar>
          </w:tcPr>
          <w:p w14:paraId="1CAD14E6" w14:textId="77777777" w:rsidR="00856E10" w:rsidRDefault="00856E10">
            <w:pPr>
              <w:pStyle w:val="Text"/>
            </w:pPr>
          </w:p>
        </w:tc>
        <w:tc>
          <w:tcPr>
            <w:tcW w:w="720" w:type="dxa"/>
            <w:tcBorders>
              <w:top w:val="single" w:sz="6" w:space="0" w:color="auto"/>
              <w:right w:val="single" w:sz="6" w:space="0" w:color="auto"/>
            </w:tcBorders>
            <w:tcMar>
              <w:top w:w="43" w:type="dxa"/>
              <w:right w:w="58" w:type="dxa"/>
            </w:tcMar>
          </w:tcPr>
          <w:p w14:paraId="37078848" w14:textId="77777777" w:rsidR="00856E10" w:rsidRDefault="00856E10">
            <w:pPr>
              <w:pStyle w:val="Text"/>
            </w:pPr>
          </w:p>
        </w:tc>
        <w:tc>
          <w:tcPr>
            <w:tcW w:w="1440" w:type="dxa"/>
            <w:tcBorders>
              <w:left w:val="single" w:sz="6" w:space="0" w:color="auto"/>
            </w:tcBorders>
            <w:tcMar>
              <w:top w:w="43" w:type="dxa"/>
              <w:right w:w="58" w:type="dxa"/>
            </w:tcMar>
          </w:tcPr>
          <w:p w14:paraId="37040BFF" w14:textId="77777777" w:rsidR="00856E10" w:rsidRDefault="00856E10">
            <w:pPr>
              <w:pStyle w:val="Text"/>
            </w:pPr>
          </w:p>
        </w:tc>
      </w:tr>
      <w:tr w:rsidR="00856E10" w14:paraId="5ECBD5F7" w14:textId="77777777">
        <w:tc>
          <w:tcPr>
            <w:tcW w:w="1440" w:type="dxa"/>
            <w:tcBorders>
              <w:right w:val="single" w:sz="6" w:space="0" w:color="auto"/>
            </w:tcBorders>
          </w:tcPr>
          <w:p w14:paraId="731E3B16" w14:textId="77777777" w:rsidR="00856E10" w:rsidRDefault="00856E10">
            <w:pPr>
              <w:pStyle w:val="zText"/>
            </w:pPr>
          </w:p>
        </w:tc>
        <w:tc>
          <w:tcPr>
            <w:tcW w:w="1260" w:type="dxa"/>
            <w:tcBorders>
              <w:left w:val="single" w:sz="6" w:space="0" w:color="auto"/>
              <w:bottom w:val="single" w:sz="6" w:space="0" w:color="auto"/>
            </w:tcBorders>
            <w:tcMar>
              <w:left w:w="115" w:type="dxa"/>
              <w:right w:w="58" w:type="dxa"/>
            </w:tcMar>
          </w:tcPr>
          <w:p w14:paraId="69CDAF94" w14:textId="77777777" w:rsidR="00856E10" w:rsidRDefault="00856E10">
            <w:pPr>
              <w:pStyle w:val="zText"/>
              <w:rPr>
                <w:rFonts w:ascii="Times New Roman" w:hAnsi="Times New Roman"/>
              </w:rPr>
            </w:pPr>
            <w:r>
              <w:rPr>
                <w:rFonts w:ascii="Times New Roman" w:hAnsi="Times New Roman"/>
              </w:rPr>
              <w:t>Issue Date:</w:t>
            </w:r>
          </w:p>
        </w:tc>
        <w:tc>
          <w:tcPr>
            <w:tcW w:w="2250" w:type="dxa"/>
            <w:gridSpan w:val="5"/>
            <w:tcBorders>
              <w:bottom w:val="single" w:sz="6" w:space="0" w:color="auto"/>
            </w:tcBorders>
            <w:tcMar>
              <w:left w:w="58" w:type="dxa"/>
              <w:right w:w="115" w:type="dxa"/>
            </w:tcMar>
          </w:tcPr>
          <w:p w14:paraId="12D5B2E2" w14:textId="3A62B8BF" w:rsidR="00856E10" w:rsidRDefault="00EF4E52" w:rsidP="00713AD6">
            <w:pPr>
              <w:pStyle w:val="zDate"/>
              <w:rPr>
                <w:rFonts w:ascii="Times New Roman" w:hAnsi="Times New Roman"/>
              </w:rPr>
            </w:pPr>
            <w:del w:id="8" w:author="Ackerman, Peter" w:date="2020-09-04T16:09:00Z">
              <w:r w:rsidDel="00484F34">
                <w:rPr>
                  <w:rFonts w:ascii="Times New Roman" w:hAnsi="Times New Roman"/>
                </w:rPr>
                <w:delText>August</w:delText>
              </w:r>
              <w:r w:rsidR="00401C90" w:rsidDel="00484F34">
                <w:rPr>
                  <w:rFonts w:ascii="Times New Roman" w:hAnsi="Times New Roman"/>
                </w:rPr>
                <w:delText xml:space="preserve"> </w:delText>
              </w:r>
            </w:del>
            <w:ins w:id="9" w:author="Ackerman, Peter" w:date="2020-11-16T08:46:00Z">
              <w:r w:rsidR="00F23A83">
                <w:rPr>
                  <w:rFonts w:ascii="Times New Roman" w:hAnsi="Times New Roman"/>
                </w:rPr>
                <w:t>November</w:t>
              </w:r>
            </w:ins>
            <w:ins w:id="10" w:author="Ackerman, Peter" w:date="2020-09-04T16:09:00Z">
              <w:r w:rsidR="00484F34">
                <w:rPr>
                  <w:rFonts w:ascii="Times New Roman" w:hAnsi="Times New Roman"/>
                </w:rPr>
                <w:t xml:space="preserve"> </w:t>
              </w:r>
            </w:ins>
            <w:r w:rsidR="00401C90">
              <w:rPr>
                <w:rFonts w:ascii="Times New Roman" w:hAnsi="Times New Roman"/>
              </w:rPr>
              <w:t>20</w:t>
            </w:r>
            <w:r w:rsidR="00136DB6">
              <w:rPr>
                <w:rFonts w:ascii="Times New Roman" w:hAnsi="Times New Roman"/>
              </w:rPr>
              <w:t>20</w:t>
            </w:r>
          </w:p>
        </w:tc>
        <w:tc>
          <w:tcPr>
            <w:tcW w:w="630" w:type="dxa"/>
            <w:tcBorders>
              <w:bottom w:val="single" w:sz="6" w:space="0" w:color="auto"/>
            </w:tcBorders>
          </w:tcPr>
          <w:p w14:paraId="2B3C5415" w14:textId="77777777" w:rsidR="00856E10" w:rsidRDefault="00856E10">
            <w:pPr>
              <w:pStyle w:val="Text"/>
            </w:pPr>
          </w:p>
        </w:tc>
        <w:tc>
          <w:tcPr>
            <w:tcW w:w="630" w:type="dxa"/>
            <w:tcBorders>
              <w:bottom w:val="single" w:sz="6" w:space="0" w:color="auto"/>
            </w:tcBorders>
          </w:tcPr>
          <w:p w14:paraId="44726426" w14:textId="77777777" w:rsidR="00856E10" w:rsidRDefault="00856E10">
            <w:pPr>
              <w:pStyle w:val="Text"/>
            </w:pPr>
          </w:p>
        </w:tc>
        <w:tc>
          <w:tcPr>
            <w:tcW w:w="630" w:type="dxa"/>
            <w:tcBorders>
              <w:bottom w:val="single" w:sz="6" w:space="0" w:color="auto"/>
            </w:tcBorders>
          </w:tcPr>
          <w:p w14:paraId="7378DA52" w14:textId="77777777" w:rsidR="00856E10" w:rsidRDefault="00856E10">
            <w:pPr>
              <w:pStyle w:val="Text"/>
            </w:pPr>
          </w:p>
        </w:tc>
        <w:tc>
          <w:tcPr>
            <w:tcW w:w="540" w:type="dxa"/>
            <w:tcBorders>
              <w:bottom w:val="single" w:sz="6" w:space="0" w:color="auto"/>
            </w:tcBorders>
          </w:tcPr>
          <w:p w14:paraId="7E5C77CB" w14:textId="77777777" w:rsidR="00856E10" w:rsidRDefault="00856E10">
            <w:pPr>
              <w:pStyle w:val="Text"/>
            </w:pPr>
          </w:p>
        </w:tc>
        <w:tc>
          <w:tcPr>
            <w:tcW w:w="720" w:type="dxa"/>
            <w:tcBorders>
              <w:bottom w:val="single" w:sz="6" w:space="0" w:color="auto"/>
              <w:right w:val="single" w:sz="6" w:space="0" w:color="auto"/>
            </w:tcBorders>
          </w:tcPr>
          <w:p w14:paraId="3C6C9843" w14:textId="77777777" w:rsidR="00856E10" w:rsidRDefault="00856E10">
            <w:pPr>
              <w:pStyle w:val="Text"/>
            </w:pPr>
          </w:p>
        </w:tc>
        <w:tc>
          <w:tcPr>
            <w:tcW w:w="1440" w:type="dxa"/>
            <w:tcBorders>
              <w:left w:val="single" w:sz="6" w:space="0" w:color="auto"/>
            </w:tcBorders>
          </w:tcPr>
          <w:p w14:paraId="2D1A2360" w14:textId="77777777" w:rsidR="00856E10" w:rsidRDefault="00856E10">
            <w:pPr>
              <w:pStyle w:val="Text"/>
            </w:pPr>
          </w:p>
        </w:tc>
      </w:tr>
      <w:tr w:rsidR="00856E10" w14:paraId="11A7EE76" w14:textId="77777777">
        <w:trPr>
          <w:trHeight w:val="318"/>
        </w:trPr>
        <w:tc>
          <w:tcPr>
            <w:tcW w:w="1440" w:type="dxa"/>
          </w:tcPr>
          <w:p w14:paraId="4CDC587F" w14:textId="77777777" w:rsidR="00856E10" w:rsidRDefault="00856E10">
            <w:pPr>
              <w:spacing w:after="120"/>
            </w:pPr>
          </w:p>
        </w:tc>
        <w:tc>
          <w:tcPr>
            <w:tcW w:w="1260" w:type="dxa"/>
            <w:tcBorders>
              <w:top w:val="single" w:sz="6" w:space="0" w:color="auto"/>
            </w:tcBorders>
          </w:tcPr>
          <w:p w14:paraId="3C3BCBF7" w14:textId="77777777" w:rsidR="00856E10" w:rsidRDefault="00856E10">
            <w:pPr>
              <w:spacing w:after="120"/>
            </w:pPr>
          </w:p>
        </w:tc>
        <w:tc>
          <w:tcPr>
            <w:tcW w:w="1080" w:type="dxa"/>
            <w:gridSpan w:val="3"/>
            <w:tcBorders>
              <w:top w:val="single" w:sz="6" w:space="0" w:color="auto"/>
            </w:tcBorders>
          </w:tcPr>
          <w:p w14:paraId="5D0C95AD" w14:textId="77777777" w:rsidR="00856E10" w:rsidRDefault="00856E10">
            <w:pPr>
              <w:spacing w:after="120"/>
            </w:pPr>
          </w:p>
        </w:tc>
        <w:tc>
          <w:tcPr>
            <w:tcW w:w="1170" w:type="dxa"/>
            <w:gridSpan w:val="2"/>
            <w:tcBorders>
              <w:top w:val="single" w:sz="6" w:space="0" w:color="auto"/>
            </w:tcBorders>
          </w:tcPr>
          <w:p w14:paraId="46D6EA9C" w14:textId="77777777" w:rsidR="00856E10" w:rsidRDefault="00856E10">
            <w:pPr>
              <w:spacing w:after="120"/>
            </w:pPr>
          </w:p>
        </w:tc>
        <w:tc>
          <w:tcPr>
            <w:tcW w:w="1260" w:type="dxa"/>
            <w:gridSpan w:val="2"/>
            <w:tcBorders>
              <w:top w:val="single" w:sz="6" w:space="0" w:color="auto"/>
            </w:tcBorders>
          </w:tcPr>
          <w:p w14:paraId="3DF33791" w14:textId="77777777" w:rsidR="00856E10" w:rsidRDefault="00856E10">
            <w:pPr>
              <w:spacing w:after="120"/>
            </w:pPr>
          </w:p>
        </w:tc>
        <w:tc>
          <w:tcPr>
            <w:tcW w:w="630" w:type="dxa"/>
            <w:tcBorders>
              <w:top w:val="single" w:sz="6" w:space="0" w:color="auto"/>
            </w:tcBorders>
          </w:tcPr>
          <w:p w14:paraId="36A787CC" w14:textId="77777777" w:rsidR="00856E10" w:rsidRDefault="00856E10">
            <w:pPr>
              <w:spacing w:after="120"/>
            </w:pPr>
          </w:p>
        </w:tc>
        <w:tc>
          <w:tcPr>
            <w:tcW w:w="540" w:type="dxa"/>
            <w:tcBorders>
              <w:top w:val="single" w:sz="6" w:space="0" w:color="auto"/>
            </w:tcBorders>
          </w:tcPr>
          <w:p w14:paraId="541179F2" w14:textId="77777777" w:rsidR="00856E10" w:rsidRDefault="00856E10">
            <w:pPr>
              <w:spacing w:after="120"/>
            </w:pPr>
          </w:p>
        </w:tc>
        <w:tc>
          <w:tcPr>
            <w:tcW w:w="720" w:type="dxa"/>
            <w:tcBorders>
              <w:top w:val="single" w:sz="6" w:space="0" w:color="auto"/>
            </w:tcBorders>
          </w:tcPr>
          <w:p w14:paraId="3D8014C7" w14:textId="77777777" w:rsidR="00856E10" w:rsidRDefault="00856E10">
            <w:pPr>
              <w:spacing w:after="120"/>
            </w:pPr>
          </w:p>
        </w:tc>
        <w:tc>
          <w:tcPr>
            <w:tcW w:w="1440" w:type="dxa"/>
          </w:tcPr>
          <w:p w14:paraId="75A9E44A" w14:textId="77777777" w:rsidR="00856E10" w:rsidRDefault="00856E10">
            <w:pPr>
              <w:spacing w:after="120"/>
            </w:pPr>
          </w:p>
        </w:tc>
      </w:tr>
    </w:tbl>
    <w:p w14:paraId="7273D6D7" w14:textId="77777777" w:rsidR="00856E10" w:rsidRDefault="00856E10">
      <w:pPr>
        <w:pStyle w:val="zLHeader2LOGO"/>
        <w:tabs>
          <w:tab w:val="clear" w:pos="4320"/>
          <w:tab w:val="clear" w:pos="8640"/>
        </w:tabs>
        <w:autoSpaceDE w:val="0"/>
        <w:autoSpaceDN w:val="0"/>
        <w:adjustRightInd w:val="0"/>
        <w:spacing w:after="240"/>
        <w:rPr>
          <w:iCs w:val="0"/>
        </w:rPr>
      </w:pPr>
    </w:p>
    <w:tbl>
      <w:tblPr>
        <w:tblW w:w="9450" w:type="dxa"/>
        <w:tblInd w:w="198" w:type="dxa"/>
        <w:tblLayout w:type="fixed"/>
        <w:tblLook w:val="04A0" w:firstRow="1" w:lastRow="0" w:firstColumn="1" w:lastColumn="0" w:noHBand="0" w:noVBand="1"/>
      </w:tblPr>
      <w:tblGrid>
        <w:gridCol w:w="8910"/>
        <w:gridCol w:w="540"/>
      </w:tblGrid>
      <w:tr w:rsidR="00D9066B" w14:paraId="420CB101" w14:textId="77777777" w:rsidTr="00D9066B">
        <w:trPr>
          <w:trHeight w:val="342"/>
        </w:trPr>
        <w:tc>
          <w:tcPr>
            <w:tcW w:w="8910" w:type="dxa"/>
            <w:hideMark/>
          </w:tcPr>
          <w:p w14:paraId="6105FC3A" w14:textId="5A5075C9" w:rsidR="00D9066B" w:rsidRDefault="002E6552">
            <w:pPr>
              <w:pStyle w:val="zcopyright"/>
            </w:pPr>
            <w:r>
              <w:lastRenderedPageBreak/>
              <w:t>© 20</w:t>
            </w:r>
            <w:r w:rsidR="00E711DC">
              <w:t>20</w:t>
            </w:r>
            <w:r w:rsidR="00D9066B">
              <w:t xml:space="preserve"> Advanced Micro Devices, Inc. </w:t>
            </w:r>
            <w:r w:rsidR="00D9066B">
              <w:rPr>
                <w:rFonts w:ascii="Times" w:hAnsi="Times"/>
                <w:b w:val="0"/>
                <w:bCs/>
                <w:sz w:val="20"/>
              </w:rPr>
              <w:t>All rights reserved.</w:t>
            </w:r>
          </w:p>
        </w:tc>
        <w:tc>
          <w:tcPr>
            <w:tcW w:w="540" w:type="dxa"/>
          </w:tcPr>
          <w:p w14:paraId="3DAA1C4E" w14:textId="77777777" w:rsidR="00D9066B" w:rsidRDefault="00D9066B"/>
        </w:tc>
      </w:tr>
      <w:tr w:rsidR="00D9066B" w14:paraId="27E744C0" w14:textId="77777777" w:rsidTr="00D9066B">
        <w:tc>
          <w:tcPr>
            <w:tcW w:w="9450" w:type="dxa"/>
            <w:gridSpan w:val="2"/>
            <w:hideMark/>
          </w:tcPr>
          <w:p w14:paraId="7BEF56F1" w14:textId="21C099D7" w:rsidR="00D9066B" w:rsidRDefault="00BD380D">
            <w:pPr>
              <w:pStyle w:val="zbirdseed"/>
            </w:pPr>
            <w:r w:rsidRPr="00BD380D">
              <w:t>The information contained herein is for informational purposes only and is subject to change without notice. While every precaution has been taken in the preparation of this document, it may contain technical inaccuracies, omissions and typographical errors, and AMD is under no obligation to update or otherwise correct this information.  Advanced Micro Devices, Inc. makes no representations or warranties with respect to the accuracy or completeness of the contents of this document, and assumes no liability of any kind, including the implied warranties of noninfringement, merchantability or fitness for particular purposes, with respect to the operation or use of AMD hardware, software or other products described herein.  No license, including implied or arising by estoppel, to any intellectual property rights is granted by this document.  Terms and limitations applicable to the purchase or use of AMD’s products are as set forth in a signed agreement between the parties or in AMD's Standard Terms and Conditions of Sale.</w:t>
            </w:r>
            <w:r w:rsidR="00E711DC">
              <w:t xml:space="preserve"> </w:t>
            </w:r>
            <w:r w:rsidR="00E711DC" w:rsidRPr="00E711DC">
              <w:t>Any unauthorized copying, alteration, distribution, transmission, performance, display or other use of this material is prohibited.</w:t>
            </w:r>
          </w:p>
        </w:tc>
      </w:tr>
      <w:tr w:rsidR="009E0A52" w14:paraId="74C717F9" w14:textId="77777777" w:rsidTr="00D9066B">
        <w:trPr>
          <w:trHeight w:val="261"/>
        </w:trPr>
        <w:tc>
          <w:tcPr>
            <w:tcW w:w="9450" w:type="dxa"/>
            <w:gridSpan w:val="2"/>
            <w:tcBorders>
              <w:top w:val="single" w:sz="4" w:space="0" w:color="auto"/>
              <w:left w:val="nil"/>
              <w:bottom w:val="nil"/>
              <w:right w:val="nil"/>
            </w:tcBorders>
            <w:hideMark/>
          </w:tcPr>
          <w:p w14:paraId="6E45547C" w14:textId="0D8C6DF1" w:rsidR="009E0A52" w:rsidRDefault="009E0A52" w:rsidP="009E0A52">
            <w:pPr>
              <w:pStyle w:val="zcopyright"/>
              <w:spacing w:before="80"/>
              <w:rPr>
                <w:rFonts w:ascii="Times New Roman" w:hAnsi="Times New Roman"/>
                <w:sz w:val="20"/>
              </w:rPr>
            </w:pPr>
            <w:r>
              <w:rPr>
                <w:rFonts w:ascii="Times New Roman" w:hAnsi="Times New Roman"/>
                <w:sz w:val="20"/>
              </w:rPr>
              <w:t>Trademarks</w:t>
            </w:r>
          </w:p>
        </w:tc>
      </w:tr>
      <w:tr w:rsidR="009E0A52" w14:paraId="5E3968F8" w14:textId="77777777" w:rsidTr="00D9066B">
        <w:tc>
          <w:tcPr>
            <w:tcW w:w="9450" w:type="dxa"/>
            <w:gridSpan w:val="2"/>
            <w:hideMark/>
          </w:tcPr>
          <w:p w14:paraId="5BA49612" w14:textId="77777777" w:rsidR="009E0A52" w:rsidRDefault="009E0A52" w:rsidP="009E0A52">
            <w:pPr>
              <w:pStyle w:val="zbirdseed"/>
            </w:pPr>
            <w:r w:rsidRPr="00545E23">
              <w:t>AMD, the AMD Arrow logo, and combinations thereof are trademarks of Advanced Micro Devices, Inc. Other product names used in this publication are for identification purposes only and may be trademarks of their respective companies.</w:t>
            </w:r>
          </w:p>
          <w:p w14:paraId="541E0FD9" w14:textId="77777777" w:rsidR="009E0A52" w:rsidRPr="00545E23" w:rsidRDefault="009E0A52" w:rsidP="009E0A52">
            <w:pPr>
              <w:pStyle w:val="zbirdseed"/>
            </w:pPr>
            <w:r w:rsidRPr="00545E23">
              <w:t>Reverse engineerin</w:t>
            </w:r>
            <w:r>
              <w:t>g or disassembly is prohibited.</w:t>
            </w:r>
          </w:p>
          <w:p w14:paraId="2052D379" w14:textId="372E5FCF" w:rsidR="009E0A52" w:rsidRPr="00545E23" w:rsidRDefault="009E0A52" w:rsidP="009E0A52">
            <w:pPr>
              <w:pStyle w:val="zbirdseed"/>
            </w:pPr>
            <w:r>
              <w:t xml:space="preserve">Microsoft and </w:t>
            </w:r>
            <w:r w:rsidRPr="00545E23">
              <w:t>Windows are registered trademarks of Microsoft Corporation</w:t>
            </w:r>
            <w:r w:rsidR="00FA2BE6">
              <w:t xml:space="preserve"> in the US and/or other countries.</w:t>
            </w:r>
          </w:p>
          <w:p w14:paraId="2487820E" w14:textId="77777777" w:rsidR="009E0A52" w:rsidRPr="00545E23" w:rsidRDefault="009E0A52" w:rsidP="009E0A52">
            <w:pPr>
              <w:pStyle w:val="zbirdseed"/>
            </w:pPr>
            <w:r w:rsidRPr="00545E23">
              <w:t>Linux is a registered trademark of Linus Torvalds.</w:t>
            </w:r>
          </w:p>
          <w:p w14:paraId="1E091A0F" w14:textId="7D95164B" w:rsidR="009E0A52" w:rsidRDefault="009E0A52" w:rsidP="009E0A52">
            <w:pPr>
              <w:pStyle w:val="zbirdseed"/>
            </w:pPr>
            <w:r w:rsidRPr="00545E23">
              <w:t>PCIe is a registered trademark of PCI-Special Interest Group (PCI-SIG).</w:t>
            </w:r>
          </w:p>
        </w:tc>
      </w:tr>
      <w:tr w:rsidR="00293170" w14:paraId="61151A0D" w14:textId="77777777" w:rsidTr="00D9066B">
        <w:tc>
          <w:tcPr>
            <w:tcW w:w="9450" w:type="dxa"/>
            <w:gridSpan w:val="2"/>
          </w:tcPr>
          <w:p w14:paraId="5B7CE2C9" w14:textId="77777777" w:rsidR="00293170" w:rsidRDefault="00293170">
            <w:pPr>
              <w:pStyle w:val="zbirdseed"/>
            </w:pPr>
            <w:r>
              <w:t>Reverse engineering or disassembly is prohibited.</w:t>
            </w:r>
          </w:p>
        </w:tc>
      </w:tr>
      <w:tr w:rsidR="00D9066B" w14:paraId="56D87D1C" w14:textId="77777777" w:rsidTr="00D9066B">
        <w:trPr>
          <w:trHeight w:val="2241"/>
        </w:trPr>
        <w:tc>
          <w:tcPr>
            <w:tcW w:w="9450" w:type="dxa"/>
            <w:gridSpan w:val="2"/>
            <w:tcBorders>
              <w:top w:val="nil"/>
              <w:left w:val="nil"/>
              <w:bottom w:val="single" w:sz="4" w:space="0" w:color="auto"/>
              <w:right w:val="nil"/>
            </w:tcBorders>
            <w:hideMark/>
          </w:tcPr>
          <w:p w14:paraId="0195472F" w14:textId="77777777" w:rsidR="00D9066B" w:rsidRDefault="00BD380D" w:rsidP="007B06DA">
            <w:pPr>
              <w:pStyle w:val="zbirdseed"/>
              <w:spacing w:before="240"/>
            </w:pPr>
            <w:r w:rsidRPr="00BD380D">
              <w:t>USE OF THIS PRODUCT IN ANY MANNER THAT COMPLIES WITH THE MPEG ACTUAL OR DE FACTO VIDEO AND/OR AUDIO STANDARDS IS EXPRESSLY PROHIBITED WITHOUT ALL NECESSARY LICENSES UNDER APPLICABLE PATENTS. SUCH LICENSES MAY BE ACQUIRED FROM VARIOUS THIRD PARTIES INCLUDING, BUT NOT LIMITED TO, IN THE MPEG PATENT PORTFOLIO, WHICH LICENSE IS AVAILABLE FROM MPEG LA, L.L.C., 6312 S. FIDDLERS GREEN CIRCLE, SUITE 400E, GREENWOOD VILLAGE, COLORADO 80111.</w:t>
            </w:r>
          </w:p>
        </w:tc>
      </w:tr>
    </w:tbl>
    <w:p w14:paraId="4A448D5D" w14:textId="77777777" w:rsidR="00856E10" w:rsidRDefault="00856E10">
      <w:pPr>
        <w:sectPr w:rsidR="00856E10">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260" w:bottom="1440" w:left="1440" w:header="720" w:footer="720" w:gutter="0"/>
          <w:pgNumType w:fmt="lowerRoman" w:start="1"/>
          <w:cols w:space="720"/>
          <w:titlePg/>
        </w:sectPr>
      </w:pPr>
    </w:p>
    <w:p w14:paraId="42F00732" w14:textId="77777777" w:rsidR="00856E10" w:rsidRDefault="00856E10" w:rsidP="00293170">
      <w:pPr>
        <w:pStyle w:val="zFrontMatterHead"/>
      </w:pPr>
      <w:bookmarkStart w:id="11" w:name="_Toc503941611"/>
      <w:bookmarkStart w:id="12" w:name="_Toc48351055"/>
      <w:bookmarkStart w:id="13" w:name="_Toc92854989"/>
      <w:bookmarkStart w:id="14" w:name="_Toc11236606"/>
      <w:bookmarkStart w:id="15" w:name="_Toc29208068"/>
      <w:bookmarkStart w:id="16" w:name="_Toc56412400"/>
      <w:r>
        <w:lastRenderedPageBreak/>
        <w:t>Contents</w:t>
      </w:r>
      <w:bookmarkEnd w:id="11"/>
      <w:bookmarkEnd w:id="12"/>
      <w:bookmarkEnd w:id="13"/>
      <w:bookmarkEnd w:id="14"/>
      <w:bookmarkEnd w:id="15"/>
      <w:bookmarkEnd w:id="16"/>
    </w:p>
    <w:p w14:paraId="5A26AB87" w14:textId="297C6E5E" w:rsidR="0009134B" w:rsidRDefault="00B14401">
      <w:pPr>
        <w:pStyle w:val="TOC1"/>
        <w:rPr>
          <w:ins w:id="17" w:author="Ackerman, Peter" w:date="2020-11-16T09:48:00Z"/>
          <w:rFonts w:asciiTheme="minorHAnsi" w:eastAsiaTheme="minorEastAsia" w:hAnsiTheme="minorHAnsi" w:cstheme="minorBidi"/>
          <w:b w:val="0"/>
          <w:bCs w:val="0"/>
          <w:sz w:val="22"/>
          <w:szCs w:val="22"/>
        </w:rPr>
      </w:pPr>
      <w:r>
        <w:fldChar w:fldCharType="begin"/>
      </w:r>
      <w:r w:rsidR="00856E10">
        <w:instrText xml:space="preserve"> TOC \h \z \t "Heading 1,1,Heading 2,2,Heading 3,3,z_FrontMatterHead,1,App Heading 1,1,App Heading 2,2,App Heading 3,3" </w:instrText>
      </w:r>
      <w:r>
        <w:fldChar w:fldCharType="separate"/>
      </w:r>
      <w:ins w:id="18" w:author="Ackerman, Peter" w:date="2020-11-16T09:48:00Z">
        <w:r w:rsidR="0009134B" w:rsidRPr="006947DF">
          <w:rPr>
            <w:rStyle w:val="Hyperlink"/>
          </w:rPr>
          <w:fldChar w:fldCharType="begin"/>
        </w:r>
        <w:r w:rsidR="0009134B" w:rsidRPr="006947DF">
          <w:rPr>
            <w:rStyle w:val="Hyperlink"/>
          </w:rPr>
          <w:instrText xml:space="preserve"> </w:instrText>
        </w:r>
        <w:r w:rsidR="0009134B">
          <w:instrText>HYPERLINK \l "_Toc56412400"</w:instrText>
        </w:r>
        <w:r w:rsidR="0009134B" w:rsidRPr="006947DF">
          <w:rPr>
            <w:rStyle w:val="Hyperlink"/>
          </w:rPr>
          <w:instrText xml:space="preserve"> </w:instrText>
        </w:r>
        <w:r w:rsidR="0009134B" w:rsidRPr="006947DF">
          <w:rPr>
            <w:rStyle w:val="Hyperlink"/>
          </w:rPr>
          <w:fldChar w:fldCharType="separate"/>
        </w:r>
        <w:r w:rsidR="0009134B" w:rsidRPr="006947DF">
          <w:rPr>
            <w:rStyle w:val="Hyperlink"/>
          </w:rPr>
          <w:t>Contents</w:t>
        </w:r>
        <w:r w:rsidR="0009134B">
          <w:rPr>
            <w:webHidden/>
          </w:rPr>
          <w:tab/>
        </w:r>
        <w:r w:rsidR="0009134B">
          <w:rPr>
            <w:webHidden/>
          </w:rPr>
          <w:fldChar w:fldCharType="begin"/>
        </w:r>
        <w:r w:rsidR="0009134B">
          <w:rPr>
            <w:webHidden/>
          </w:rPr>
          <w:instrText xml:space="preserve"> PAGEREF _Toc56412400 \h </w:instrText>
        </w:r>
      </w:ins>
      <w:r w:rsidR="0009134B">
        <w:rPr>
          <w:webHidden/>
        </w:rPr>
      </w:r>
      <w:r w:rsidR="0009134B">
        <w:rPr>
          <w:webHidden/>
        </w:rPr>
        <w:fldChar w:fldCharType="separate"/>
      </w:r>
      <w:ins w:id="19" w:author="Ackerman, Peter" w:date="2020-11-16T09:48:00Z">
        <w:r w:rsidR="0009134B">
          <w:rPr>
            <w:webHidden/>
          </w:rPr>
          <w:t>3</w:t>
        </w:r>
        <w:r w:rsidR="0009134B">
          <w:rPr>
            <w:webHidden/>
          </w:rPr>
          <w:fldChar w:fldCharType="end"/>
        </w:r>
        <w:r w:rsidR="0009134B" w:rsidRPr="006947DF">
          <w:rPr>
            <w:rStyle w:val="Hyperlink"/>
          </w:rPr>
          <w:fldChar w:fldCharType="end"/>
        </w:r>
      </w:ins>
    </w:p>
    <w:p w14:paraId="188F536E" w14:textId="3B07F576" w:rsidR="0009134B" w:rsidRDefault="0009134B">
      <w:pPr>
        <w:pStyle w:val="TOC1"/>
        <w:rPr>
          <w:ins w:id="20" w:author="Ackerman, Peter" w:date="2020-11-16T09:48:00Z"/>
          <w:rFonts w:asciiTheme="minorHAnsi" w:eastAsiaTheme="minorEastAsia" w:hAnsiTheme="minorHAnsi" w:cstheme="minorBidi"/>
          <w:b w:val="0"/>
          <w:bCs w:val="0"/>
          <w:sz w:val="22"/>
          <w:szCs w:val="22"/>
        </w:rPr>
      </w:pPr>
      <w:ins w:id="21" w:author="Ackerman, Peter" w:date="2020-11-16T09:48:00Z">
        <w:r w:rsidRPr="006947DF">
          <w:rPr>
            <w:rStyle w:val="Hyperlink"/>
          </w:rPr>
          <w:fldChar w:fldCharType="begin"/>
        </w:r>
        <w:r w:rsidRPr="006947DF">
          <w:rPr>
            <w:rStyle w:val="Hyperlink"/>
          </w:rPr>
          <w:instrText xml:space="preserve"> </w:instrText>
        </w:r>
        <w:r>
          <w:instrText>HYPERLINK \l "_Toc56412401"</w:instrText>
        </w:r>
        <w:r w:rsidRPr="006947DF">
          <w:rPr>
            <w:rStyle w:val="Hyperlink"/>
          </w:rPr>
          <w:instrText xml:space="preserve"> </w:instrText>
        </w:r>
        <w:r w:rsidRPr="006947DF">
          <w:rPr>
            <w:rStyle w:val="Hyperlink"/>
          </w:rPr>
          <w:fldChar w:fldCharType="separate"/>
        </w:r>
        <w:r w:rsidRPr="006947DF">
          <w:rPr>
            <w:rStyle w:val="Hyperlink"/>
          </w:rPr>
          <w:t>List of Tables</w:t>
        </w:r>
        <w:r>
          <w:rPr>
            <w:webHidden/>
          </w:rPr>
          <w:tab/>
        </w:r>
        <w:r>
          <w:rPr>
            <w:webHidden/>
          </w:rPr>
          <w:fldChar w:fldCharType="begin"/>
        </w:r>
        <w:r>
          <w:rPr>
            <w:webHidden/>
          </w:rPr>
          <w:instrText xml:space="preserve"> PAGEREF _Toc56412401 \h </w:instrText>
        </w:r>
      </w:ins>
      <w:r>
        <w:rPr>
          <w:webHidden/>
        </w:rPr>
      </w:r>
      <w:r>
        <w:rPr>
          <w:webHidden/>
        </w:rPr>
        <w:fldChar w:fldCharType="separate"/>
      </w:r>
      <w:ins w:id="22" w:author="Ackerman, Peter" w:date="2020-11-16T09:48:00Z">
        <w:r>
          <w:rPr>
            <w:webHidden/>
          </w:rPr>
          <w:t>4</w:t>
        </w:r>
        <w:r>
          <w:rPr>
            <w:webHidden/>
          </w:rPr>
          <w:fldChar w:fldCharType="end"/>
        </w:r>
        <w:r w:rsidRPr="006947DF">
          <w:rPr>
            <w:rStyle w:val="Hyperlink"/>
          </w:rPr>
          <w:fldChar w:fldCharType="end"/>
        </w:r>
      </w:ins>
    </w:p>
    <w:p w14:paraId="4D806054" w14:textId="5AB9A6AD" w:rsidR="0009134B" w:rsidRDefault="0009134B">
      <w:pPr>
        <w:pStyle w:val="TOC1"/>
        <w:rPr>
          <w:ins w:id="23" w:author="Ackerman, Peter" w:date="2020-11-16T09:48:00Z"/>
          <w:rFonts w:asciiTheme="minorHAnsi" w:eastAsiaTheme="minorEastAsia" w:hAnsiTheme="minorHAnsi" w:cstheme="minorBidi"/>
          <w:b w:val="0"/>
          <w:bCs w:val="0"/>
          <w:sz w:val="22"/>
          <w:szCs w:val="22"/>
        </w:rPr>
      </w:pPr>
      <w:ins w:id="24" w:author="Ackerman, Peter" w:date="2020-11-16T09:48:00Z">
        <w:r w:rsidRPr="006947DF">
          <w:rPr>
            <w:rStyle w:val="Hyperlink"/>
          </w:rPr>
          <w:fldChar w:fldCharType="begin"/>
        </w:r>
        <w:r w:rsidRPr="006947DF">
          <w:rPr>
            <w:rStyle w:val="Hyperlink"/>
          </w:rPr>
          <w:instrText xml:space="preserve"> </w:instrText>
        </w:r>
        <w:r>
          <w:instrText>HYPERLINK \l "_Toc56412402"</w:instrText>
        </w:r>
        <w:r w:rsidRPr="006947DF">
          <w:rPr>
            <w:rStyle w:val="Hyperlink"/>
          </w:rPr>
          <w:instrText xml:space="preserve"> </w:instrText>
        </w:r>
        <w:r w:rsidRPr="006947DF">
          <w:rPr>
            <w:rStyle w:val="Hyperlink"/>
          </w:rPr>
          <w:fldChar w:fldCharType="separate"/>
        </w:r>
        <w:r w:rsidRPr="006947DF">
          <w:rPr>
            <w:rStyle w:val="Hyperlink"/>
          </w:rPr>
          <w:t>Revision History</w:t>
        </w:r>
        <w:r>
          <w:rPr>
            <w:webHidden/>
          </w:rPr>
          <w:tab/>
        </w:r>
        <w:r>
          <w:rPr>
            <w:webHidden/>
          </w:rPr>
          <w:fldChar w:fldCharType="begin"/>
        </w:r>
        <w:r>
          <w:rPr>
            <w:webHidden/>
          </w:rPr>
          <w:instrText xml:space="preserve"> PAGEREF _Toc56412402 \h </w:instrText>
        </w:r>
      </w:ins>
      <w:r>
        <w:rPr>
          <w:webHidden/>
        </w:rPr>
      </w:r>
      <w:r>
        <w:rPr>
          <w:webHidden/>
        </w:rPr>
        <w:fldChar w:fldCharType="separate"/>
      </w:r>
      <w:ins w:id="25" w:author="Ackerman, Peter" w:date="2020-11-16T09:48:00Z">
        <w:r>
          <w:rPr>
            <w:webHidden/>
          </w:rPr>
          <w:t>5</w:t>
        </w:r>
        <w:r>
          <w:rPr>
            <w:webHidden/>
          </w:rPr>
          <w:fldChar w:fldCharType="end"/>
        </w:r>
        <w:r w:rsidRPr="006947DF">
          <w:rPr>
            <w:rStyle w:val="Hyperlink"/>
          </w:rPr>
          <w:fldChar w:fldCharType="end"/>
        </w:r>
      </w:ins>
    </w:p>
    <w:p w14:paraId="50FC474A" w14:textId="5C6CF7A6" w:rsidR="0009134B" w:rsidRDefault="0009134B">
      <w:pPr>
        <w:pStyle w:val="TOC1"/>
        <w:rPr>
          <w:ins w:id="26" w:author="Ackerman, Peter" w:date="2020-11-16T09:48:00Z"/>
          <w:rFonts w:asciiTheme="minorHAnsi" w:eastAsiaTheme="minorEastAsia" w:hAnsiTheme="minorHAnsi" w:cstheme="minorBidi"/>
          <w:b w:val="0"/>
          <w:bCs w:val="0"/>
          <w:sz w:val="22"/>
          <w:szCs w:val="22"/>
        </w:rPr>
      </w:pPr>
      <w:ins w:id="27" w:author="Ackerman, Peter" w:date="2020-11-16T09:48:00Z">
        <w:r w:rsidRPr="006947DF">
          <w:rPr>
            <w:rStyle w:val="Hyperlink"/>
          </w:rPr>
          <w:fldChar w:fldCharType="begin"/>
        </w:r>
        <w:r w:rsidRPr="006947DF">
          <w:rPr>
            <w:rStyle w:val="Hyperlink"/>
          </w:rPr>
          <w:instrText xml:space="preserve"> </w:instrText>
        </w:r>
        <w:r>
          <w:instrText>HYPERLINK \l "_Toc56412403"</w:instrText>
        </w:r>
        <w:r w:rsidRPr="006947DF">
          <w:rPr>
            <w:rStyle w:val="Hyperlink"/>
          </w:rPr>
          <w:instrText xml:space="preserve"> </w:instrText>
        </w:r>
        <w:r w:rsidRPr="006947DF">
          <w:rPr>
            <w:rStyle w:val="Hyperlink"/>
          </w:rPr>
          <w:fldChar w:fldCharType="separate"/>
        </w:r>
        <w:r w:rsidRPr="006947DF">
          <w:rPr>
            <w:rStyle w:val="Hyperlink"/>
          </w:rPr>
          <w:t>Chapter 1</w:t>
        </w:r>
        <w:r>
          <w:rPr>
            <w:rFonts w:asciiTheme="minorHAnsi" w:eastAsiaTheme="minorEastAsia" w:hAnsiTheme="minorHAnsi" w:cstheme="minorBidi"/>
            <w:b w:val="0"/>
            <w:bCs w:val="0"/>
            <w:sz w:val="22"/>
            <w:szCs w:val="22"/>
          </w:rPr>
          <w:tab/>
        </w:r>
        <w:r w:rsidRPr="006947DF">
          <w:rPr>
            <w:rStyle w:val="Hyperlink"/>
          </w:rPr>
          <w:t>General Information</w:t>
        </w:r>
        <w:r>
          <w:rPr>
            <w:webHidden/>
          </w:rPr>
          <w:tab/>
        </w:r>
        <w:r>
          <w:rPr>
            <w:webHidden/>
          </w:rPr>
          <w:fldChar w:fldCharType="begin"/>
        </w:r>
        <w:r>
          <w:rPr>
            <w:webHidden/>
          </w:rPr>
          <w:instrText xml:space="preserve"> PAGEREF _Toc56412403 \h </w:instrText>
        </w:r>
      </w:ins>
      <w:r>
        <w:rPr>
          <w:webHidden/>
        </w:rPr>
      </w:r>
      <w:r>
        <w:rPr>
          <w:webHidden/>
        </w:rPr>
        <w:fldChar w:fldCharType="separate"/>
      </w:r>
      <w:ins w:id="28" w:author="Ackerman, Peter" w:date="2020-11-16T09:48:00Z">
        <w:r>
          <w:rPr>
            <w:webHidden/>
          </w:rPr>
          <w:t>6</w:t>
        </w:r>
        <w:r>
          <w:rPr>
            <w:webHidden/>
          </w:rPr>
          <w:fldChar w:fldCharType="end"/>
        </w:r>
        <w:r w:rsidRPr="006947DF">
          <w:rPr>
            <w:rStyle w:val="Hyperlink"/>
          </w:rPr>
          <w:fldChar w:fldCharType="end"/>
        </w:r>
      </w:ins>
    </w:p>
    <w:p w14:paraId="7947B460" w14:textId="5452E6D6" w:rsidR="0009134B" w:rsidRDefault="0009134B">
      <w:pPr>
        <w:pStyle w:val="TOC2"/>
        <w:rPr>
          <w:ins w:id="29" w:author="Ackerman, Peter" w:date="2020-11-16T09:48:00Z"/>
          <w:rFonts w:asciiTheme="minorHAnsi" w:eastAsiaTheme="minorEastAsia" w:hAnsiTheme="minorHAnsi" w:cstheme="minorBidi"/>
          <w:sz w:val="22"/>
          <w:szCs w:val="22"/>
        </w:rPr>
      </w:pPr>
      <w:ins w:id="30" w:author="Ackerman, Peter" w:date="2020-11-16T09:48:00Z">
        <w:r w:rsidRPr="006947DF">
          <w:rPr>
            <w:rStyle w:val="Hyperlink"/>
          </w:rPr>
          <w:fldChar w:fldCharType="begin"/>
        </w:r>
        <w:r w:rsidRPr="006947DF">
          <w:rPr>
            <w:rStyle w:val="Hyperlink"/>
          </w:rPr>
          <w:instrText xml:space="preserve"> </w:instrText>
        </w:r>
        <w:r>
          <w:instrText>HYPERLINK \l "_Toc56412404"</w:instrText>
        </w:r>
        <w:r w:rsidRPr="006947DF">
          <w:rPr>
            <w:rStyle w:val="Hyperlink"/>
          </w:rPr>
          <w:instrText xml:space="preserve"> </w:instrText>
        </w:r>
        <w:r w:rsidRPr="006947DF">
          <w:rPr>
            <w:rStyle w:val="Hyperlink"/>
          </w:rPr>
          <w:fldChar w:fldCharType="separate"/>
        </w:r>
        <w:r w:rsidRPr="006947DF">
          <w:rPr>
            <w:rStyle w:val="Hyperlink"/>
            <w:rFonts w:eastAsia="Cambria"/>
          </w:rPr>
          <w:t>1.1</w:t>
        </w:r>
        <w:r>
          <w:rPr>
            <w:rFonts w:asciiTheme="minorHAnsi" w:eastAsiaTheme="minorEastAsia" w:hAnsiTheme="minorHAnsi" w:cstheme="minorBidi"/>
            <w:sz w:val="22"/>
            <w:szCs w:val="22"/>
          </w:rPr>
          <w:tab/>
        </w:r>
        <w:r w:rsidRPr="006947DF">
          <w:rPr>
            <w:rStyle w:val="Hyperlink"/>
            <w:rFonts w:eastAsia="Cambria"/>
          </w:rPr>
          <w:t>P</w:t>
        </w:r>
        <w:r w:rsidRPr="006947DF">
          <w:rPr>
            <w:rStyle w:val="Hyperlink"/>
            <w:rFonts w:eastAsia="Cambria"/>
            <w:spacing w:val="-2"/>
          </w:rPr>
          <w:t>u</w:t>
        </w:r>
        <w:r w:rsidRPr="006947DF">
          <w:rPr>
            <w:rStyle w:val="Hyperlink"/>
            <w:rFonts w:eastAsia="Cambria"/>
            <w:spacing w:val="2"/>
          </w:rPr>
          <w:t>r</w:t>
        </w:r>
        <w:r w:rsidRPr="006947DF">
          <w:rPr>
            <w:rStyle w:val="Hyperlink"/>
            <w:rFonts w:eastAsia="Cambria"/>
            <w:spacing w:val="1"/>
          </w:rPr>
          <w:t>p</w:t>
        </w:r>
        <w:r w:rsidRPr="006947DF">
          <w:rPr>
            <w:rStyle w:val="Hyperlink"/>
            <w:rFonts w:eastAsia="Cambria"/>
            <w:spacing w:val="-1"/>
          </w:rPr>
          <w:t>o</w:t>
        </w:r>
        <w:r w:rsidRPr="006947DF">
          <w:rPr>
            <w:rStyle w:val="Hyperlink"/>
            <w:rFonts w:eastAsia="Cambria"/>
            <w:spacing w:val="1"/>
          </w:rPr>
          <w:t>s</w:t>
        </w:r>
        <w:r w:rsidRPr="006947DF">
          <w:rPr>
            <w:rStyle w:val="Hyperlink"/>
            <w:rFonts w:eastAsia="Cambria"/>
          </w:rPr>
          <w:t>e</w:t>
        </w:r>
        <w:r>
          <w:rPr>
            <w:webHidden/>
          </w:rPr>
          <w:tab/>
        </w:r>
        <w:r>
          <w:rPr>
            <w:webHidden/>
          </w:rPr>
          <w:fldChar w:fldCharType="begin"/>
        </w:r>
        <w:r>
          <w:rPr>
            <w:webHidden/>
          </w:rPr>
          <w:instrText xml:space="preserve"> PAGEREF _Toc56412404 \h </w:instrText>
        </w:r>
      </w:ins>
      <w:r>
        <w:rPr>
          <w:webHidden/>
        </w:rPr>
      </w:r>
      <w:r>
        <w:rPr>
          <w:webHidden/>
        </w:rPr>
        <w:fldChar w:fldCharType="separate"/>
      </w:r>
      <w:ins w:id="31" w:author="Ackerman, Peter" w:date="2020-11-16T09:48:00Z">
        <w:r>
          <w:rPr>
            <w:webHidden/>
          </w:rPr>
          <w:t>6</w:t>
        </w:r>
        <w:r>
          <w:rPr>
            <w:webHidden/>
          </w:rPr>
          <w:fldChar w:fldCharType="end"/>
        </w:r>
        <w:r w:rsidRPr="006947DF">
          <w:rPr>
            <w:rStyle w:val="Hyperlink"/>
          </w:rPr>
          <w:fldChar w:fldCharType="end"/>
        </w:r>
      </w:ins>
    </w:p>
    <w:p w14:paraId="4EDFC68D" w14:textId="21075B38" w:rsidR="0009134B" w:rsidRDefault="0009134B">
      <w:pPr>
        <w:pStyle w:val="TOC2"/>
        <w:rPr>
          <w:ins w:id="32" w:author="Ackerman, Peter" w:date="2020-11-16T09:48:00Z"/>
          <w:rFonts w:asciiTheme="minorHAnsi" w:eastAsiaTheme="minorEastAsia" w:hAnsiTheme="minorHAnsi" w:cstheme="minorBidi"/>
          <w:sz w:val="22"/>
          <w:szCs w:val="22"/>
        </w:rPr>
      </w:pPr>
      <w:ins w:id="33" w:author="Ackerman, Peter" w:date="2020-11-16T09:48:00Z">
        <w:r w:rsidRPr="006947DF">
          <w:rPr>
            <w:rStyle w:val="Hyperlink"/>
          </w:rPr>
          <w:fldChar w:fldCharType="begin"/>
        </w:r>
        <w:r w:rsidRPr="006947DF">
          <w:rPr>
            <w:rStyle w:val="Hyperlink"/>
          </w:rPr>
          <w:instrText xml:space="preserve"> </w:instrText>
        </w:r>
        <w:r>
          <w:instrText>HYPERLINK \l "_Toc56412405"</w:instrText>
        </w:r>
        <w:r w:rsidRPr="006947DF">
          <w:rPr>
            <w:rStyle w:val="Hyperlink"/>
          </w:rPr>
          <w:instrText xml:space="preserve"> </w:instrText>
        </w:r>
        <w:r w:rsidRPr="006947DF">
          <w:rPr>
            <w:rStyle w:val="Hyperlink"/>
          </w:rPr>
          <w:fldChar w:fldCharType="separate"/>
        </w:r>
        <w:r w:rsidRPr="006947DF">
          <w:rPr>
            <w:rStyle w:val="Hyperlink"/>
            <w:rFonts w:eastAsia="Cambria"/>
          </w:rPr>
          <w:t>1.2</w:t>
        </w:r>
        <w:r>
          <w:rPr>
            <w:rFonts w:asciiTheme="minorHAnsi" w:eastAsiaTheme="minorEastAsia" w:hAnsiTheme="minorHAnsi" w:cstheme="minorBidi"/>
            <w:sz w:val="22"/>
            <w:szCs w:val="22"/>
          </w:rPr>
          <w:tab/>
        </w:r>
        <w:r w:rsidRPr="006947DF">
          <w:rPr>
            <w:rStyle w:val="Hyperlink"/>
            <w:rFonts w:eastAsia="Cambria"/>
            <w:spacing w:val="-1"/>
          </w:rPr>
          <w:t>Sy</w:t>
        </w:r>
        <w:r w:rsidRPr="006947DF">
          <w:rPr>
            <w:rStyle w:val="Hyperlink"/>
            <w:rFonts w:eastAsia="Cambria"/>
            <w:spacing w:val="1"/>
          </w:rPr>
          <w:t>st</w:t>
        </w:r>
        <w:r w:rsidRPr="006947DF">
          <w:rPr>
            <w:rStyle w:val="Hyperlink"/>
            <w:rFonts w:eastAsia="Cambria"/>
            <w:spacing w:val="-1"/>
          </w:rPr>
          <w:t>e</w:t>
        </w:r>
        <w:r w:rsidRPr="006947DF">
          <w:rPr>
            <w:rStyle w:val="Hyperlink"/>
            <w:rFonts w:eastAsia="Cambria"/>
          </w:rPr>
          <w:t>m</w:t>
        </w:r>
        <w:r w:rsidRPr="006947DF">
          <w:rPr>
            <w:rStyle w:val="Hyperlink"/>
            <w:rFonts w:eastAsia="Cambria"/>
            <w:spacing w:val="-9"/>
          </w:rPr>
          <w:t xml:space="preserve"> </w:t>
        </w:r>
        <w:r w:rsidRPr="006947DF">
          <w:rPr>
            <w:rStyle w:val="Hyperlink"/>
            <w:rFonts w:eastAsia="Cambria"/>
            <w:spacing w:val="3"/>
          </w:rPr>
          <w:t>R</w:t>
        </w:r>
        <w:r w:rsidRPr="006947DF">
          <w:rPr>
            <w:rStyle w:val="Hyperlink"/>
            <w:rFonts w:eastAsia="Cambria"/>
            <w:spacing w:val="-1"/>
          </w:rPr>
          <w:t>e</w:t>
        </w:r>
        <w:r w:rsidRPr="006947DF">
          <w:rPr>
            <w:rStyle w:val="Hyperlink"/>
            <w:rFonts w:eastAsia="Cambria"/>
          </w:rPr>
          <w:t>q</w:t>
        </w:r>
        <w:r w:rsidRPr="006947DF">
          <w:rPr>
            <w:rStyle w:val="Hyperlink"/>
            <w:rFonts w:eastAsia="Cambria"/>
            <w:spacing w:val="1"/>
          </w:rPr>
          <w:t>u</w:t>
        </w:r>
        <w:r w:rsidRPr="006947DF">
          <w:rPr>
            <w:rStyle w:val="Hyperlink"/>
            <w:rFonts w:eastAsia="Cambria"/>
          </w:rPr>
          <w:t>ire</w:t>
        </w:r>
        <w:r w:rsidRPr="006947DF">
          <w:rPr>
            <w:rStyle w:val="Hyperlink"/>
            <w:rFonts w:eastAsia="Cambria"/>
            <w:spacing w:val="2"/>
          </w:rPr>
          <w:t>m</w:t>
        </w:r>
        <w:r w:rsidRPr="006947DF">
          <w:rPr>
            <w:rStyle w:val="Hyperlink"/>
            <w:rFonts w:eastAsia="Cambria"/>
            <w:spacing w:val="-1"/>
          </w:rPr>
          <w:t>e</w:t>
        </w:r>
        <w:r w:rsidRPr="006947DF">
          <w:rPr>
            <w:rStyle w:val="Hyperlink"/>
            <w:rFonts w:eastAsia="Cambria"/>
            <w:spacing w:val="2"/>
          </w:rPr>
          <w:t>n</w:t>
        </w:r>
        <w:r w:rsidRPr="006947DF">
          <w:rPr>
            <w:rStyle w:val="Hyperlink"/>
            <w:rFonts w:eastAsia="Cambria"/>
            <w:spacing w:val="1"/>
          </w:rPr>
          <w:t>t</w:t>
        </w:r>
        <w:r w:rsidRPr="006947DF">
          <w:rPr>
            <w:rStyle w:val="Hyperlink"/>
            <w:rFonts w:eastAsia="Cambria"/>
          </w:rPr>
          <w:t>s</w:t>
        </w:r>
        <w:r>
          <w:rPr>
            <w:webHidden/>
          </w:rPr>
          <w:tab/>
        </w:r>
        <w:r>
          <w:rPr>
            <w:webHidden/>
          </w:rPr>
          <w:fldChar w:fldCharType="begin"/>
        </w:r>
        <w:r>
          <w:rPr>
            <w:webHidden/>
          </w:rPr>
          <w:instrText xml:space="preserve"> PAGEREF _Toc56412405 \h </w:instrText>
        </w:r>
      </w:ins>
      <w:r>
        <w:rPr>
          <w:webHidden/>
        </w:rPr>
      </w:r>
      <w:r>
        <w:rPr>
          <w:webHidden/>
        </w:rPr>
        <w:fldChar w:fldCharType="separate"/>
      </w:r>
      <w:ins w:id="34" w:author="Ackerman, Peter" w:date="2020-11-16T09:48:00Z">
        <w:r>
          <w:rPr>
            <w:webHidden/>
          </w:rPr>
          <w:t>6</w:t>
        </w:r>
        <w:r>
          <w:rPr>
            <w:webHidden/>
          </w:rPr>
          <w:fldChar w:fldCharType="end"/>
        </w:r>
        <w:r w:rsidRPr="006947DF">
          <w:rPr>
            <w:rStyle w:val="Hyperlink"/>
          </w:rPr>
          <w:fldChar w:fldCharType="end"/>
        </w:r>
      </w:ins>
    </w:p>
    <w:p w14:paraId="79D0FCD7" w14:textId="7C5601BD" w:rsidR="0009134B" w:rsidRDefault="0009134B">
      <w:pPr>
        <w:pStyle w:val="TOC2"/>
        <w:rPr>
          <w:ins w:id="35" w:author="Ackerman, Peter" w:date="2020-11-16T09:48:00Z"/>
          <w:rFonts w:asciiTheme="minorHAnsi" w:eastAsiaTheme="minorEastAsia" w:hAnsiTheme="minorHAnsi" w:cstheme="minorBidi"/>
          <w:sz w:val="22"/>
          <w:szCs w:val="22"/>
        </w:rPr>
      </w:pPr>
      <w:ins w:id="36" w:author="Ackerman, Peter" w:date="2020-11-16T09:48:00Z">
        <w:r w:rsidRPr="006947DF">
          <w:rPr>
            <w:rStyle w:val="Hyperlink"/>
          </w:rPr>
          <w:fldChar w:fldCharType="begin"/>
        </w:r>
        <w:r w:rsidRPr="006947DF">
          <w:rPr>
            <w:rStyle w:val="Hyperlink"/>
          </w:rPr>
          <w:instrText xml:space="preserve"> </w:instrText>
        </w:r>
        <w:r>
          <w:instrText>HYPERLINK \l "_Toc56412406"</w:instrText>
        </w:r>
        <w:r w:rsidRPr="006947DF">
          <w:rPr>
            <w:rStyle w:val="Hyperlink"/>
          </w:rPr>
          <w:instrText xml:space="preserve"> </w:instrText>
        </w:r>
        <w:r w:rsidRPr="006947DF">
          <w:rPr>
            <w:rStyle w:val="Hyperlink"/>
          </w:rPr>
          <w:fldChar w:fldCharType="separate"/>
        </w:r>
        <w:r w:rsidRPr="006947DF">
          <w:rPr>
            <w:rStyle w:val="Hyperlink"/>
            <w:rFonts w:eastAsia="Cambria"/>
          </w:rPr>
          <w:t>1.3</w:t>
        </w:r>
        <w:r>
          <w:rPr>
            <w:rFonts w:asciiTheme="minorHAnsi" w:eastAsiaTheme="minorEastAsia" w:hAnsiTheme="minorHAnsi" w:cstheme="minorBidi"/>
            <w:sz w:val="22"/>
            <w:szCs w:val="22"/>
          </w:rPr>
          <w:tab/>
        </w:r>
        <w:r w:rsidRPr="006947DF">
          <w:rPr>
            <w:rStyle w:val="Hyperlink"/>
            <w:rFonts w:eastAsia="Cambria"/>
          </w:rPr>
          <w:t>Ge</w:t>
        </w:r>
        <w:r w:rsidRPr="006947DF">
          <w:rPr>
            <w:rStyle w:val="Hyperlink"/>
            <w:rFonts w:eastAsia="Cambria"/>
            <w:spacing w:val="-1"/>
          </w:rPr>
          <w:t>ne</w:t>
        </w:r>
        <w:r w:rsidRPr="006947DF">
          <w:rPr>
            <w:rStyle w:val="Hyperlink"/>
            <w:rFonts w:eastAsia="Cambria"/>
          </w:rPr>
          <w:t>ric</w:t>
        </w:r>
        <w:r w:rsidRPr="006947DF">
          <w:rPr>
            <w:rStyle w:val="Hyperlink"/>
            <w:rFonts w:eastAsia="Cambria"/>
            <w:spacing w:val="-8"/>
          </w:rPr>
          <w:t xml:space="preserve"> </w:t>
        </w:r>
        <w:r w:rsidRPr="006947DF">
          <w:rPr>
            <w:rStyle w:val="Hyperlink"/>
            <w:rFonts w:eastAsia="Cambria"/>
            <w:spacing w:val="2"/>
          </w:rPr>
          <w:t>S</w:t>
        </w:r>
        <w:r w:rsidRPr="006947DF">
          <w:rPr>
            <w:rStyle w:val="Hyperlink"/>
            <w:rFonts w:eastAsia="Cambria"/>
            <w:spacing w:val="-1"/>
          </w:rPr>
          <w:t>y</w:t>
        </w:r>
        <w:r w:rsidRPr="006947DF">
          <w:rPr>
            <w:rStyle w:val="Hyperlink"/>
            <w:rFonts w:eastAsia="Cambria"/>
            <w:spacing w:val="3"/>
          </w:rPr>
          <w:t>s</w:t>
        </w:r>
        <w:r w:rsidRPr="006947DF">
          <w:rPr>
            <w:rStyle w:val="Hyperlink"/>
            <w:rFonts w:eastAsia="Cambria"/>
            <w:spacing w:val="-1"/>
          </w:rPr>
          <w:t>t</w:t>
        </w:r>
        <w:r w:rsidRPr="006947DF">
          <w:rPr>
            <w:rStyle w:val="Hyperlink"/>
            <w:rFonts w:eastAsia="Cambria"/>
            <w:spacing w:val="1"/>
          </w:rPr>
          <w:t>e</w:t>
        </w:r>
        <w:r w:rsidRPr="006947DF">
          <w:rPr>
            <w:rStyle w:val="Hyperlink"/>
            <w:rFonts w:eastAsia="Cambria"/>
          </w:rPr>
          <w:t>m</w:t>
        </w:r>
        <w:r w:rsidRPr="006947DF">
          <w:rPr>
            <w:rStyle w:val="Hyperlink"/>
            <w:rFonts w:eastAsia="Cambria"/>
            <w:spacing w:val="-8"/>
          </w:rPr>
          <w:t xml:space="preserve"> </w:t>
        </w:r>
        <w:r w:rsidRPr="006947DF">
          <w:rPr>
            <w:rStyle w:val="Hyperlink"/>
            <w:rFonts w:eastAsia="Cambria"/>
            <w:spacing w:val="1"/>
          </w:rPr>
          <w:t>S</w:t>
        </w:r>
        <w:r w:rsidRPr="006947DF">
          <w:rPr>
            <w:rStyle w:val="Hyperlink"/>
            <w:rFonts w:eastAsia="Cambria"/>
            <w:spacing w:val="-1"/>
          </w:rPr>
          <w:t>e</w:t>
        </w:r>
        <w:r w:rsidRPr="006947DF">
          <w:rPr>
            <w:rStyle w:val="Hyperlink"/>
            <w:rFonts w:eastAsia="Cambria"/>
            <w:spacing w:val="1"/>
          </w:rPr>
          <w:t>t</w:t>
        </w:r>
        <w:r w:rsidRPr="006947DF">
          <w:rPr>
            <w:rStyle w:val="Hyperlink"/>
            <w:rFonts w:eastAsia="Cambria"/>
            <w:spacing w:val="3"/>
          </w:rPr>
          <w:t>u</w:t>
        </w:r>
        <w:r w:rsidRPr="006947DF">
          <w:rPr>
            <w:rStyle w:val="Hyperlink"/>
            <w:rFonts w:eastAsia="Cambria"/>
          </w:rPr>
          <w:t>p</w:t>
        </w:r>
        <w:r>
          <w:rPr>
            <w:webHidden/>
          </w:rPr>
          <w:tab/>
        </w:r>
        <w:r>
          <w:rPr>
            <w:webHidden/>
          </w:rPr>
          <w:fldChar w:fldCharType="begin"/>
        </w:r>
        <w:r>
          <w:rPr>
            <w:webHidden/>
          </w:rPr>
          <w:instrText xml:space="preserve"> PAGEREF _Toc56412406 \h </w:instrText>
        </w:r>
      </w:ins>
      <w:r>
        <w:rPr>
          <w:webHidden/>
        </w:rPr>
      </w:r>
      <w:r>
        <w:rPr>
          <w:webHidden/>
        </w:rPr>
        <w:fldChar w:fldCharType="separate"/>
      </w:r>
      <w:ins w:id="37" w:author="Ackerman, Peter" w:date="2020-11-16T09:48:00Z">
        <w:r>
          <w:rPr>
            <w:webHidden/>
          </w:rPr>
          <w:t>7</w:t>
        </w:r>
        <w:r>
          <w:rPr>
            <w:webHidden/>
          </w:rPr>
          <w:fldChar w:fldCharType="end"/>
        </w:r>
        <w:r w:rsidRPr="006947DF">
          <w:rPr>
            <w:rStyle w:val="Hyperlink"/>
          </w:rPr>
          <w:fldChar w:fldCharType="end"/>
        </w:r>
      </w:ins>
    </w:p>
    <w:p w14:paraId="6180BA57" w14:textId="3088D787" w:rsidR="0009134B" w:rsidRDefault="0009134B">
      <w:pPr>
        <w:pStyle w:val="TOC1"/>
        <w:rPr>
          <w:ins w:id="38" w:author="Ackerman, Peter" w:date="2020-11-16T09:48:00Z"/>
          <w:rFonts w:asciiTheme="minorHAnsi" w:eastAsiaTheme="minorEastAsia" w:hAnsiTheme="minorHAnsi" w:cstheme="minorBidi"/>
          <w:b w:val="0"/>
          <w:bCs w:val="0"/>
          <w:sz w:val="22"/>
          <w:szCs w:val="22"/>
        </w:rPr>
      </w:pPr>
      <w:ins w:id="39" w:author="Ackerman, Peter" w:date="2020-11-16T09:48:00Z">
        <w:r w:rsidRPr="006947DF">
          <w:rPr>
            <w:rStyle w:val="Hyperlink"/>
          </w:rPr>
          <w:fldChar w:fldCharType="begin"/>
        </w:r>
        <w:r w:rsidRPr="006947DF">
          <w:rPr>
            <w:rStyle w:val="Hyperlink"/>
          </w:rPr>
          <w:instrText xml:space="preserve"> </w:instrText>
        </w:r>
        <w:r>
          <w:instrText>HYPERLINK \l "_Toc56412407"</w:instrText>
        </w:r>
        <w:r w:rsidRPr="006947DF">
          <w:rPr>
            <w:rStyle w:val="Hyperlink"/>
          </w:rPr>
          <w:instrText xml:space="preserve"> </w:instrText>
        </w:r>
        <w:r w:rsidRPr="006947DF">
          <w:rPr>
            <w:rStyle w:val="Hyperlink"/>
          </w:rPr>
          <w:fldChar w:fldCharType="separate"/>
        </w:r>
        <w:r w:rsidRPr="006947DF">
          <w:rPr>
            <w:rStyle w:val="Hyperlink"/>
          </w:rPr>
          <w:t>Chapter 2</w:t>
        </w:r>
        <w:r>
          <w:rPr>
            <w:rFonts w:asciiTheme="minorHAnsi" w:eastAsiaTheme="minorEastAsia" w:hAnsiTheme="minorHAnsi" w:cstheme="minorBidi"/>
            <w:b w:val="0"/>
            <w:bCs w:val="0"/>
            <w:sz w:val="22"/>
            <w:szCs w:val="22"/>
          </w:rPr>
          <w:tab/>
        </w:r>
        <w:r w:rsidRPr="006947DF">
          <w:rPr>
            <w:rStyle w:val="Hyperlink"/>
          </w:rPr>
          <w:t>Bootable Arrays</w:t>
        </w:r>
        <w:r>
          <w:rPr>
            <w:webHidden/>
          </w:rPr>
          <w:tab/>
        </w:r>
        <w:r>
          <w:rPr>
            <w:webHidden/>
          </w:rPr>
          <w:fldChar w:fldCharType="begin"/>
        </w:r>
        <w:r>
          <w:rPr>
            <w:webHidden/>
          </w:rPr>
          <w:instrText xml:space="preserve"> PAGEREF _Toc56412407 \h </w:instrText>
        </w:r>
      </w:ins>
      <w:r>
        <w:rPr>
          <w:webHidden/>
        </w:rPr>
      </w:r>
      <w:r>
        <w:rPr>
          <w:webHidden/>
        </w:rPr>
        <w:fldChar w:fldCharType="separate"/>
      </w:r>
      <w:ins w:id="40" w:author="Ackerman, Peter" w:date="2020-11-16T09:48:00Z">
        <w:r>
          <w:rPr>
            <w:webHidden/>
          </w:rPr>
          <w:t>8</w:t>
        </w:r>
        <w:r>
          <w:rPr>
            <w:webHidden/>
          </w:rPr>
          <w:fldChar w:fldCharType="end"/>
        </w:r>
        <w:r w:rsidRPr="006947DF">
          <w:rPr>
            <w:rStyle w:val="Hyperlink"/>
          </w:rPr>
          <w:fldChar w:fldCharType="end"/>
        </w:r>
      </w:ins>
    </w:p>
    <w:p w14:paraId="22798DB9" w14:textId="10B3D9BA" w:rsidR="0009134B" w:rsidRDefault="0009134B">
      <w:pPr>
        <w:pStyle w:val="TOC2"/>
        <w:rPr>
          <w:ins w:id="41" w:author="Ackerman, Peter" w:date="2020-11-16T09:48:00Z"/>
          <w:rFonts w:asciiTheme="minorHAnsi" w:eastAsiaTheme="minorEastAsia" w:hAnsiTheme="minorHAnsi" w:cstheme="minorBidi"/>
          <w:sz w:val="22"/>
          <w:szCs w:val="22"/>
        </w:rPr>
      </w:pPr>
      <w:ins w:id="42" w:author="Ackerman, Peter" w:date="2020-11-16T09:48:00Z">
        <w:r w:rsidRPr="006947DF">
          <w:rPr>
            <w:rStyle w:val="Hyperlink"/>
          </w:rPr>
          <w:fldChar w:fldCharType="begin"/>
        </w:r>
        <w:r w:rsidRPr="006947DF">
          <w:rPr>
            <w:rStyle w:val="Hyperlink"/>
          </w:rPr>
          <w:instrText xml:space="preserve"> </w:instrText>
        </w:r>
        <w:r>
          <w:instrText>HYPERLINK \l "_Toc56412408"</w:instrText>
        </w:r>
        <w:r w:rsidRPr="006947DF">
          <w:rPr>
            <w:rStyle w:val="Hyperlink"/>
          </w:rPr>
          <w:instrText xml:space="preserve"> </w:instrText>
        </w:r>
        <w:r w:rsidRPr="006947DF">
          <w:rPr>
            <w:rStyle w:val="Hyperlink"/>
          </w:rPr>
          <w:fldChar w:fldCharType="separate"/>
        </w:r>
        <w:r w:rsidRPr="006947DF">
          <w:rPr>
            <w:rStyle w:val="Hyperlink"/>
            <w:rFonts w:eastAsia="Cambria"/>
          </w:rPr>
          <w:t>2.1</w:t>
        </w:r>
        <w:r>
          <w:rPr>
            <w:rFonts w:asciiTheme="minorHAnsi" w:eastAsiaTheme="minorEastAsia" w:hAnsiTheme="minorHAnsi" w:cstheme="minorBidi"/>
            <w:sz w:val="22"/>
            <w:szCs w:val="22"/>
          </w:rPr>
          <w:tab/>
        </w:r>
        <w:r w:rsidRPr="006947DF">
          <w:rPr>
            <w:rStyle w:val="Hyperlink"/>
            <w:rFonts w:eastAsia="Cambria"/>
          </w:rPr>
          <w:t>C</w:t>
        </w:r>
        <w:r w:rsidRPr="006947DF">
          <w:rPr>
            <w:rStyle w:val="Hyperlink"/>
            <w:rFonts w:eastAsia="Cambria"/>
            <w:spacing w:val="-1"/>
          </w:rPr>
          <w:t>o</w:t>
        </w:r>
        <w:r w:rsidRPr="006947DF">
          <w:rPr>
            <w:rStyle w:val="Hyperlink"/>
            <w:rFonts w:eastAsia="Cambria"/>
            <w:spacing w:val="1"/>
          </w:rPr>
          <w:t>p</w:t>
        </w:r>
        <w:r w:rsidRPr="006947DF">
          <w:rPr>
            <w:rStyle w:val="Hyperlink"/>
            <w:rFonts w:eastAsia="Cambria"/>
          </w:rPr>
          <w:t>y</w:t>
        </w:r>
        <w:r w:rsidRPr="006947DF">
          <w:rPr>
            <w:rStyle w:val="Hyperlink"/>
            <w:rFonts w:eastAsia="Cambria"/>
            <w:spacing w:val="-6"/>
          </w:rPr>
          <w:t xml:space="preserve"> </w:t>
        </w:r>
        <w:r w:rsidRPr="006947DF">
          <w:rPr>
            <w:rStyle w:val="Hyperlink"/>
            <w:rFonts w:eastAsia="Cambria"/>
            <w:spacing w:val="1"/>
          </w:rPr>
          <w:t>A</w:t>
        </w:r>
        <w:r w:rsidRPr="006947DF">
          <w:rPr>
            <w:rStyle w:val="Hyperlink"/>
            <w:rFonts w:eastAsia="Cambria"/>
            <w:spacing w:val="-1"/>
          </w:rPr>
          <w:t>M</w:t>
        </w:r>
        <w:r w:rsidRPr="006947DF">
          <w:rPr>
            <w:rStyle w:val="Hyperlink"/>
            <w:rFonts w:eastAsia="Cambria"/>
            <w:spacing w:val="2"/>
          </w:rPr>
          <w:t>D</w:t>
        </w:r>
        <w:r w:rsidRPr="006947DF">
          <w:rPr>
            <w:rStyle w:val="Hyperlink"/>
            <w:rFonts w:eastAsia="Cambria"/>
            <w:spacing w:val="1"/>
          </w:rPr>
          <w:t>-</w:t>
        </w:r>
        <w:r w:rsidRPr="006947DF">
          <w:rPr>
            <w:rStyle w:val="Hyperlink"/>
            <w:rFonts w:eastAsia="Cambria"/>
            <w:spacing w:val="-1"/>
          </w:rPr>
          <w:t>RA</w:t>
        </w:r>
        <w:r w:rsidRPr="006947DF">
          <w:rPr>
            <w:rStyle w:val="Hyperlink"/>
            <w:rFonts w:eastAsia="Cambria"/>
            <w:spacing w:val="3"/>
          </w:rPr>
          <w:t>I</w:t>
        </w:r>
        <w:r w:rsidRPr="006947DF">
          <w:rPr>
            <w:rStyle w:val="Hyperlink"/>
            <w:rFonts w:eastAsia="Cambria"/>
          </w:rPr>
          <w:t>D</w:t>
        </w:r>
        <w:r w:rsidRPr="006947DF">
          <w:rPr>
            <w:rStyle w:val="Hyperlink"/>
            <w:rFonts w:eastAsia="Cambria"/>
            <w:spacing w:val="-12"/>
          </w:rPr>
          <w:t xml:space="preserve"> </w:t>
        </w:r>
        <w:r w:rsidRPr="006947DF">
          <w:rPr>
            <w:rStyle w:val="Hyperlink"/>
            <w:rFonts w:eastAsia="Cambria"/>
            <w:spacing w:val="-1"/>
          </w:rPr>
          <w:t>D</w:t>
        </w:r>
        <w:r w:rsidRPr="006947DF">
          <w:rPr>
            <w:rStyle w:val="Hyperlink"/>
            <w:rFonts w:eastAsia="Cambria"/>
          </w:rPr>
          <w:t>r</w:t>
        </w:r>
        <w:r w:rsidRPr="006947DF">
          <w:rPr>
            <w:rStyle w:val="Hyperlink"/>
            <w:rFonts w:eastAsia="Cambria"/>
            <w:spacing w:val="3"/>
          </w:rPr>
          <w:t>i</w:t>
        </w:r>
        <w:r w:rsidRPr="006947DF">
          <w:rPr>
            <w:rStyle w:val="Hyperlink"/>
            <w:rFonts w:eastAsia="Cambria"/>
            <w:spacing w:val="-1"/>
          </w:rPr>
          <w:t>ve</w:t>
        </w:r>
        <w:r w:rsidRPr="006947DF">
          <w:rPr>
            <w:rStyle w:val="Hyperlink"/>
            <w:rFonts w:eastAsia="Cambria"/>
          </w:rPr>
          <w:t>rs</w:t>
        </w:r>
        <w:r w:rsidRPr="006947DF">
          <w:rPr>
            <w:rStyle w:val="Hyperlink"/>
            <w:rFonts w:eastAsia="Cambria"/>
            <w:spacing w:val="-7"/>
          </w:rPr>
          <w:t xml:space="preserve"> </w:t>
        </w:r>
        <w:r w:rsidRPr="006947DF">
          <w:rPr>
            <w:rStyle w:val="Hyperlink"/>
            <w:rFonts w:eastAsia="Cambria"/>
            <w:spacing w:val="1"/>
          </w:rPr>
          <w:t>to</w:t>
        </w:r>
        <w:r w:rsidRPr="006947DF">
          <w:rPr>
            <w:rStyle w:val="Hyperlink"/>
            <w:rFonts w:eastAsia="Cambria"/>
            <w:spacing w:val="-3"/>
          </w:rPr>
          <w:t xml:space="preserve"> </w:t>
        </w:r>
        <w:r w:rsidRPr="006947DF">
          <w:rPr>
            <w:rStyle w:val="Hyperlink"/>
            <w:rFonts w:eastAsia="Cambria"/>
          </w:rPr>
          <w:t>a</w:t>
        </w:r>
        <w:r w:rsidRPr="006947DF">
          <w:rPr>
            <w:rStyle w:val="Hyperlink"/>
            <w:rFonts w:eastAsia="Cambria"/>
            <w:spacing w:val="-1"/>
          </w:rPr>
          <w:t xml:space="preserve"> </w:t>
        </w:r>
        <w:r w:rsidRPr="006947DF">
          <w:rPr>
            <w:rStyle w:val="Hyperlink"/>
            <w:rFonts w:eastAsia="Cambria"/>
            <w:spacing w:val="1"/>
          </w:rPr>
          <w:t>R</w:t>
        </w:r>
        <w:r w:rsidRPr="006947DF">
          <w:rPr>
            <w:rStyle w:val="Hyperlink"/>
            <w:rFonts w:eastAsia="Cambria"/>
            <w:spacing w:val="-1"/>
          </w:rPr>
          <w:t>e</w:t>
        </w:r>
        <w:r w:rsidRPr="006947DF">
          <w:rPr>
            <w:rStyle w:val="Hyperlink"/>
            <w:rFonts w:eastAsia="Cambria"/>
            <w:spacing w:val="2"/>
          </w:rPr>
          <w:t>m</w:t>
        </w:r>
        <w:r w:rsidRPr="006947DF">
          <w:rPr>
            <w:rStyle w:val="Hyperlink"/>
            <w:rFonts w:eastAsia="Cambria"/>
            <w:spacing w:val="1"/>
          </w:rPr>
          <w:t>o</w:t>
        </w:r>
        <w:r w:rsidRPr="006947DF">
          <w:rPr>
            <w:rStyle w:val="Hyperlink"/>
            <w:rFonts w:eastAsia="Cambria"/>
            <w:spacing w:val="-1"/>
          </w:rPr>
          <w:t>v</w:t>
        </w:r>
        <w:r w:rsidRPr="006947DF">
          <w:rPr>
            <w:rStyle w:val="Hyperlink"/>
            <w:rFonts w:eastAsia="Cambria"/>
          </w:rPr>
          <w:t>a</w:t>
        </w:r>
        <w:r w:rsidRPr="006947DF">
          <w:rPr>
            <w:rStyle w:val="Hyperlink"/>
            <w:rFonts w:eastAsia="Cambria"/>
            <w:spacing w:val="3"/>
          </w:rPr>
          <w:t>b</w:t>
        </w:r>
        <w:r w:rsidRPr="006947DF">
          <w:rPr>
            <w:rStyle w:val="Hyperlink"/>
            <w:rFonts w:eastAsia="Cambria"/>
            <w:spacing w:val="2"/>
          </w:rPr>
          <w:t>l</w:t>
        </w:r>
        <w:r w:rsidRPr="006947DF">
          <w:rPr>
            <w:rStyle w:val="Hyperlink"/>
            <w:rFonts w:eastAsia="Cambria"/>
          </w:rPr>
          <w:t>e</w:t>
        </w:r>
        <w:r w:rsidRPr="006947DF">
          <w:rPr>
            <w:rStyle w:val="Hyperlink"/>
            <w:rFonts w:eastAsia="Cambria"/>
            <w:spacing w:val="-15"/>
          </w:rPr>
          <w:t xml:space="preserve"> </w:t>
        </w:r>
        <w:r w:rsidRPr="006947DF">
          <w:rPr>
            <w:rStyle w:val="Hyperlink"/>
            <w:rFonts w:eastAsia="Cambria"/>
            <w:spacing w:val="1"/>
          </w:rPr>
          <w:t>S</w:t>
        </w:r>
        <w:r w:rsidRPr="006947DF">
          <w:rPr>
            <w:rStyle w:val="Hyperlink"/>
            <w:rFonts w:eastAsia="Cambria"/>
            <w:spacing w:val="-1"/>
          </w:rPr>
          <w:t>to</w:t>
        </w:r>
        <w:r w:rsidRPr="006947DF">
          <w:rPr>
            <w:rStyle w:val="Hyperlink"/>
            <w:rFonts w:eastAsia="Cambria"/>
          </w:rPr>
          <w:t>r</w:t>
        </w:r>
        <w:r w:rsidRPr="006947DF">
          <w:rPr>
            <w:rStyle w:val="Hyperlink"/>
            <w:rFonts w:eastAsia="Cambria"/>
            <w:spacing w:val="3"/>
          </w:rPr>
          <w:t>a</w:t>
        </w:r>
        <w:r w:rsidRPr="006947DF">
          <w:rPr>
            <w:rStyle w:val="Hyperlink"/>
            <w:rFonts w:eastAsia="Cambria"/>
          </w:rPr>
          <w:t>ge</w:t>
        </w:r>
        <w:r w:rsidRPr="006947DF">
          <w:rPr>
            <w:rStyle w:val="Hyperlink"/>
            <w:rFonts w:eastAsia="Cambria"/>
            <w:spacing w:val="-10"/>
          </w:rPr>
          <w:t xml:space="preserve"> </w:t>
        </w:r>
        <w:r w:rsidRPr="006947DF">
          <w:rPr>
            <w:rStyle w:val="Hyperlink"/>
            <w:rFonts w:eastAsia="Cambria"/>
            <w:spacing w:val="2"/>
          </w:rPr>
          <w:t>M</w:t>
        </w:r>
        <w:r w:rsidRPr="006947DF">
          <w:rPr>
            <w:rStyle w:val="Hyperlink"/>
            <w:rFonts w:eastAsia="Cambria"/>
            <w:spacing w:val="1"/>
          </w:rPr>
          <w:t>e</w:t>
        </w:r>
        <w:r w:rsidRPr="006947DF">
          <w:rPr>
            <w:rStyle w:val="Hyperlink"/>
            <w:rFonts w:eastAsia="Cambria"/>
            <w:spacing w:val="-1"/>
          </w:rPr>
          <w:t>d</w:t>
        </w:r>
        <w:r w:rsidRPr="006947DF">
          <w:rPr>
            <w:rStyle w:val="Hyperlink"/>
            <w:rFonts w:eastAsia="Cambria"/>
          </w:rPr>
          <w:t>i</w:t>
        </w:r>
        <w:r w:rsidRPr="006947DF">
          <w:rPr>
            <w:rStyle w:val="Hyperlink"/>
            <w:rFonts w:eastAsia="Cambria"/>
            <w:spacing w:val="1"/>
          </w:rPr>
          <w:t>u</w:t>
        </w:r>
        <w:r w:rsidRPr="006947DF">
          <w:rPr>
            <w:rStyle w:val="Hyperlink"/>
            <w:rFonts w:eastAsia="Cambria"/>
            <w:spacing w:val="3"/>
          </w:rPr>
          <w:t>m</w:t>
        </w:r>
        <w:r w:rsidRPr="006947DF">
          <w:rPr>
            <w:rStyle w:val="Hyperlink"/>
            <w:rFonts w:eastAsia="Cambria"/>
          </w:rPr>
          <w:t>:</w:t>
        </w:r>
        <w:r w:rsidRPr="006947DF">
          <w:rPr>
            <w:rStyle w:val="Hyperlink"/>
            <w:rFonts w:eastAsia="Cambria"/>
            <w:spacing w:val="-9"/>
          </w:rPr>
          <w:t xml:space="preserve"> </w:t>
        </w:r>
        <w:r w:rsidRPr="006947DF">
          <w:rPr>
            <w:rStyle w:val="Hyperlink"/>
            <w:rFonts w:eastAsia="Cambria"/>
          </w:rPr>
          <w:t>Red Hat (RHEL)</w:t>
        </w:r>
        <w:r>
          <w:rPr>
            <w:webHidden/>
          </w:rPr>
          <w:tab/>
        </w:r>
        <w:r>
          <w:rPr>
            <w:webHidden/>
          </w:rPr>
          <w:fldChar w:fldCharType="begin"/>
        </w:r>
        <w:r>
          <w:rPr>
            <w:webHidden/>
          </w:rPr>
          <w:instrText xml:space="preserve"> PAGEREF _Toc56412408 \h </w:instrText>
        </w:r>
      </w:ins>
      <w:r>
        <w:rPr>
          <w:webHidden/>
        </w:rPr>
      </w:r>
      <w:r>
        <w:rPr>
          <w:webHidden/>
        </w:rPr>
        <w:fldChar w:fldCharType="separate"/>
      </w:r>
      <w:ins w:id="43" w:author="Ackerman, Peter" w:date="2020-11-16T09:48:00Z">
        <w:r>
          <w:rPr>
            <w:webHidden/>
          </w:rPr>
          <w:t>8</w:t>
        </w:r>
        <w:r>
          <w:rPr>
            <w:webHidden/>
          </w:rPr>
          <w:fldChar w:fldCharType="end"/>
        </w:r>
        <w:r w:rsidRPr="006947DF">
          <w:rPr>
            <w:rStyle w:val="Hyperlink"/>
          </w:rPr>
          <w:fldChar w:fldCharType="end"/>
        </w:r>
      </w:ins>
    </w:p>
    <w:p w14:paraId="2C3EBE30" w14:textId="6A30DB69" w:rsidR="0009134B" w:rsidRDefault="0009134B">
      <w:pPr>
        <w:pStyle w:val="TOC1"/>
        <w:rPr>
          <w:ins w:id="44" w:author="Ackerman, Peter" w:date="2020-11-16T09:48:00Z"/>
          <w:rFonts w:asciiTheme="minorHAnsi" w:eastAsiaTheme="minorEastAsia" w:hAnsiTheme="minorHAnsi" w:cstheme="minorBidi"/>
          <w:b w:val="0"/>
          <w:bCs w:val="0"/>
          <w:sz w:val="22"/>
          <w:szCs w:val="22"/>
        </w:rPr>
      </w:pPr>
      <w:ins w:id="45" w:author="Ackerman, Peter" w:date="2020-11-16T09:48:00Z">
        <w:r w:rsidRPr="006947DF">
          <w:rPr>
            <w:rStyle w:val="Hyperlink"/>
          </w:rPr>
          <w:fldChar w:fldCharType="begin"/>
        </w:r>
        <w:r w:rsidRPr="006947DF">
          <w:rPr>
            <w:rStyle w:val="Hyperlink"/>
          </w:rPr>
          <w:instrText xml:space="preserve"> </w:instrText>
        </w:r>
        <w:r>
          <w:instrText>HYPERLINK \l "_Toc56412409"</w:instrText>
        </w:r>
        <w:r w:rsidRPr="006947DF">
          <w:rPr>
            <w:rStyle w:val="Hyperlink"/>
          </w:rPr>
          <w:instrText xml:space="preserve"> </w:instrText>
        </w:r>
        <w:r w:rsidRPr="006947DF">
          <w:rPr>
            <w:rStyle w:val="Hyperlink"/>
          </w:rPr>
          <w:fldChar w:fldCharType="separate"/>
        </w:r>
        <w:r w:rsidRPr="006947DF">
          <w:rPr>
            <w:rStyle w:val="Hyperlink"/>
            <w:rFonts w:eastAsia="Cambria"/>
          </w:rPr>
          <w:t>Chapter 3</w:t>
        </w:r>
        <w:r>
          <w:rPr>
            <w:rFonts w:asciiTheme="minorHAnsi" w:eastAsiaTheme="minorEastAsia" w:hAnsiTheme="minorHAnsi" w:cstheme="minorBidi"/>
            <w:b w:val="0"/>
            <w:bCs w:val="0"/>
            <w:sz w:val="22"/>
            <w:szCs w:val="22"/>
          </w:rPr>
          <w:tab/>
        </w:r>
        <w:r w:rsidRPr="006947DF">
          <w:rPr>
            <w:rStyle w:val="Hyperlink"/>
            <w:rFonts w:eastAsia="Cambria"/>
          </w:rPr>
          <w:t>Pr</w:t>
        </w:r>
        <w:r w:rsidRPr="006947DF">
          <w:rPr>
            <w:rStyle w:val="Hyperlink"/>
            <w:rFonts w:eastAsia="Cambria"/>
            <w:spacing w:val="1"/>
          </w:rPr>
          <w:t>e</w:t>
        </w:r>
        <w:r w:rsidRPr="006947DF">
          <w:rPr>
            <w:rStyle w:val="Hyperlink"/>
            <w:rFonts w:eastAsia="Cambria"/>
            <w:spacing w:val="-1"/>
          </w:rPr>
          <w:t>-</w:t>
        </w:r>
        <w:r w:rsidRPr="006947DF">
          <w:rPr>
            <w:rStyle w:val="Hyperlink"/>
            <w:rFonts w:eastAsia="Cambria"/>
          </w:rPr>
          <w:t>I</w:t>
        </w:r>
        <w:r w:rsidRPr="006947DF">
          <w:rPr>
            <w:rStyle w:val="Hyperlink"/>
            <w:rFonts w:eastAsia="Cambria"/>
            <w:spacing w:val="-1"/>
          </w:rPr>
          <w:t>n</w:t>
        </w:r>
        <w:r w:rsidRPr="006947DF">
          <w:rPr>
            <w:rStyle w:val="Hyperlink"/>
            <w:rFonts w:eastAsia="Cambria"/>
          </w:rPr>
          <w:t>s</w:t>
        </w:r>
        <w:r w:rsidRPr="006947DF">
          <w:rPr>
            <w:rStyle w:val="Hyperlink"/>
            <w:rFonts w:eastAsia="Cambria"/>
            <w:spacing w:val="-1"/>
          </w:rPr>
          <w:t>t</w:t>
        </w:r>
        <w:r w:rsidRPr="006947DF">
          <w:rPr>
            <w:rStyle w:val="Hyperlink"/>
            <w:rFonts w:eastAsia="Cambria"/>
            <w:spacing w:val="1"/>
          </w:rPr>
          <w:t>a</w:t>
        </w:r>
        <w:r w:rsidRPr="006947DF">
          <w:rPr>
            <w:rStyle w:val="Hyperlink"/>
            <w:rFonts w:eastAsia="Cambria"/>
          </w:rPr>
          <w:t>ll</w:t>
        </w:r>
        <w:r w:rsidRPr="006947DF">
          <w:rPr>
            <w:rStyle w:val="Hyperlink"/>
            <w:rFonts w:eastAsia="Cambria"/>
            <w:spacing w:val="-2"/>
          </w:rPr>
          <w:t>a</w:t>
        </w:r>
        <w:r w:rsidRPr="006947DF">
          <w:rPr>
            <w:rStyle w:val="Hyperlink"/>
            <w:rFonts w:eastAsia="Cambria"/>
          </w:rPr>
          <w:t>t</w:t>
        </w:r>
        <w:r w:rsidRPr="006947DF">
          <w:rPr>
            <w:rStyle w:val="Hyperlink"/>
            <w:rFonts w:eastAsia="Cambria"/>
            <w:spacing w:val="1"/>
          </w:rPr>
          <w:t>i</w:t>
        </w:r>
        <w:r w:rsidRPr="006947DF">
          <w:rPr>
            <w:rStyle w:val="Hyperlink"/>
            <w:rFonts w:eastAsia="Cambria"/>
            <w:spacing w:val="-1"/>
          </w:rPr>
          <w:t>o</w:t>
        </w:r>
        <w:r w:rsidRPr="006947DF">
          <w:rPr>
            <w:rStyle w:val="Hyperlink"/>
            <w:rFonts w:eastAsia="Cambria"/>
          </w:rPr>
          <w:t>n</w:t>
        </w:r>
        <w:r w:rsidRPr="006947DF">
          <w:rPr>
            <w:rStyle w:val="Hyperlink"/>
            <w:rFonts w:eastAsia="Cambria"/>
            <w:spacing w:val="2"/>
          </w:rPr>
          <w:t xml:space="preserve"> </w:t>
        </w:r>
        <w:r w:rsidRPr="006947DF">
          <w:rPr>
            <w:rStyle w:val="Hyperlink"/>
            <w:rFonts w:eastAsia="Cambria"/>
            <w:spacing w:val="-3"/>
          </w:rPr>
          <w:t>S</w:t>
        </w:r>
        <w:r w:rsidRPr="006947DF">
          <w:rPr>
            <w:rStyle w:val="Hyperlink"/>
            <w:rFonts w:eastAsia="Cambria"/>
            <w:spacing w:val="-2"/>
          </w:rPr>
          <w:t>t</w:t>
        </w:r>
        <w:r w:rsidRPr="006947DF">
          <w:rPr>
            <w:rStyle w:val="Hyperlink"/>
            <w:rFonts w:eastAsia="Cambria"/>
          </w:rPr>
          <w:t>eps</w:t>
        </w:r>
        <w:r>
          <w:rPr>
            <w:webHidden/>
          </w:rPr>
          <w:tab/>
        </w:r>
        <w:r>
          <w:rPr>
            <w:webHidden/>
          </w:rPr>
          <w:fldChar w:fldCharType="begin"/>
        </w:r>
        <w:r>
          <w:rPr>
            <w:webHidden/>
          </w:rPr>
          <w:instrText xml:space="preserve"> PAGEREF _Toc56412409 \h </w:instrText>
        </w:r>
      </w:ins>
      <w:r>
        <w:rPr>
          <w:webHidden/>
        </w:rPr>
      </w:r>
      <w:r>
        <w:rPr>
          <w:webHidden/>
        </w:rPr>
        <w:fldChar w:fldCharType="separate"/>
      </w:r>
      <w:ins w:id="46" w:author="Ackerman, Peter" w:date="2020-11-16T09:48:00Z">
        <w:r>
          <w:rPr>
            <w:webHidden/>
          </w:rPr>
          <w:t>9</w:t>
        </w:r>
        <w:r>
          <w:rPr>
            <w:webHidden/>
          </w:rPr>
          <w:fldChar w:fldCharType="end"/>
        </w:r>
        <w:r w:rsidRPr="006947DF">
          <w:rPr>
            <w:rStyle w:val="Hyperlink"/>
          </w:rPr>
          <w:fldChar w:fldCharType="end"/>
        </w:r>
      </w:ins>
    </w:p>
    <w:p w14:paraId="7E12F1F4" w14:textId="5A6E1F3D" w:rsidR="0009134B" w:rsidRDefault="0009134B">
      <w:pPr>
        <w:pStyle w:val="TOC2"/>
        <w:rPr>
          <w:ins w:id="47" w:author="Ackerman, Peter" w:date="2020-11-16T09:48:00Z"/>
          <w:rFonts w:asciiTheme="minorHAnsi" w:eastAsiaTheme="minorEastAsia" w:hAnsiTheme="minorHAnsi" w:cstheme="minorBidi"/>
          <w:sz w:val="22"/>
          <w:szCs w:val="22"/>
        </w:rPr>
      </w:pPr>
      <w:ins w:id="48" w:author="Ackerman, Peter" w:date="2020-11-16T09:48:00Z">
        <w:r w:rsidRPr="006947DF">
          <w:rPr>
            <w:rStyle w:val="Hyperlink"/>
          </w:rPr>
          <w:fldChar w:fldCharType="begin"/>
        </w:r>
        <w:r w:rsidRPr="006947DF">
          <w:rPr>
            <w:rStyle w:val="Hyperlink"/>
          </w:rPr>
          <w:instrText xml:space="preserve"> </w:instrText>
        </w:r>
        <w:r>
          <w:instrText>HYPERLINK \l "_Toc56412410"</w:instrText>
        </w:r>
        <w:r w:rsidRPr="006947DF">
          <w:rPr>
            <w:rStyle w:val="Hyperlink"/>
          </w:rPr>
          <w:instrText xml:space="preserve"> </w:instrText>
        </w:r>
        <w:r w:rsidRPr="006947DF">
          <w:rPr>
            <w:rStyle w:val="Hyperlink"/>
          </w:rPr>
          <w:fldChar w:fldCharType="separate"/>
        </w:r>
        <w:r w:rsidRPr="006947DF">
          <w:rPr>
            <w:rStyle w:val="Hyperlink"/>
          </w:rPr>
          <w:t>3.1</w:t>
        </w:r>
        <w:r>
          <w:rPr>
            <w:rFonts w:asciiTheme="minorHAnsi" w:eastAsiaTheme="minorEastAsia" w:hAnsiTheme="minorHAnsi" w:cstheme="minorBidi"/>
            <w:sz w:val="22"/>
            <w:szCs w:val="22"/>
          </w:rPr>
          <w:tab/>
        </w:r>
        <w:r w:rsidRPr="006947DF">
          <w:rPr>
            <w:rStyle w:val="Hyperlink"/>
          </w:rPr>
          <w:t xml:space="preserve">Enable RAID for the AMD </w:t>
        </w:r>
        <w:r w:rsidRPr="006947DF">
          <w:rPr>
            <w:rStyle w:val="Hyperlink"/>
            <w:rFonts w:eastAsia="Cambria"/>
          </w:rPr>
          <w:t>Ryzen™ SP3-Series Processor</w:t>
        </w:r>
        <w:r>
          <w:rPr>
            <w:webHidden/>
          </w:rPr>
          <w:tab/>
        </w:r>
        <w:r>
          <w:rPr>
            <w:webHidden/>
          </w:rPr>
          <w:fldChar w:fldCharType="begin"/>
        </w:r>
        <w:r>
          <w:rPr>
            <w:webHidden/>
          </w:rPr>
          <w:instrText xml:space="preserve"> PAGEREF _Toc56412410 \h </w:instrText>
        </w:r>
      </w:ins>
      <w:r>
        <w:rPr>
          <w:webHidden/>
        </w:rPr>
      </w:r>
      <w:r>
        <w:rPr>
          <w:webHidden/>
        </w:rPr>
        <w:fldChar w:fldCharType="separate"/>
      </w:r>
      <w:ins w:id="49" w:author="Ackerman, Peter" w:date="2020-11-16T09:48:00Z">
        <w:r>
          <w:rPr>
            <w:webHidden/>
          </w:rPr>
          <w:t>9</w:t>
        </w:r>
        <w:r>
          <w:rPr>
            <w:webHidden/>
          </w:rPr>
          <w:fldChar w:fldCharType="end"/>
        </w:r>
        <w:r w:rsidRPr="006947DF">
          <w:rPr>
            <w:rStyle w:val="Hyperlink"/>
          </w:rPr>
          <w:fldChar w:fldCharType="end"/>
        </w:r>
      </w:ins>
    </w:p>
    <w:p w14:paraId="37D91886" w14:textId="079564AD" w:rsidR="0009134B" w:rsidRDefault="0009134B">
      <w:pPr>
        <w:pStyle w:val="TOC1"/>
        <w:rPr>
          <w:ins w:id="50" w:author="Ackerman, Peter" w:date="2020-11-16T09:48:00Z"/>
          <w:rFonts w:asciiTheme="minorHAnsi" w:eastAsiaTheme="minorEastAsia" w:hAnsiTheme="minorHAnsi" w:cstheme="minorBidi"/>
          <w:b w:val="0"/>
          <w:bCs w:val="0"/>
          <w:sz w:val="22"/>
          <w:szCs w:val="22"/>
        </w:rPr>
      </w:pPr>
      <w:ins w:id="51" w:author="Ackerman, Peter" w:date="2020-11-16T09:48:00Z">
        <w:r w:rsidRPr="006947DF">
          <w:rPr>
            <w:rStyle w:val="Hyperlink"/>
          </w:rPr>
          <w:fldChar w:fldCharType="begin"/>
        </w:r>
        <w:r w:rsidRPr="006947DF">
          <w:rPr>
            <w:rStyle w:val="Hyperlink"/>
          </w:rPr>
          <w:instrText xml:space="preserve"> </w:instrText>
        </w:r>
        <w:r>
          <w:instrText>HYPERLINK \l "_Toc56412411"</w:instrText>
        </w:r>
        <w:r w:rsidRPr="006947DF">
          <w:rPr>
            <w:rStyle w:val="Hyperlink"/>
          </w:rPr>
          <w:instrText xml:space="preserve"> </w:instrText>
        </w:r>
        <w:r w:rsidRPr="006947DF">
          <w:rPr>
            <w:rStyle w:val="Hyperlink"/>
          </w:rPr>
          <w:fldChar w:fldCharType="separate"/>
        </w:r>
        <w:r w:rsidRPr="006947DF">
          <w:rPr>
            <w:rStyle w:val="Hyperlink"/>
            <w:rFonts w:eastAsia="Cambria"/>
          </w:rPr>
          <w:t>Chapter 4</w:t>
        </w:r>
        <w:r>
          <w:rPr>
            <w:rFonts w:asciiTheme="minorHAnsi" w:eastAsiaTheme="minorEastAsia" w:hAnsiTheme="minorHAnsi" w:cstheme="minorBidi"/>
            <w:b w:val="0"/>
            <w:bCs w:val="0"/>
            <w:sz w:val="22"/>
            <w:szCs w:val="22"/>
          </w:rPr>
          <w:tab/>
        </w:r>
        <w:r w:rsidRPr="006947DF">
          <w:rPr>
            <w:rStyle w:val="Hyperlink"/>
            <w:rFonts w:eastAsia="Cambria"/>
          </w:rPr>
          <w:t>Crea</w:t>
        </w:r>
        <w:r w:rsidRPr="006947DF">
          <w:rPr>
            <w:rStyle w:val="Hyperlink"/>
            <w:rFonts w:eastAsia="Cambria"/>
            <w:spacing w:val="1"/>
          </w:rPr>
          <w:t>t</w:t>
        </w:r>
        <w:r w:rsidRPr="006947DF">
          <w:rPr>
            <w:rStyle w:val="Hyperlink"/>
            <w:rFonts w:eastAsia="Cambria"/>
          </w:rPr>
          <w:t>e</w:t>
        </w:r>
        <w:r w:rsidRPr="006947DF">
          <w:rPr>
            <w:rStyle w:val="Hyperlink"/>
            <w:rFonts w:eastAsia="Cambria"/>
            <w:spacing w:val="-3"/>
          </w:rPr>
          <w:t xml:space="preserve"> </w:t>
        </w:r>
        <w:r w:rsidRPr="006947DF">
          <w:rPr>
            <w:rStyle w:val="Hyperlink"/>
            <w:rFonts w:eastAsia="Cambria"/>
            <w:spacing w:val="1"/>
          </w:rPr>
          <w:t>t</w:t>
        </w:r>
        <w:r w:rsidRPr="006947DF">
          <w:rPr>
            <w:rStyle w:val="Hyperlink"/>
            <w:rFonts w:eastAsia="Cambria"/>
            <w:spacing w:val="-2"/>
          </w:rPr>
          <w:t>h</w:t>
        </w:r>
        <w:r w:rsidRPr="006947DF">
          <w:rPr>
            <w:rStyle w:val="Hyperlink"/>
            <w:rFonts w:eastAsia="Cambria"/>
          </w:rPr>
          <w:t>e</w:t>
        </w:r>
        <w:r w:rsidRPr="006947DF">
          <w:rPr>
            <w:rStyle w:val="Hyperlink"/>
            <w:rFonts w:eastAsia="Cambria"/>
            <w:spacing w:val="2"/>
          </w:rPr>
          <w:t xml:space="preserve"> </w:t>
        </w:r>
        <w:r w:rsidRPr="006947DF">
          <w:rPr>
            <w:rStyle w:val="Hyperlink"/>
            <w:rFonts w:eastAsia="Cambria"/>
          </w:rPr>
          <w:t>B</w:t>
        </w:r>
        <w:r w:rsidRPr="006947DF">
          <w:rPr>
            <w:rStyle w:val="Hyperlink"/>
            <w:rFonts w:eastAsia="Cambria"/>
            <w:spacing w:val="-2"/>
          </w:rPr>
          <w:t>o</w:t>
        </w:r>
        <w:r w:rsidRPr="006947DF">
          <w:rPr>
            <w:rStyle w:val="Hyperlink"/>
            <w:rFonts w:eastAsia="Cambria"/>
            <w:spacing w:val="1"/>
          </w:rPr>
          <w:t>o</w:t>
        </w:r>
        <w:r w:rsidRPr="006947DF">
          <w:rPr>
            <w:rStyle w:val="Hyperlink"/>
            <w:rFonts w:eastAsia="Cambria"/>
            <w:spacing w:val="-2"/>
          </w:rPr>
          <w:t>t</w:t>
        </w:r>
        <w:r w:rsidRPr="006947DF">
          <w:rPr>
            <w:rStyle w:val="Hyperlink"/>
            <w:rFonts w:eastAsia="Cambria"/>
            <w:spacing w:val="1"/>
          </w:rPr>
          <w:t>a</w:t>
        </w:r>
        <w:r w:rsidRPr="006947DF">
          <w:rPr>
            <w:rStyle w:val="Hyperlink"/>
            <w:rFonts w:eastAsia="Cambria"/>
          </w:rPr>
          <w:t>b</w:t>
        </w:r>
        <w:r w:rsidRPr="006947DF">
          <w:rPr>
            <w:rStyle w:val="Hyperlink"/>
            <w:rFonts w:eastAsia="Cambria"/>
            <w:spacing w:val="-3"/>
          </w:rPr>
          <w:t>l</w:t>
        </w:r>
        <w:r w:rsidRPr="006947DF">
          <w:rPr>
            <w:rStyle w:val="Hyperlink"/>
            <w:rFonts w:eastAsia="Cambria"/>
          </w:rPr>
          <w:t>e</w:t>
        </w:r>
        <w:r w:rsidRPr="006947DF">
          <w:rPr>
            <w:rStyle w:val="Hyperlink"/>
            <w:rFonts w:eastAsia="Cambria"/>
            <w:spacing w:val="2"/>
          </w:rPr>
          <w:t xml:space="preserve"> </w:t>
        </w:r>
        <w:r w:rsidRPr="006947DF">
          <w:rPr>
            <w:rStyle w:val="Hyperlink"/>
            <w:rFonts w:eastAsia="Cambria"/>
          </w:rPr>
          <w:t>Vir</w:t>
        </w:r>
        <w:r w:rsidRPr="006947DF">
          <w:rPr>
            <w:rStyle w:val="Hyperlink"/>
            <w:rFonts w:eastAsia="Cambria"/>
            <w:spacing w:val="-2"/>
          </w:rPr>
          <w:t>t</w:t>
        </w:r>
        <w:r w:rsidRPr="006947DF">
          <w:rPr>
            <w:rStyle w:val="Hyperlink"/>
            <w:rFonts w:eastAsia="Cambria"/>
          </w:rPr>
          <w:t>u</w:t>
        </w:r>
        <w:r w:rsidRPr="006947DF">
          <w:rPr>
            <w:rStyle w:val="Hyperlink"/>
            <w:rFonts w:eastAsia="Cambria"/>
            <w:spacing w:val="1"/>
          </w:rPr>
          <w:t>a</w:t>
        </w:r>
        <w:r w:rsidRPr="006947DF">
          <w:rPr>
            <w:rStyle w:val="Hyperlink"/>
            <w:rFonts w:eastAsia="Cambria"/>
          </w:rPr>
          <w:t xml:space="preserve">l </w:t>
        </w:r>
        <w:r w:rsidRPr="006947DF">
          <w:rPr>
            <w:rStyle w:val="Hyperlink"/>
            <w:rFonts w:eastAsia="Cambria"/>
            <w:spacing w:val="-3"/>
          </w:rPr>
          <w:t>D</w:t>
        </w:r>
        <w:r w:rsidRPr="006947DF">
          <w:rPr>
            <w:rStyle w:val="Hyperlink"/>
            <w:rFonts w:eastAsia="Cambria"/>
          </w:rPr>
          <w:t>i</w:t>
        </w:r>
        <w:r w:rsidRPr="006947DF">
          <w:rPr>
            <w:rStyle w:val="Hyperlink"/>
            <w:rFonts w:eastAsia="Cambria"/>
            <w:spacing w:val="1"/>
          </w:rPr>
          <w:t>s</w:t>
        </w:r>
        <w:r w:rsidRPr="006947DF">
          <w:rPr>
            <w:rStyle w:val="Hyperlink"/>
            <w:rFonts w:eastAsia="Cambria"/>
          </w:rPr>
          <w:t>k</w:t>
        </w:r>
        <w:r>
          <w:rPr>
            <w:webHidden/>
          </w:rPr>
          <w:tab/>
        </w:r>
        <w:r>
          <w:rPr>
            <w:webHidden/>
          </w:rPr>
          <w:fldChar w:fldCharType="begin"/>
        </w:r>
        <w:r>
          <w:rPr>
            <w:webHidden/>
          </w:rPr>
          <w:instrText xml:space="preserve"> PAGEREF _Toc56412411 \h </w:instrText>
        </w:r>
      </w:ins>
      <w:r>
        <w:rPr>
          <w:webHidden/>
        </w:rPr>
      </w:r>
      <w:r>
        <w:rPr>
          <w:webHidden/>
        </w:rPr>
        <w:fldChar w:fldCharType="separate"/>
      </w:r>
      <w:ins w:id="52" w:author="Ackerman, Peter" w:date="2020-11-16T09:48:00Z">
        <w:r>
          <w:rPr>
            <w:webHidden/>
          </w:rPr>
          <w:t>10</w:t>
        </w:r>
        <w:r>
          <w:rPr>
            <w:webHidden/>
          </w:rPr>
          <w:fldChar w:fldCharType="end"/>
        </w:r>
        <w:r w:rsidRPr="006947DF">
          <w:rPr>
            <w:rStyle w:val="Hyperlink"/>
          </w:rPr>
          <w:fldChar w:fldCharType="end"/>
        </w:r>
      </w:ins>
    </w:p>
    <w:p w14:paraId="1E8EA253" w14:textId="0A502C73" w:rsidR="0009134B" w:rsidRDefault="0009134B">
      <w:pPr>
        <w:pStyle w:val="TOC2"/>
        <w:rPr>
          <w:ins w:id="53" w:author="Ackerman, Peter" w:date="2020-11-16T09:48:00Z"/>
          <w:rFonts w:asciiTheme="minorHAnsi" w:eastAsiaTheme="minorEastAsia" w:hAnsiTheme="minorHAnsi" w:cstheme="minorBidi"/>
          <w:sz w:val="22"/>
          <w:szCs w:val="22"/>
        </w:rPr>
      </w:pPr>
      <w:ins w:id="54" w:author="Ackerman, Peter" w:date="2020-11-16T09:48:00Z">
        <w:r w:rsidRPr="006947DF">
          <w:rPr>
            <w:rStyle w:val="Hyperlink"/>
          </w:rPr>
          <w:fldChar w:fldCharType="begin"/>
        </w:r>
        <w:r w:rsidRPr="006947DF">
          <w:rPr>
            <w:rStyle w:val="Hyperlink"/>
          </w:rPr>
          <w:instrText xml:space="preserve"> </w:instrText>
        </w:r>
        <w:r>
          <w:instrText>HYPERLINK \l "_Toc56412412"</w:instrText>
        </w:r>
        <w:r w:rsidRPr="006947DF">
          <w:rPr>
            <w:rStyle w:val="Hyperlink"/>
          </w:rPr>
          <w:instrText xml:space="preserve"> </w:instrText>
        </w:r>
        <w:r w:rsidRPr="006947DF">
          <w:rPr>
            <w:rStyle w:val="Hyperlink"/>
          </w:rPr>
          <w:fldChar w:fldCharType="separate"/>
        </w:r>
        <w:r w:rsidRPr="006947DF">
          <w:rPr>
            <w:rStyle w:val="Hyperlink"/>
            <w:rFonts w:eastAsia="Cambria"/>
          </w:rPr>
          <w:t>4.1</w:t>
        </w:r>
        <w:r>
          <w:rPr>
            <w:rFonts w:asciiTheme="minorHAnsi" w:eastAsiaTheme="minorEastAsia" w:hAnsiTheme="minorHAnsi" w:cstheme="minorBidi"/>
            <w:sz w:val="22"/>
            <w:szCs w:val="22"/>
          </w:rPr>
          <w:tab/>
        </w:r>
        <w:r w:rsidRPr="006947DF">
          <w:rPr>
            <w:rStyle w:val="Hyperlink"/>
            <w:rFonts w:eastAsia="Cambria"/>
            <w:spacing w:val="-1"/>
          </w:rPr>
          <w:t>RA</w:t>
        </w:r>
        <w:r w:rsidRPr="006947DF">
          <w:rPr>
            <w:rStyle w:val="Hyperlink"/>
            <w:rFonts w:eastAsia="Cambria"/>
            <w:spacing w:val="3"/>
          </w:rPr>
          <w:t>I</w:t>
        </w:r>
        <w:r w:rsidRPr="006947DF">
          <w:rPr>
            <w:rStyle w:val="Hyperlink"/>
            <w:rFonts w:eastAsia="Cambria"/>
          </w:rPr>
          <w:t>DX</w:t>
        </w:r>
        <w:r w:rsidRPr="006947DF">
          <w:rPr>
            <w:rStyle w:val="Hyperlink"/>
            <w:rFonts w:eastAsia="Cambria"/>
            <w:spacing w:val="1"/>
          </w:rPr>
          <w:t>p</w:t>
        </w:r>
        <w:r w:rsidRPr="006947DF">
          <w:rPr>
            <w:rStyle w:val="Hyperlink"/>
            <w:rFonts w:eastAsia="Cambria"/>
            <w:spacing w:val="-1"/>
          </w:rPr>
          <w:t>e</w:t>
        </w:r>
        <w:r w:rsidRPr="006947DF">
          <w:rPr>
            <w:rStyle w:val="Hyperlink"/>
            <w:rFonts w:eastAsia="Cambria"/>
          </w:rPr>
          <w:t>rt2</w:t>
        </w:r>
        <w:r w:rsidRPr="006947DF">
          <w:rPr>
            <w:rStyle w:val="Hyperlink"/>
            <w:rFonts w:eastAsia="Cambria"/>
            <w:spacing w:val="-14"/>
          </w:rPr>
          <w:t xml:space="preserve"> </w:t>
        </w:r>
        <w:r w:rsidRPr="006947DF">
          <w:rPr>
            <w:rStyle w:val="Hyperlink"/>
            <w:rFonts w:eastAsia="Cambria"/>
            <w:spacing w:val="3"/>
          </w:rPr>
          <w:t>C</w:t>
        </w:r>
        <w:r w:rsidRPr="006947DF">
          <w:rPr>
            <w:rStyle w:val="Hyperlink"/>
            <w:rFonts w:eastAsia="Cambria"/>
            <w:spacing w:val="1"/>
          </w:rPr>
          <w:t>o</w:t>
        </w:r>
        <w:r w:rsidRPr="006947DF">
          <w:rPr>
            <w:rStyle w:val="Hyperlink"/>
            <w:rFonts w:eastAsia="Cambria"/>
          </w:rPr>
          <w:t>n</w:t>
        </w:r>
        <w:r w:rsidRPr="006947DF">
          <w:rPr>
            <w:rStyle w:val="Hyperlink"/>
            <w:rFonts w:eastAsia="Cambria"/>
            <w:spacing w:val="-1"/>
          </w:rPr>
          <w:t>f</w:t>
        </w:r>
        <w:r w:rsidRPr="006947DF">
          <w:rPr>
            <w:rStyle w:val="Hyperlink"/>
            <w:rFonts w:eastAsia="Cambria"/>
          </w:rPr>
          <w:t>i</w:t>
        </w:r>
        <w:r w:rsidRPr="006947DF">
          <w:rPr>
            <w:rStyle w:val="Hyperlink"/>
            <w:rFonts w:eastAsia="Cambria"/>
            <w:spacing w:val="2"/>
          </w:rPr>
          <w:t>g</w:t>
        </w:r>
        <w:r w:rsidRPr="006947DF">
          <w:rPr>
            <w:rStyle w:val="Hyperlink"/>
            <w:rFonts w:eastAsia="Cambria"/>
            <w:spacing w:val="1"/>
          </w:rPr>
          <w:t>u</w:t>
        </w:r>
        <w:r w:rsidRPr="006947DF">
          <w:rPr>
            <w:rStyle w:val="Hyperlink"/>
            <w:rFonts w:eastAsia="Cambria"/>
          </w:rPr>
          <w:t>r</w:t>
        </w:r>
        <w:r w:rsidRPr="006947DF">
          <w:rPr>
            <w:rStyle w:val="Hyperlink"/>
            <w:rFonts w:eastAsia="Cambria"/>
            <w:spacing w:val="1"/>
          </w:rPr>
          <w:t>a</w:t>
        </w:r>
        <w:r w:rsidRPr="006947DF">
          <w:rPr>
            <w:rStyle w:val="Hyperlink"/>
            <w:rFonts w:eastAsia="Cambria"/>
            <w:spacing w:val="-1"/>
          </w:rPr>
          <w:t>t</w:t>
        </w:r>
        <w:r w:rsidRPr="006947DF">
          <w:rPr>
            <w:rStyle w:val="Hyperlink"/>
            <w:rFonts w:eastAsia="Cambria"/>
          </w:rPr>
          <w:t>i</w:t>
        </w:r>
        <w:r w:rsidRPr="006947DF">
          <w:rPr>
            <w:rStyle w:val="Hyperlink"/>
            <w:rFonts w:eastAsia="Cambria"/>
            <w:spacing w:val="1"/>
          </w:rPr>
          <w:t>o</w:t>
        </w:r>
        <w:r w:rsidRPr="006947DF">
          <w:rPr>
            <w:rStyle w:val="Hyperlink"/>
            <w:rFonts w:eastAsia="Cambria"/>
          </w:rPr>
          <w:t>n</w:t>
        </w:r>
        <w:r w:rsidRPr="006947DF">
          <w:rPr>
            <w:rStyle w:val="Hyperlink"/>
            <w:rFonts w:eastAsia="Cambria"/>
            <w:spacing w:val="-17"/>
          </w:rPr>
          <w:t xml:space="preserve"> </w:t>
        </w:r>
        <w:r w:rsidRPr="006947DF">
          <w:rPr>
            <w:rStyle w:val="Hyperlink"/>
            <w:rFonts w:eastAsia="Cambria"/>
          </w:rPr>
          <w:t>U</w:t>
        </w:r>
        <w:r w:rsidRPr="006947DF">
          <w:rPr>
            <w:rStyle w:val="Hyperlink"/>
            <w:rFonts w:eastAsia="Cambria"/>
            <w:spacing w:val="-1"/>
          </w:rPr>
          <w:t>t</w:t>
        </w:r>
        <w:r w:rsidRPr="006947DF">
          <w:rPr>
            <w:rStyle w:val="Hyperlink"/>
            <w:rFonts w:eastAsia="Cambria"/>
            <w:spacing w:val="2"/>
          </w:rPr>
          <w:t>i</w:t>
        </w:r>
        <w:r w:rsidRPr="006947DF">
          <w:rPr>
            <w:rStyle w:val="Hyperlink"/>
            <w:rFonts w:eastAsia="Cambria"/>
          </w:rPr>
          <w:t>li</w:t>
        </w:r>
        <w:r w:rsidRPr="006947DF">
          <w:rPr>
            <w:rStyle w:val="Hyperlink"/>
            <w:rFonts w:eastAsia="Cambria"/>
            <w:spacing w:val="1"/>
          </w:rPr>
          <w:t>t</w:t>
        </w:r>
        <w:r w:rsidRPr="006947DF">
          <w:rPr>
            <w:rStyle w:val="Hyperlink"/>
            <w:rFonts w:eastAsia="Cambria"/>
          </w:rPr>
          <w:t>y</w:t>
        </w:r>
        <w:r w:rsidRPr="006947DF">
          <w:rPr>
            <w:rStyle w:val="Hyperlink"/>
            <w:rFonts w:eastAsia="Cambria"/>
            <w:spacing w:val="-4"/>
          </w:rPr>
          <w:t xml:space="preserve"> </w:t>
        </w:r>
        <w:r w:rsidRPr="006947DF">
          <w:rPr>
            <w:rStyle w:val="Hyperlink"/>
            <w:rFonts w:eastAsia="Cambria"/>
          </w:rPr>
          <w:t>(HII</w:t>
        </w:r>
        <w:r w:rsidRPr="006947DF">
          <w:rPr>
            <w:rStyle w:val="Hyperlink"/>
            <w:rFonts w:eastAsia="Cambria"/>
            <w:spacing w:val="-2"/>
          </w:rPr>
          <w:t xml:space="preserve"> </w:t>
        </w:r>
        <w:r w:rsidRPr="006947DF">
          <w:rPr>
            <w:rStyle w:val="Hyperlink"/>
            <w:rFonts w:eastAsia="Cambria"/>
            <w:spacing w:val="1"/>
          </w:rPr>
          <w:t>M</w:t>
        </w:r>
        <w:r w:rsidRPr="006947DF">
          <w:rPr>
            <w:rStyle w:val="Hyperlink"/>
            <w:rFonts w:eastAsia="Cambria"/>
            <w:spacing w:val="-1"/>
          </w:rPr>
          <w:t>o</w:t>
        </w:r>
        <w:r w:rsidRPr="006947DF">
          <w:rPr>
            <w:rStyle w:val="Hyperlink"/>
            <w:rFonts w:eastAsia="Cambria"/>
            <w:spacing w:val="1"/>
          </w:rPr>
          <w:t>de</w:t>
        </w:r>
        <w:r w:rsidRPr="006947DF">
          <w:rPr>
            <w:rStyle w:val="Hyperlink"/>
            <w:rFonts w:eastAsia="Cambria"/>
          </w:rPr>
          <w:t>) For the AMD Ryzen™ SP3-Series Processor</w:t>
        </w:r>
        <w:r>
          <w:rPr>
            <w:webHidden/>
          </w:rPr>
          <w:tab/>
        </w:r>
        <w:r>
          <w:rPr>
            <w:webHidden/>
          </w:rPr>
          <w:fldChar w:fldCharType="begin"/>
        </w:r>
        <w:r>
          <w:rPr>
            <w:webHidden/>
          </w:rPr>
          <w:instrText xml:space="preserve"> PAGEREF _Toc56412412 \h </w:instrText>
        </w:r>
      </w:ins>
      <w:r>
        <w:rPr>
          <w:webHidden/>
        </w:rPr>
      </w:r>
      <w:r>
        <w:rPr>
          <w:webHidden/>
        </w:rPr>
        <w:fldChar w:fldCharType="separate"/>
      </w:r>
      <w:ins w:id="55" w:author="Ackerman, Peter" w:date="2020-11-16T09:48:00Z">
        <w:r>
          <w:rPr>
            <w:webHidden/>
          </w:rPr>
          <w:t>10</w:t>
        </w:r>
        <w:r>
          <w:rPr>
            <w:webHidden/>
          </w:rPr>
          <w:fldChar w:fldCharType="end"/>
        </w:r>
        <w:r w:rsidRPr="006947DF">
          <w:rPr>
            <w:rStyle w:val="Hyperlink"/>
          </w:rPr>
          <w:fldChar w:fldCharType="end"/>
        </w:r>
      </w:ins>
    </w:p>
    <w:p w14:paraId="60F6153B" w14:textId="128C3116" w:rsidR="0009134B" w:rsidRDefault="0009134B">
      <w:pPr>
        <w:pStyle w:val="TOC2"/>
        <w:rPr>
          <w:ins w:id="56" w:author="Ackerman, Peter" w:date="2020-11-16T09:48:00Z"/>
          <w:rFonts w:asciiTheme="minorHAnsi" w:eastAsiaTheme="minorEastAsia" w:hAnsiTheme="minorHAnsi" w:cstheme="minorBidi"/>
          <w:sz w:val="22"/>
          <w:szCs w:val="22"/>
        </w:rPr>
      </w:pPr>
      <w:ins w:id="57" w:author="Ackerman, Peter" w:date="2020-11-16T09:48:00Z">
        <w:r w:rsidRPr="006947DF">
          <w:rPr>
            <w:rStyle w:val="Hyperlink"/>
          </w:rPr>
          <w:fldChar w:fldCharType="begin"/>
        </w:r>
        <w:r w:rsidRPr="006947DF">
          <w:rPr>
            <w:rStyle w:val="Hyperlink"/>
          </w:rPr>
          <w:instrText xml:space="preserve"> </w:instrText>
        </w:r>
        <w:r>
          <w:instrText>HYPERLINK \l "_Toc56412413"</w:instrText>
        </w:r>
        <w:r w:rsidRPr="006947DF">
          <w:rPr>
            <w:rStyle w:val="Hyperlink"/>
          </w:rPr>
          <w:instrText xml:space="preserve"> </w:instrText>
        </w:r>
        <w:r w:rsidRPr="006947DF">
          <w:rPr>
            <w:rStyle w:val="Hyperlink"/>
          </w:rPr>
          <w:fldChar w:fldCharType="separate"/>
        </w:r>
        <w:r w:rsidRPr="006947DF">
          <w:rPr>
            <w:rStyle w:val="Hyperlink"/>
            <w:rFonts w:eastAsia="Cambria"/>
          </w:rPr>
          <w:t>4.2</w:t>
        </w:r>
        <w:r>
          <w:rPr>
            <w:rFonts w:asciiTheme="minorHAnsi" w:eastAsiaTheme="minorEastAsia" w:hAnsiTheme="minorHAnsi" w:cstheme="minorBidi"/>
            <w:sz w:val="22"/>
            <w:szCs w:val="22"/>
          </w:rPr>
          <w:tab/>
        </w:r>
        <w:r w:rsidRPr="006947DF">
          <w:rPr>
            <w:rStyle w:val="Hyperlink"/>
            <w:rFonts w:eastAsia="Cambria"/>
          </w:rPr>
          <w:t>U</w:t>
        </w:r>
        <w:r w:rsidRPr="006947DF">
          <w:rPr>
            <w:rStyle w:val="Hyperlink"/>
            <w:rFonts w:eastAsia="Cambria"/>
            <w:spacing w:val="-1"/>
          </w:rPr>
          <w:t>E</w:t>
        </w:r>
        <w:r w:rsidRPr="006947DF">
          <w:rPr>
            <w:rStyle w:val="Hyperlink"/>
            <w:rFonts w:eastAsia="Cambria"/>
            <w:spacing w:val="1"/>
          </w:rPr>
          <w:t>F</w:t>
        </w:r>
        <w:r w:rsidRPr="006947DF">
          <w:rPr>
            <w:rStyle w:val="Hyperlink"/>
            <w:rFonts w:eastAsia="Cambria"/>
          </w:rPr>
          <w:t>I</w:t>
        </w:r>
        <w:r w:rsidRPr="006947DF">
          <w:rPr>
            <w:rStyle w:val="Hyperlink"/>
            <w:rFonts w:eastAsia="Cambria"/>
            <w:spacing w:val="-5"/>
          </w:rPr>
          <w:t xml:space="preserve"> </w:t>
        </w:r>
        <w:r w:rsidRPr="006947DF">
          <w:rPr>
            <w:rStyle w:val="Hyperlink"/>
            <w:rFonts w:eastAsia="Cambria"/>
            <w:spacing w:val="1"/>
          </w:rPr>
          <w:t>M</w:t>
        </w:r>
        <w:r w:rsidRPr="006947DF">
          <w:rPr>
            <w:rStyle w:val="Hyperlink"/>
            <w:rFonts w:eastAsia="Cambria"/>
            <w:spacing w:val="-1"/>
          </w:rPr>
          <w:t>o</w:t>
        </w:r>
        <w:r w:rsidRPr="006947DF">
          <w:rPr>
            <w:rStyle w:val="Hyperlink"/>
            <w:rFonts w:eastAsia="Cambria"/>
            <w:spacing w:val="1"/>
          </w:rPr>
          <w:t>d</w:t>
        </w:r>
        <w:r w:rsidRPr="006947DF">
          <w:rPr>
            <w:rStyle w:val="Hyperlink"/>
            <w:rFonts w:eastAsia="Cambria"/>
          </w:rPr>
          <w:t>e</w:t>
        </w:r>
        <w:r>
          <w:rPr>
            <w:webHidden/>
          </w:rPr>
          <w:tab/>
        </w:r>
        <w:r>
          <w:rPr>
            <w:webHidden/>
          </w:rPr>
          <w:fldChar w:fldCharType="begin"/>
        </w:r>
        <w:r>
          <w:rPr>
            <w:webHidden/>
          </w:rPr>
          <w:instrText xml:space="preserve"> PAGEREF _Toc56412413 \h </w:instrText>
        </w:r>
      </w:ins>
      <w:r>
        <w:rPr>
          <w:webHidden/>
        </w:rPr>
      </w:r>
      <w:r>
        <w:rPr>
          <w:webHidden/>
        </w:rPr>
        <w:fldChar w:fldCharType="separate"/>
      </w:r>
      <w:ins w:id="58" w:author="Ackerman, Peter" w:date="2020-11-16T09:48:00Z">
        <w:r>
          <w:rPr>
            <w:webHidden/>
          </w:rPr>
          <w:t>11</w:t>
        </w:r>
        <w:r>
          <w:rPr>
            <w:webHidden/>
          </w:rPr>
          <w:fldChar w:fldCharType="end"/>
        </w:r>
        <w:r w:rsidRPr="006947DF">
          <w:rPr>
            <w:rStyle w:val="Hyperlink"/>
          </w:rPr>
          <w:fldChar w:fldCharType="end"/>
        </w:r>
      </w:ins>
    </w:p>
    <w:p w14:paraId="5B99526C" w14:textId="37987835" w:rsidR="0009134B" w:rsidRDefault="0009134B">
      <w:pPr>
        <w:pStyle w:val="TOC1"/>
        <w:rPr>
          <w:ins w:id="59" w:author="Ackerman, Peter" w:date="2020-11-16T09:48:00Z"/>
          <w:rFonts w:asciiTheme="minorHAnsi" w:eastAsiaTheme="minorEastAsia" w:hAnsiTheme="minorHAnsi" w:cstheme="minorBidi"/>
          <w:b w:val="0"/>
          <w:bCs w:val="0"/>
          <w:sz w:val="22"/>
          <w:szCs w:val="22"/>
        </w:rPr>
      </w:pPr>
      <w:ins w:id="60" w:author="Ackerman, Peter" w:date="2020-11-16T09:48:00Z">
        <w:r w:rsidRPr="006947DF">
          <w:rPr>
            <w:rStyle w:val="Hyperlink"/>
          </w:rPr>
          <w:fldChar w:fldCharType="begin"/>
        </w:r>
        <w:r w:rsidRPr="006947DF">
          <w:rPr>
            <w:rStyle w:val="Hyperlink"/>
          </w:rPr>
          <w:instrText xml:space="preserve"> </w:instrText>
        </w:r>
        <w:r>
          <w:instrText>HYPERLINK \l "_Toc56412414"</w:instrText>
        </w:r>
        <w:r w:rsidRPr="006947DF">
          <w:rPr>
            <w:rStyle w:val="Hyperlink"/>
          </w:rPr>
          <w:instrText xml:space="preserve"> </w:instrText>
        </w:r>
        <w:r w:rsidRPr="006947DF">
          <w:rPr>
            <w:rStyle w:val="Hyperlink"/>
          </w:rPr>
          <w:fldChar w:fldCharType="separate"/>
        </w:r>
        <w:r w:rsidRPr="006947DF">
          <w:rPr>
            <w:rStyle w:val="Hyperlink"/>
          </w:rPr>
          <w:t>Chapter 5</w:t>
        </w:r>
        <w:r>
          <w:rPr>
            <w:rFonts w:asciiTheme="minorHAnsi" w:eastAsiaTheme="minorEastAsia" w:hAnsiTheme="minorHAnsi" w:cstheme="minorBidi"/>
            <w:b w:val="0"/>
            <w:bCs w:val="0"/>
            <w:sz w:val="22"/>
            <w:szCs w:val="22"/>
          </w:rPr>
          <w:tab/>
        </w:r>
        <w:r w:rsidRPr="006947DF">
          <w:rPr>
            <w:rStyle w:val="Hyperlink"/>
          </w:rPr>
          <w:t>Install the AMD RAID Drivers During a RHEL Linux Installation</w:t>
        </w:r>
        <w:r>
          <w:rPr>
            <w:webHidden/>
          </w:rPr>
          <w:tab/>
        </w:r>
        <w:r>
          <w:rPr>
            <w:webHidden/>
          </w:rPr>
          <w:fldChar w:fldCharType="begin"/>
        </w:r>
        <w:r>
          <w:rPr>
            <w:webHidden/>
          </w:rPr>
          <w:instrText xml:space="preserve"> PAGEREF _Toc56412414 \h </w:instrText>
        </w:r>
      </w:ins>
      <w:r>
        <w:rPr>
          <w:webHidden/>
        </w:rPr>
      </w:r>
      <w:r>
        <w:rPr>
          <w:webHidden/>
        </w:rPr>
        <w:fldChar w:fldCharType="separate"/>
      </w:r>
      <w:ins w:id="61" w:author="Ackerman, Peter" w:date="2020-11-16T09:48:00Z">
        <w:r>
          <w:rPr>
            <w:webHidden/>
          </w:rPr>
          <w:t>12</w:t>
        </w:r>
        <w:r>
          <w:rPr>
            <w:webHidden/>
          </w:rPr>
          <w:fldChar w:fldCharType="end"/>
        </w:r>
        <w:r w:rsidRPr="006947DF">
          <w:rPr>
            <w:rStyle w:val="Hyperlink"/>
          </w:rPr>
          <w:fldChar w:fldCharType="end"/>
        </w:r>
      </w:ins>
    </w:p>
    <w:p w14:paraId="23FBD8D8" w14:textId="4C8A4E77" w:rsidR="0009134B" w:rsidRDefault="0009134B">
      <w:pPr>
        <w:pStyle w:val="TOC3"/>
        <w:rPr>
          <w:ins w:id="62" w:author="Ackerman, Peter" w:date="2020-11-16T09:48:00Z"/>
          <w:rFonts w:asciiTheme="minorHAnsi" w:eastAsiaTheme="minorEastAsia" w:hAnsiTheme="minorHAnsi" w:cstheme="minorBidi"/>
          <w:iCs w:val="0"/>
          <w:sz w:val="22"/>
          <w:szCs w:val="22"/>
        </w:rPr>
      </w:pPr>
      <w:ins w:id="63" w:author="Ackerman, Peter" w:date="2020-11-16T09:48:00Z">
        <w:r w:rsidRPr="006947DF">
          <w:rPr>
            <w:rStyle w:val="Hyperlink"/>
          </w:rPr>
          <w:fldChar w:fldCharType="begin"/>
        </w:r>
        <w:r w:rsidRPr="006947DF">
          <w:rPr>
            <w:rStyle w:val="Hyperlink"/>
          </w:rPr>
          <w:instrText xml:space="preserve"> </w:instrText>
        </w:r>
        <w:r>
          <w:instrText>HYPERLINK \l "_Toc56412415"</w:instrText>
        </w:r>
        <w:r w:rsidRPr="006947DF">
          <w:rPr>
            <w:rStyle w:val="Hyperlink"/>
          </w:rPr>
          <w:instrText xml:space="preserve"> </w:instrText>
        </w:r>
        <w:r w:rsidRPr="006947DF">
          <w:rPr>
            <w:rStyle w:val="Hyperlink"/>
          </w:rPr>
          <w:fldChar w:fldCharType="separate"/>
        </w:r>
        <w:r w:rsidRPr="006947DF">
          <w:rPr>
            <w:rStyle w:val="Hyperlink"/>
          </w:rPr>
          <w:t>5.1.1</w:t>
        </w:r>
        <w:r>
          <w:rPr>
            <w:rFonts w:asciiTheme="minorHAnsi" w:eastAsiaTheme="minorEastAsia" w:hAnsiTheme="minorHAnsi" w:cstheme="minorBidi"/>
            <w:iCs w:val="0"/>
            <w:sz w:val="22"/>
            <w:szCs w:val="22"/>
          </w:rPr>
          <w:tab/>
        </w:r>
        <w:r w:rsidRPr="006947DF">
          <w:rPr>
            <w:rStyle w:val="Hyperlink"/>
          </w:rPr>
          <w:t>Secure Boot Enablement</w:t>
        </w:r>
        <w:r>
          <w:rPr>
            <w:webHidden/>
          </w:rPr>
          <w:tab/>
        </w:r>
        <w:r>
          <w:rPr>
            <w:webHidden/>
          </w:rPr>
          <w:fldChar w:fldCharType="begin"/>
        </w:r>
        <w:r>
          <w:rPr>
            <w:webHidden/>
          </w:rPr>
          <w:instrText xml:space="preserve"> PAGEREF _Toc56412415 \h </w:instrText>
        </w:r>
      </w:ins>
      <w:r>
        <w:rPr>
          <w:webHidden/>
        </w:rPr>
      </w:r>
      <w:r>
        <w:rPr>
          <w:webHidden/>
        </w:rPr>
        <w:fldChar w:fldCharType="separate"/>
      </w:r>
      <w:ins w:id="64" w:author="Ackerman, Peter" w:date="2020-11-16T09:48:00Z">
        <w:r>
          <w:rPr>
            <w:webHidden/>
          </w:rPr>
          <w:t>12</w:t>
        </w:r>
        <w:r>
          <w:rPr>
            <w:webHidden/>
          </w:rPr>
          <w:fldChar w:fldCharType="end"/>
        </w:r>
        <w:r w:rsidRPr="006947DF">
          <w:rPr>
            <w:rStyle w:val="Hyperlink"/>
          </w:rPr>
          <w:fldChar w:fldCharType="end"/>
        </w:r>
      </w:ins>
    </w:p>
    <w:p w14:paraId="0FBAA79F" w14:textId="47653FF1" w:rsidR="0009134B" w:rsidRDefault="0009134B">
      <w:pPr>
        <w:pStyle w:val="TOC3"/>
        <w:rPr>
          <w:ins w:id="65" w:author="Ackerman, Peter" w:date="2020-11-16T09:48:00Z"/>
          <w:rFonts w:asciiTheme="minorHAnsi" w:eastAsiaTheme="minorEastAsia" w:hAnsiTheme="minorHAnsi" w:cstheme="minorBidi"/>
          <w:iCs w:val="0"/>
          <w:sz w:val="22"/>
          <w:szCs w:val="22"/>
        </w:rPr>
      </w:pPr>
      <w:ins w:id="66" w:author="Ackerman, Peter" w:date="2020-11-16T09:48:00Z">
        <w:r w:rsidRPr="006947DF">
          <w:rPr>
            <w:rStyle w:val="Hyperlink"/>
          </w:rPr>
          <w:fldChar w:fldCharType="begin"/>
        </w:r>
        <w:r w:rsidRPr="006947DF">
          <w:rPr>
            <w:rStyle w:val="Hyperlink"/>
          </w:rPr>
          <w:instrText xml:space="preserve"> </w:instrText>
        </w:r>
        <w:r>
          <w:instrText>HYPERLINK \l "_Toc56412416"</w:instrText>
        </w:r>
        <w:r w:rsidRPr="006947DF">
          <w:rPr>
            <w:rStyle w:val="Hyperlink"/>
          </w:rPr>
          <w:instrText xml:space="preserve"> </w:instrText>
        </w:r>
        <w:r w:rsidRPr="006947DF">
          <w:rPr>
            <w:rStyle w:val="Hyperlink"/>
          </w:rPr>
          <w:fldChar w:fldCharType="separate"/>
        </w:r>
        <w:r w:rsidRPr="006947DF">
          <w:rPr>
            <w:rStyle w:val="Hyperlink"/>
          </w:rPr>
          <w:t>5.1.2</w:t>
        </w:r>
        <w:r>
          <w:rPr>
            <w:rFonts w:asciiTheme="minorHAnsi" w:eastAsiaTheme="minorEastAsia" w:hAnsiTheme="minorHAnsi" w:cstheme="minorBidi"/>
            <w:iCs w:val="0"/>
            <w:sz w:val="22"/>
            <w:szCs w:val="22"/>
          </w:rPr>
          <w:tab/>
        </w:r>
        <w:r w:rsidRPr="006947DF">
          <w:rPr>
            <w:rStyle w:val="Hyperlink"/>
          </w:rPr>
          <w:t>Install the AMD RAIDX driver during the OS Installation</w:t>
        </w:r>
        <w:r>
          <w:rPr>
            <w:webHidden/>
          </w:rPr>
          <w:tab/>
        </w:r>
        <w:r>
          <w:rPr>
            <w:webHidden/>
          </w:rPr>
          <w:fldChar w:fldCharType="begin"/>
        </w:r>
        <w:r>
          <w:rPr>
            <w:webHidden/>
          </w:rPr>
          <w:instrText xml:space="preserve"> PAGEREF _Toc56412416 \h </w:instrText>
        </w:r>
      </w:ins>
      <w:r>
        <w:rPr>
          <w:webHidden/>
        </w:rPr>
      </w:r>
      <w:r>
        <w:rPr>
          <w:webHidden/>
        </w:rPr>
        <w:fldChar w:fldCharType="separate"/>
      </w:r>
      <w:ins w:id="67" w:author="Ackerman, Peter" w:date="2020-11-16T09:48:00Z">
        <w:r>
          <w:rPr>
            <w:webHidden/>
          </w:rPr>
          <w:t>12</w:t>
        </w:r>
        <w:r>
          <w:rPr>
            <w:webHidden/>
          </w:rPr>
          <w:fldChar w:fldCharType="end"/>
        </w:r>
        <w:r w:rsidRPr="006947DF">
          <w:rPr>
            <w:rStyle w:val="Hyperlink"/>
          </w:rPr>
          <w:fldChar w:fldCharType="end"/>
        </w:r>
      </w:ins>
    </w:p>
    <w:p w14:paraId="06BD2760" w14:textId="16A27D98" w:rsidR="0009134B" w:rsidRDefault="0009134B">
      <w:pPr>
        <w:pStyle w:val="TOC3"/>
        <w:rPr>
          <w:ins w:id="68" w:author="Ackerman, Peter" w:date="2020-11-16T09:48:00Z"/>
          <w:rFonts w:asciiTheme="minorHAnsi" w:eastAsiaTheme="minorEastAsia" w:hAnsiTheme="minorHAnsi" w:cstheme="minorBidi"/>
          <w:iCs w:val="0"/>
          <w:sz w:val="22"/>
          <w:szCs w:val="22"/>
        </w:rPr>
      </w:pPr>
      <w:ins w:id="69" w:author="Ackerman, Peter" w:date="2020-11-16T09:48:00Z">
        <w:r w:rsidRPr="006947DF">
          <w:rPr>
            <w:rStyle w:val="Hyperlink"/>
          </w:rPr>
          <w:fldChar w:fldCharType="begin"/>
        </w:r>
        <w:r w:rsidRPr="006947DF">
          <w:rPr>
            <w:rStyle w:val="Hyperlink"/>
          </w:rPr>
          <w:instrText xml:space="preserve"> </w:instrText>
        </w:r>
        <w:r>
          <w:instrText>HYPERLINK \l "_Toc56412417"</w:instrText>
        </w:r>
        <w:r w:rsidRPr="006947DF">
          <w:rPr>
            <w:rStyle w:val="Hyperlink"/>
          </w:rPr>
          <w:instrText xml:space="preserve"> </w:instrText>
        </w:r>
        <w:r w:rsidRPr="006947DF">
          <w:rPr>
            <w:rStyle w:val="Hyperlink"/>
          </w:rPr>
          <w:fldChar w:fldCharType="separate"/>
        </w:r>
        <w:r w:rsidRPr="006947DF">
          <w:rPr>
            <w:rStyle w:val="Hyperlink"/>
          </w:rPr>
          <w:t>5.1.3</w:t>
        </w:r>
        <w:r>
          <w:rPr>
            <w:rFonts w:asciiTheme="minorHAnsi" w:eastAsiaTheme="minorEastAsia" w:hAnsiTheme="minorHAnsi" w:cstheme="minorBidi"/>
            <w:iCs w:val="0"/>
            <w:sz w:val="22"/>
            <w:szCs w:val="22"/>
          </w:rPr>
          <w:tab/>
        </w:r>
        <w:r w:rsidRPr="006947DF">
          <w:rPr>
            <w:rStyle w:val="Hyperlink"/>
          </w:rPr>
          <w:t>Install the RAIDXpert2 Management Application</w:t>
        </w:r>
        <w:r>
          <w:rPr>
            <w:webHidden/>
          </w:rPr>
          <w:tab/>
        </w:r>
        <w:r>
          <w:rPr>
            <w:webHidden/>
          </w:rPr>
          <w:fldChar w:fldCharType="begin"/>
        </w:r>
        <w:r>
          <w:rPr>
            <w:webHidden/>
          </w:rPr>
          <w:instrText xml:space="preserve"> PAGEREF _Toc56412417 \h </w:instrText>
        </w:r>
      </w:ins>
      <w:r>
        <w:rPr>
          <w:webHidden/>
        </w:rPr>
      </w:r>
      <w:r>
        <w:rPr>
          <w:webHidden/>
        </w:rPr>
        <w:fldChar w:fldCharType="separate"/>
      </w:r>
      <w:ins w:id="70" w:author="Ackerman, Peter" w:date="2020-11-16T09:48:00Z">
        <w:r>
          <w:rPr>
            <w:webHidden/>
          </w:rPr>
          <w:t>17</w:t>
        </w:r>
        <w:r>
          <w:rPr>
            <w:webHidden/>
          </w:rPr>
          <w:fldChar w:fldCharType="end"/>
        </w:r>
        <w:r w:rsidRPr="006947DF">
          <w:rPr>
            <w:rStyle w:val="Hyperlink"/>
          </w:rPr>
          <w:fldChar w:fldCharType="end"/>
        </w:r>
      </w:ins>
    </w:p>
    <w:p w14:paraId="559E3337" w14:textId="3CC435A7" w:rsidR="00EC20FA" w:rsidDel="0009134B" w:rsidRDefault="00EC20FA">
      <w:pPr>
        <w:pStyle w:val="TOC1"/>
        <w:rPr>
          <w:del w:id="71" w:author="Ackerman, Peter" w:date="2020-11-16T09:46:00Z"/>
          <w:rFonts w:asciiTheme="minorHAnsi" w:eastAsiaTheme="minorEastAsia" w:hAnsiTheme="minorHAnsi" w:cstheme="minorBidi"/>
          <w:b w:val="0"/>
          <w:bCs w:val="0"/>
          <w:sz w:val="22"/>
          <w:szCs w:val="22"/>
        </w:rPr>
      </w:pPr>
      <w:del w:id="72" w:author="Ackerman, Peter" w:date="2020-11-16T09:46:00Z">
        <w:r w:rsidRPr="00C960E8" w:rsidDel="0009134B">
          <w:rPr>
            <w:rStyle w:val="Hyperlink"/>
            <w:b w:val="0"/>
            <w:bCs w:val="0"/>
          </w:rPr>
          <w:fldChar w:fldCharType="begin"/>
        </w:r>
        <w:r w:rsidRPr="00C960E8" w:rsidDel="0009134B">
          <w:rPr>
            <w:rStyle w:val="Hyperlink"/>
          </w:rPr>
          <w:delInstrText xml:space="preserve"> </w:delInstrText>
        </w:r>
        <w:r w:rsidDel="0009134B">
          <w:delInstrText>HYPERLINK \l "_Toc54253490"</w:delInstrText>
        </w:r>
        <w:r w:rsidRPr="00C960E8" w:rsidDel="0009134B">
          <w:rPr>
            <w:rStyle w:val="Hyperlink"/>
          </w:rPr>
          <w:delInstrText xml:space="preserve"> </w:delInstrText>
        </w:r>
        <w:r w:rsidRPr="00C960E8" w:rsidDel="0009134B">
          <w:rPr>
            <w:rStyle w:val="Hyperlink"/>
            <w:b w:val="0"/>
            <w:bCs w:val="0"/>
          </w:rPr>
          <w:fldChar w:fldCharType="separate"/>
        </w:r>
      </w:del>
      <w:ins w:id="73" w:author="Ackerman, Peter" w:date="2020-11-16T09:48:00Z">
        <w:r w:rsidR="0009134B">
          <w:rPr>
            <w:rStyle w:val="Hyperlink"/>
            <w:b w:val="0"/>
            <w:bCs w:val="0"/>
          </w:rPr>
          <w:t>Error! Hyperlink reference not valid.</w:t>
        </w:r>
      </w:ins>
      <w:del w:id="74" w:author="Ackerman, Peter" w:date="2020-11-16T09:46:00Z">
        <w:r w:rsidRPr="00C960E8" w:rsidDel="0009134B">
          <w:rPr>
            <w:rStyle w:val="Hyperlink"/>
          </w:rPr>
          <w:delText>Contents</w:delText>
        </w:r>
        <w:r w:rsidDel="0009134B">
          <w:rPr>
            <w:webHidden/>
          </w:rPr>
          <w:tab/>
        </w:r>
        <w:r w:rsidDel="0009134B">
          <w:rPr>
            <w:b w:val="0"/>
            <w:bCs w:val="0"/>
            <w:webHidden/>
          </w:rPr>
          <w:fldChar w:fldCharType="begin"/>
        </w:r>
        <w:r w:rsidDel="0009134B">
          <w:rPr>
            <w:webHidden/>
          </w:rPr>
          <w:delInstrText xml:space="preserve"> PAGEREF _Toc54253490 \h </w:delInstrText>
        </w:r>
        <w:r w:rsidDel="0009134B">
          <w:rPr>
            <w:b w:val="0"/>
            <w:bCs w:val="0"/>
            <w:webHidden/>
          </w:rPr>
        </w:r>
        <w:r w:rsidDel="0009134B">
          <w:rPr>
            <w:b w:val="0"/>
            <w:bCs w:val="0"/>
            <w:webHidden/>
          </w:rPr>
          <w:fldChar w:fldCharType="separate"/>
        </w:r>
        <w:r w:rsidDel="0009134B">
          <w:rPr>
            <w:webHidden/>
          </w:rPr>
          <w:delText>3</w:delText>
        </w:r>
        <w:r w:rsidDel="0009134B">
          <w:rPr>
            <w:b w:val="0"/>
            <w:bCs w:val="0"/>
            <w:webHidden/>
          </w:rPr>
          <w:fldChar w:fldCharType="end"/>
        </w:r>
        <w:r w:rsidRPr="00C960E8" w:rsidDel="0009134B">
          <w:rPr>
            <w:rStyle w:val="Hyperlink"/>
            <w:b w:val="0"/>
            <w:bCs w:val="0"/>
          </w:rPr>
          <w:fldChar w:fldCharType="end"/>
        </w:r>
      </w:del>
    </w:p>
    <w:p w14:paraId="311FA5A4" w14:textId="316E5FA0" w:rsidR="00EC20FA" w:rsidDel="0009134B" w:rsidRDefault="00EC20FA">
      <w:pPr>
        <w:pStyle w:val="TOC1"/>
        <w:rPr>
          <w:del w:id="75" w:author="Ackerman, Peter" w:date="2020-11-16T09:46:00Z"/>
          <w:rFonts w:asciiTheme="minorHAnsi" w:eastAsiaTheme="minorEastAsia" w:hAnsiTheme="minorHAnsi" w:cstheme="minorBidi"/>
          <w:b w:val="0"/>
          <w:bCs w:val="0"/>
          <w:sz w:val="22"/>
          <w:szCs w:val="22"/>
        </w:rPr>
      </w:pPr>
      <w:del w:id="76" w:author="Ackerman, Peter" w:date="2020-11-16T09:46:00Z">
        <w:r w:rsidRPr="00C960E8" w:rsidDel="0009134B">
          <w:rPr>
            <w:rStyle w:val="Hyperlink"/>
            <w:b w:val="0"/>
            <w:bCs w:val="0"/>
          </w:rPr>
          <w:fldChar w:fldCharType="begin"/>
        </w:r>
        <w:r w:rsidRPr="00C960E8" w:rsidDel="0009134B">
          <w:rPr>
            <w:rStyle w:val="Hyperlink"/>
          </w:rPr>
          <w:delInstrText xml:space="preserve"> </w:delInstrText>
        </w:r>
        <w:r w:rsidDel="0009134B">
          <w:delInstrText>HYPERLINK \l "_Toc54253491"</w:delInstrText>
        </w:r>
        <w:r w:rsidRPr="00C960E8" w:rsidDel="0009134B">
          <w:rPr>
            <w:rStyle w:val="Hyperlink"/>
          </w:rPr>
          <w:delInstrText xml:space="preserve"> </w:delInstrText>
        </w:r>
        <w:r w:rsidRPr="00C960E8" w:rsidDel="0009134B">
          <w:rPr>
            <w:rStyle w:val="Hyperlink"/>
            <w:b w:val="0"/>
            <w:bCs w:val="0"/>
          </w:rPr>
          <w:fldChar w:fldCharType="separate"/>
        </w:r>
      </w:del>
      <w:ins w:id="77" w:author="Ackerman, Peter" w:date="2020-11-16T09:48:00Z">
        <w:r w:rsidR="0009134B">
          <w:rPr>
            <w:rStyle w:val="Hyperlink"/>
            <w:b w:val="0"/>
            <w:bCs w:val="0"/>
          </w:rPr>
          <w:t>Error! Hyperlink reference not valid.</w:t>
        </w:r>
      </w:ins>
      <w:del w:id="78" w:author="Ackerman, Peter" w:date="2020-11-16T09:46:00Z">
        <w:r w:rsidRPr="00C960E8" w:rsidDel="0009134B">
          <w:rPr>
            <w:rStyle w:val="Hyperlink"/>
          </w:rPr>
          <w:delText>List of Tables</w:delText>
        </w:r>
        <w:r w:rsidDel="0009134B">
          <w:rPr>
            <w:webHidden/>
          </w:rPr>
          <w:tab/>
        </w:r>
        <w:r w:rsidDel="0009134B">
          <w:rPr>
            <w:b w:val="0"/>
            <w:bCs w:val="0"/>
            <w:webHidden/>
          </w:rPr>
          <w:fldChar w:fldCharType="begin"/>
        </w:r>
        <w:r w:rsidDel="0009134B">
          <w:rPr>
            <w:webHidden/>
          </w:rPr>
          <w:delInstrText xml:space="preserve"> PAGEREF _Toc54253491 \h </w:delInstrText>
        </w:r>
        <w:r w:rsidDel="0009134B">
          <w:rPr>
            <w:b w:val="0"/>
            <w:bCs w:val="0"/>
            <w:webHidden/>
          </w:rPr>
        </w:r>
        <w:r w:rsidDel="0009134B">
          <w:rPr>
            <w:b w:val="0"/>
            <w:bCs w:val="0"/>
            <w:webHidden/>
          </w:rPr>
          <w:fldChar w:fldCharType="separate"/>
        </w:r>
        <w:r w:rsidDel="0009134B">
          <w:rPr>
            <w:webHidden/>
          </w:rPr>
          <w:delText>4</w:delText>
        </w:r>
        <w:r w:rsidDel="0009134B">
          <w:rPr>
            <w:b w:val="0"/>
            <w:bCs w:val="0"/>
            <w:webHidden/>
          </w:rPr>
          <w:fldChar w:fldCharType="end"/>
        </w:r>
        <w:r w:rsidRPr="00C960E8" w:rsidDel="0009134B">
          <w:rPr>
            <w:rStyle w:val="Hyperlink"/>
            <w:b w:val="0"/>
            <w:bCs w:val="0"/>
          </w:rPr>
          <w:fldChar w:fldCharType="end"/>
        </w:r>
      </w:del>
    </w:p>
    <w:p w14:paraId="26224432" w14:textId="1BE3D114" w:rsidR="00EC20FA" w:rsidDel="0009134B" w:rsidRDefault="00EC20FA">
      <w:pPr>
        <w:pStyle w:val="TOC1"/>
        <w:rPr>
          <w:del w:id="79" w:author="Ackerman, Peter" w:date="2020-11-16T09:46:00Z"/>
          <w:rFonts w:asciiTheme="minorHAnsi" w:eastAsiaTheme="minorEastAsia" w:hAnsiTheme="minorHAnsi" w:cstheme="minorBidi"/>
          <w:b w:val="0"/>
          <w:bCs w:val="0"/>
          <w:sz w:val="22"/>
          <w:szCs w:val="22"/>
        </w:rPr>
      </w:pPr>
      <w:del w:id="80" w:author="Ackerman, Peter" w:date="2020-11-16T09:46:00Z">
        <w:r w:rsidRPr="00C960E8" w:rsidDel="0009134B">
          <w:rPr>
            <w:rStyle w:val="Hyperlink"/>
            <w:b w:val="0"/>
            <w:bCs w:val="0"/>
          </w:rPr>
          <w:fldChar w:fldCharType="begin"/>
        </w:r>
        <w:r w:rsidRPr="00C960E8" w:rsidDel="0009134B">
          <w:rPr>
            <w:rStyle w:val="Hyperlink"/>
          </w:rPr>
          <w:delInstrText xml:space="preserve"> </w:delInstrText>
        </w:r>
        <w:r w:rsidDel="0009134B">
          <w:delInstrText>HYPERLINK \l "_Toc54253492"</w:delInstrText>
        </w:r>
        <w:r w:rsidRPr="00C960E8" w:rsidDel="0009134B">
          <w:rPr>
            <w:rStyle w:val="Hyperlink"/>
          </w:rPr>
          <w:delInstrText xml:space="preserve"> </w:delInstrText>
        </w:r>
        <w:r w:rsidRPr="00C960E8" w:rsidDel="0009134B">
          <w:rPr>
            <w:rStyle w:val="Hyperlink"/>
            <w:b w:val="0"/>
            <w:bCs w:val="0"/>
          </w:rPr>
          <w:fldChar w:fldCharType="separate"/>
        </w:r>
      </w:del>
      <w:ins w:id="81" w:author="Ackerman, Peter" w:date="2020-11-16T09:48:00Z">
        <w:r w:rsidR="0009134B">
          <w:rPr>
            <w:rStyle w:val="Hyperlink"/>
            <w:b w:val="0"/>
            <w:bCs w:val="0"/>
          </w:rPr>
          <w:t>Error! Hyperlink reference not valid.</w:t>
        </w:r>
      </w:ins>
      <w:del w:id="82" w:author="Ackerman, Peter" w:date="2020-11-16T09:46:00Z">
        <w:r w:rsidRPr="00C960E8" w:rsidDel="0009134B">
          <w:rPr>
            <w:rStyle w:val="Hyperlink"/>
          </w:rPr>
          <w:delText>Revision History</w:delText>
        </w:r>
        <w:r w:rsidDel="0009134B">
          <w:rPr>
            <w:webHidden/>
          </w:rPr>
          <w:tab/>
        </w:r>
        <w:r w:rsidDel="0009134B">
          <w:rPr>
            <w:b w:val="0"/>
            <w:bCs w:val="0"/>
            <w:webHidden/>
          </w:rPr>
          <w:fldChar w:fldCharType="begin"/>
        </w:r>
        <w:r w:rsidDel="0009134B">
          <w:rPr>
            <w:webHidden/>
          </w:rPr>
          <w:delInstrText xml:space="preserve"> PAGEREF _Toc54253492 \h </w:delInstrText>
        </w:r>
        <w:r w:rsidDel="0009134B">
          <w:rPr>
            <w:b w:val="0"/>
            <w:bCs w:val="0"/>
            <w:webHidden/>
          </w:rPr>
        </w:r>
        <w:r w:rsidDel="0009134B">
          <w:rPr>
            <w:b w:val="0"/>
            <w:bCs w:val="0"/>
            <w:webHidden/>
          </w:rPr>
          <w:fldChar w:fldCharType="separate"/>
        </w:r>
        <w:r w:rsidDel="0009134B">
          <w:rPr>
            <w:webHidden/>
          </w:rPr>
          <w:delText>5</w:delText>
        </w:r>
        <w:r w:rsidDel="0009134B">
          <w:rPr>
            <w:b w:val="0"/>
            <w:bCs w:val="0"/>
            <w:webHidden/>
          </w:rPr>
          <w:fldChar w:fldCharType="end"/>
        </w:r>
        <w:r w:rsidRPr="00C960E8" w:rsidDel="0009134B">
          <w:rPr>
            <w:rStyle w:val="Hyperlink"/>
            <w:b w:val="0"/>
            <w:bCs w:val="0"/>
          </w:rPr>
          <w:fldChar w:fldCharType="end"/>
        </w:r>
      </w:del>
    </w:p>
    <w:p w14:paraId="0B9EEDCF" w14:textId="4AC58A13" w:rsidR="00EC20FA" w:rsidDel="0009134B" w:rsidRDefault="00EC20FA">
      <w:pPr>
        <w:pStyle w:val="TOC1"/>
        <w:rPr>
          <w:del w:id="83" w:author="Ackerman, Peter" w:date="2020-11-16T09:46:00Z"/>
          <w:rFonts w:asciiTheme="minorHAnsi" w:eastAsiaTheme="minorEastAsia" w:hAnsiTheme="minorHAnsi" w:cstheme="minorBidi"/>
          <w:b w:val="0"/>
          <w:bCs w:val="0"/>
          <w:sz w:val="22"/>
          <w:szCs w:val="22"/>
        </w:rPr>
      </w:pPr>
      <w:del w:id="84" w:author="Ackerman, Peter" w:date="2020-11-16T09:46:00Z">
        <w:r w:rsidRPr="00C960E8" w:rsidDel="0009134B">
          <w:rPr>
            <w:rStyle w:val="Hyperlink"/>
            <w:b w:val="0"/>
            <w:bCs w:val="0"/>
          </w:rPr>
          <w:fldChar w:fldCharType="begin"/>
        </w:r>
        <w:r w:rsidRPr="00C960E8" w:rsidDel="0009134B">
          <w:rPr>
            <w:rStyle w:val="Hyperlink"/>
          </w:rPr>
          <w:delInstrText xml:space="preserve"> </w:delInstrText>
        </w:r>
        <w:r w:rsidDel="0009134B">
          <w:delInstrText>HYPERLINK \l "_Toc54253493"</w:delInstrText>
        </w:r>
        <w:r w:rsidRPr="00C960E8" w:rsidDel="0009134B">
          <w:rPr>
            <w:rStyle w:val="Hyperlink"/>
          </w:rPr>
          <w:delInstrText xml:space="preserve"> </w:delInstrText>
        </w:r>
        <w:r w:rsidRPr="00C960E8" w:rsidDel="0009134B">
          <w:rPr>
            <w:rStyle w:val="Hyperlink"/>
            <w:b w:val="0"/>
            <w:bCs w:val="0"/>
          </w:rPr>
          <w:fldChar w:fldCharType="separate"/>
        </w:r>
      </w:del>
      <w:ins w:id="85" w:author="Ackerman, Peter" w:date="2020-11-16T09:48:00Z">
        <w:r w:rsidR="0009134B">
          <w:rPr>
            <w:rStyle w:val="Hyperlink"/>
            <w:b w:val="0"/>
            <w:bCs w:val="0"/>
          </w:rPr>
          <w:t>Error! Hyperlink reference not valid.</w:t>
        </w:r>
      </w:ins>
      <w:del w:id="86" w:author="Ackerman, Peter" w:date="2020-11-16T09:46:00Z">
        <w:r w:rsidRPr="00C960E8" w:rsidDel="0009134B">
          <w:rPr>
            <w:rStyle w:val="Hyperlink"/>
          </w:rPr>
          <w:delText>Chapter 1</w:delText>
        </w:r>
        <w:r w:rsidDel="0009134B">
          <w:rPr>
            <w:rFonts w:asciiTheme="minorHAnsi" w:eastAsiaTheme="minorEastAsia" w:hAnsiTheme="minorHAnsi" w:cstheme="minorBidi"/>
            <w:b w:val="0"/>
            <w:bCs w:val="0"/>
            <w:sz w:val="22"/>
            <w:szCs w:val="22"/>
          </w:rPr>
          <w:tab/>
        </w:r>
        <w:r w:rsidRPr="00C960E8" w:rsidDel="0009134B">
          <w:rPr>
            <w:rStyle w:val="Hyperlink"/>
          </w:rPr>
          <w:delText>General Information</w:delText>
        </w:r>
        <w:r w:rsidDel="0009134B">
          <w:rPr>
            <w:webHidden/>
          </w:rPr>
          <w:tab/>
        </w:r>
        <w:r w:rsidDel="0009134B">
          <w:rPr>
            <w:b w:val="0"/>
            <w:bCs w:val="0"/>
            <w:webHidden/>
          </w:rPr>
          <w:fldChar w:fldCharType="begin"/>
        </w:r>
        <w:r w:rsidDel="0009134B">
          <w:rPr>
            <w:webHidden/>
          </w:rPr>
          <w:delInstrText xml:space="preserve"> PAGEREF _Toc54253493 \h </w:delInstrText>
        </w:r>
        <w:r w:rsidDel="0009134B">
          <w:rPr>
            <w:b w:val="0"/>
            <w:bCs w:val="0"/>
            <w:webHidden/>
          </w:rPr>
        </w:r>
        <w:r w:rsidDel="0009134B">
          <w:rPr>
            <w:b w:val="0"/>
            <w:bCs w:val="0"/>
            <w:webHidden/>
          </w:rPr>
          <w:fldChar w:fldCharType="separate"/>
        </w:r>
        <w:r w:rsidDel="0009134B">
          <w:rPr>
            <w:webHidden/>
          </w:rPr>
          <w:delText>6</w:delText>
        </w:r>
        <w:r w:rsidDel="0009134B">
          <w:rPr>
            <w:b w:val="0"/>
            <w:bCs w:val="0"/>
            <w:webHidden/>
          </w:rPr>
          <w:fldChar w:fldCharType="end"/>
        </w:r>
        <w:r w:rsidRPr="00C960E8" w:rsidDel="0009134B">
          <w:rPr>
            <w:rStyle w:val="Hyperlink"/>
            <w:b w:val="0"/>
            <w:bCs w:val="0"/>
          </w:rPr>
          <w:fldChar w:fldCharType="end"/>
        </w:r>
      </w:del>
    </w:p>
    <w:p w14:paraId="6B15E827" w14:textId="46278FFD" w:rsidR="00EC20FA" w:rsidDel="0009134B" w:rsidRDefault="00EC20FA">
      <w:pPr>
        <w:pStyle w:val="TOC2"/>
        <w:rPr>
          <w:del w:id="87" w:author="Ackerman, Peter" w:date="2020-11-16T09:46:00Z"/>
          <w:rFonts w:asciiTheme="minorHAnsi" w:eastAsiaTheme="minorEastAsia" w:hAnsiTheme="minorHAnsi" w:cstheme="minorBidi"/>
          <w:sz w:val="22"/>
          <w:szCs w:val="22"/>
        </w:rPr>
      </w:pPr>
      <w:del w:id="88" w:author="Ackerman, Peter" w:date="2020-11-16T09:46:00Z">
        <w:r w:rsidRPr="00C960E8" w:rsidDel="0009134B">
          <w:rPr>
            <w:rStyle w:val="Hyperlink"/>
          </w:rPr>
          <w:fldChar w:fldCharType="begin"/>
        </w:r>
        <w:r w:rsidRPr="00C960E8" w:rsidDel="0009134B">
          <w:rPr>
            <w:rStyle w:val="Hyperlink"/>
          </w:rPr>
          <w:delInstrText xml:space="preserve"> </w:delInstrText>
        </w:r>
        <w:r w:rsidDel="0009134B">
          <w:delInstrText>HYPERLINK \l "_Toc54253494"</w:delInstrText>
        </w:r>
        <w:r w:rsidRPr="00C960E8" w:rsidDel="0009134B">
          <w:rPr>
            <w:rStyle w:val="Hyperlink"/>
          </w:rPr>
          <w:delInstrText xml:space="preserve"> </w:delInstrText>
        </w:r>
        <w:r w:rsidRPr="00C960E8" w:rsidDel="0009134B">
          <w:rPr>
            <w:rStyle w:val="Hyperlink"/>
          </w:rPr>
          <w:fldChar w:fldCharType="separate"/>
        </w:r>
      </w:del>
      <w:ins w:id="89" w:author="Ackerman, Peter" w:date="2020-11-16T09:48:00Z">
        <w:r w:rsidR="0009134B">
          <w:rPr>
            <w:rStyle w:val="Hyperlink"/>
            <w:b/>
            <w:bCs/>
          </w:rPr>
          <w:t>Error! Hyperlink reference not valid.</w:t>
        </w:r>
      </w:ins>
      <w:del w:id="90" w:author="Ackerman, Peter" w:date="2020-11-16T09:46:00Z">
        <w:r w:rsidRPr="00C960E8" w:rsidDel="0009134B">
          <w:rPr>
            <w:rStyle w:val="Hyperlink"/>
            <w:rFonts w:eastAsia="Cambria"/>
          </w:rPr>
          <w:delText>1.1</w:delText>
        </w:r>
        <w:r w:rsidDel="0009134B">
          <w:rPr>
            <w:rFonts w:asciiTheme="minorHAnsi" w:eastAsiaTheme="minorEastAsia" w:hAnsiTheme="minorHAnsi" w:cstheme="minorBidi"/>
            <w:sz w:val="22"/>
            <w:szCs w:val="22"/>
          </w:rPr>
          <w:tab/>
        </w:r>
        <w:r w:rsidRPr="00C960E8" w:rsidDel="0009134B">
          <w:rPr>
            <w:rStyle w:val="Hyperlink"/>
            <w:rFonts w:eastAsia="Cambria"/>
          </w:rPr>
          <w:delText>P</w:delText>
        </w:r>
        <w:r w:rsidRPr="00C960E8" w:rsidDel="0009134B">
          <w:rPr>
            <w:rStyle w:val="Hyperlink"/>
            <w:rFonts w:eastAsia="Cambria"/>
            <w:spacing w:val="-2"/>
          </w:rPr>
          <w:delText>u</w:delText>
        </w:r>
        <w:r w:rsidRPr="00C960E8" w:rsidDel="0009134B">
          <w:rPr>
            <w:rStyle w:val="Hyperlink"/>
            <w:rFonts w:eastAsia="Cambria"/>
            <w:spacing w:val="2"/>
          </w:rPr>
          <w:delText>r</w:delText>
        </w:r>
        <w:r w:rsidRPr="00C960E8" w:rsidDel="0009134B">
          <w:rPr>
            <w:rStyle w:val="Hyperlink"/>
            <w:rFonts w:eastAsia="Cambria"/>
            <w:spacing w:val="1"/>
          </w:rPr>
          <w:delText>p</w:delText>
        </w:r>
        <w:r w:rsidRPr="00C960E8" w:rsidDel="0009134B">
          <w:rPr>
            <w:rStyle w:val="Hyperlink"/>
            <w:rFonts w:eastAsia="Cambria"/>
            <w:spacing w:val="-1"/>
          </w:rPr>
          <w:delText>o</w:delText>
        </w:r>
        <w:r w:rsidRPr="00C960E8" w:rsidDel="0009134B">
          <w:rPr>
            <w:rStyle w:val="Hyperlink"/>
            <w:rFonts w:eastAsia="Cambria"/>
            <w:spacing w:val="1"/>
          </w:rPr>
          <w:delText>s</w:delText>
        </w:r>
        <w:r w:rsidRPr="00C960E8" w:rsidDel="0009134B">
          <w:rPr>
            <w:rStyle w:val="Hyperlink"/>
            <w:rFonts w:eastAsia="Cambria"/>
          </w:rPr>
          <w:delText>e</w:delText>
        </w:r>
        <w:r w:rsidDel="0009134B">
          <w:rPr>
            <w:webHidden/>
          </w:rPr>
          <w:tab/>
        </w:r>
        <w:r w:rsidDel="0009134B">
          <w:rPr>
            <w:webHidden/>
          </w:rPr>
          <w:fldChar w:fldCharType="begin"/>
        </w:r>
        <w:r w:rsidDel="0009134B">
          <w:rPr>
            <w:webHidden/>
          </w:rPr>
          <w:delInstrText xml:space="preserve"> PAGEREF _Toc54253494 \h </w:delInstrText>
        </w:r>
        <w:r w:rsidDel="0009134B">
          <w:rPr>
            <w:webHidden/>
          </w:rPr>
        </w:r>
        <w:r w:rsidDel="0009134B">
          <w:rPr>
            <w:webHidden/>
          </w:rPr>
          <w:fldChar w:fldCharType="separate"/>
        </w:r>
        <w:r w:rsidDel="0009134B">
          <w:rPr>
            <w:webHidden/>
          </w:rPr>
          <w:delText>6</w:delText>
        </w:r>
        <w:r w:rsidDel="0009134B">
          <w:rPr>
            <w:webHidden/>
          </w:rPr>
          <w:fldChar w:fldCharType="end"/>
        </w:r>
        <w:r w:rsidRPr="00C960E8" w:rsidDel="0009134B">
          <w:rPr>
            <w:rStyle w:val="Hyperlink"/>
          </w:rPr>
          <w:fldChar w:fldCharType="end"/>
        </w:r>
      </w:del>
    </w:p>
    <w:p w14:paraId="427804B9" w14:textId="008AB14A" w:rsidR="00EC20FA" w:rsidDel="0009134B" w:rsidRDefault="00EC20FA">
      <w:pPr>
        <w:pStyle w:val="TOC2"/>
        <w:rPr>
          <w:del w:id="91" w:author="Ackerman, Peter" w:date="2020-11-16T09:46:00Z"/>
          <w:rFonts w:asciiTheme="minorHAnsi" w:eastAsiaTheme="minorEastAsia" w:hAnsiTheme="minorHAnsi" w:cstheme="minorBidi"/>
          <w:sz w:val="22"/>
          <w:szCs w:val="22"/>
        </w:rPr>
      </w:pPr>
      <w:del w:id="92" w:author="Ackerman, Peter" w:date="2020-11-16T09:46:00Z">
        <w:r w:rsidRPr="00C960E8" w:rsidDel="0009134B">
          <w:rPr>
            <w:rStyle w:val="Hyperlink"/>
          </w:rPr>
          <w:fldChar w:fldCharType="begin"/>
        </w:r>
        <w:r w:rsidRPr="00C960E8" w:rsidDel="0009134B">
          <w:rPr>
            <w:rStyle w:val="Hyperlink"/>
          </w:rPr>
          <w:delInstrText xml:space="preserve"> </w:delInstrText>
        </w:r>
        <w:r w:rsidDel="0009134B">
          <w:delInstrText>HYPERLINK \l "_Toc54253495"</w:delInstrText>
        </w:r>
        <w:r w:rsidRPr="00C960E8" w:rsidDel="0009134B">
          <w:rPr>
            <w:rStyle w:val="Hyperlink"/>
          </w:rPr>
          <w:delInstrText xml:space="preserve"> </w:delInstrText>
        </w:r>
        <w:r w:rsidRPr="00C960E8" w:rsidDel="0009134B">
          <w:rPr>
            <w:rStyle w:val="Hyperlink"/>
          </w:rPr>
          <w:fldChar w:fldCharType="separate"/>
        </w:r>
      </w:del>
      <w:ins w:id="93" w:author="Ackerman, Peter" w:date="2020-11-16T09:48:00Z">
        <w:r w:rsidR="0009134B">
          <w:rPr>
            <w:rStyle w:val="Hyperlink"/>
            <w:b/>
            <w:bCs/>
          </w:rPr>
          <w:t>Error! Hyperlink reference not valid.</w:t>
        </w:r>
      </w:ins>
      <w:del w:id="94" w:author="Ackerman, Peter" w:date="2020-11-16T09:46:00Z">
        <w:r w:rsidRPr="00C960E8" w:rsidDel="0009134B">
          <w:rPr>
            <w:rStyle w:val="Hyperlink"/>
            <w:rFonts w:eastAsia="Cambria"/>
          </w:rPr>
          <w:delText>1.2</w:delText>
        </w:r>
        <w:r w:rsidDel="0009134B">
          <w:rPr>
            <w:rFonts w:asciiTheme="minorHAnsi" w:eastAsiaTheme="minorEastAsia" w:hAnsiTheme="minorHAnsi" w:cstheme="minorBidi"/>
            <w:sz w:val="22"/>
            <w:szCs w:val="22"/>
          </w:rPr>
          <w:tab/>
        </w:r>
        <w:r w:rsidRPr="00C960E8" w:rsidDel="0009134B">
          <w:rPr>
            <w:rStyle w:val="Hyperlink"/>
            <w:rFonts w:eastAsia="Cambria"/>
            <w:spacing w:val="-1"/>
          </w:rPr>
          <w:delText>Sy</w:delText>
        </w:r>
        <w:r w:rsidRPr="00C960E8" w:rsidDel="0009134B">
          <w:rPr>
            <w:rStyle w:val="Hyperlink"/>
            <w:rFonts w:eastAsia="Cambria"/>
            <w:spacing w:val="1"/>
          </w:rPr>
          <w:delText>st</w:delText>
        </w:r>
        <w:r w:rsidRPr="00C960E8" w:rsidDel="0009134B">
          <w:rPr>
            <w:rStyle w:val="Hyperlink"/>
            <w:rFonts w:eastAsia="Cambria"/>
            <w:spacing w:val="-1"/>
          </w:rPr>
          <w:delText>e</w:delText>
        </w:r>
        <w:r w:rsidRPr="00C960E8" w:rsidDel="0009134B">
          <w:rPr>
            <w:rStyle w:val="Hyperlink"/>
            <w:rFonts w:eastAsia="Cambria"/>
          </w:rPr>
          <w:delText>m</w:delText>
        </w:r>
        <w:r w:rsidRPr="00C960E8" w:rsidDel="0009134B">
          <w:rPr>
            <w:rStyle w:val="Hyperlink"/>
            <w:rFonts w:eastAsia="Cambria"/>
            <w:spacing w:val="-9"/>
          </w:rPr>
          <w:delText xml:space="preserve"> </w:delText>
        </w:r>
        <w:r w:rsidRPr="00C960E8" w:rsidDel="0009134B">
          <w:rPr>
            <w:rStyle w:val="Hyperlink"/>
            <w:rFonts w:eastAsia="Cambria"/>
            <w:spacing w:val="3"/>
          </w:rPr>
          <w:delText>R</w:delText>
        </w:r>
        <w:r w:rsidRPr="00C960E8" w:rsidDel="0009134B">
          <w:rPr>
            <w:rStyle w:val="Hyperlink"/>
            <w:rFonts w:eastAsia="Cambria"/>
            <w:spacing w:val="-1"/>
          </w:rPr>
          <w:delText>e</w:delText>
        </w:r>
        <w:r w:rsidRPr="00C960E8" w:rsidDel="0009134B">
          <w:rPr>
            <w:rStyle w:val="Hyperlink"/>
            <w:rFonts w:eastAsia="Cambria"/>
          </w:rPr>
          <w:delText>q</w:delText>
        </w:r>
        <w:r w:rsidRPr="00C960E8" w:rsidDel="0009134B">
          <w:rPr>
            <w:rStyle w:val="Hyperlink"/>
            <w:rFonts w:eastAsia="Cambria"/>
            <w:spacing w:val="1"/>
          </w:rPr>
          <w:delText>u</w:delText>
        </w:r>
        <w:r w:rsidRPr="00C960E8" w:rsidDel="0009134B">
          <w:rPr>
            <w:rStyle w:val="Hyperlink"/>
            <w:rFonts w:eastAsia="Cambria"/>
          </w:rPr>
          <w:delText>ire</w:delText>
        </w:r>
        <w:r w:rsidRPr="00C960E8" w:rsidDel="0009134B">
          <w:rPr>
            <w:rStyle w:val="Hyperlink"/>
            <w:rFonts w:eastAsia="Cambria"/>
            <w:spacing w:val="2"/>
          </w:rPr>
          <w:delText>m</w:delText>
        </w:r>
        <w:r w:rsidRPr="00C960E8" w:rsidDel="0009134B">
          <w:rPr>
            <w:rStyle w:val="Hyperlink"/>
            <w:rFonts w:eastAsia="Cambria"/>
            <w:spacing w:val="-1"/>
          </w:rPr>
          <w:delText>e</w:delText>
        </w:r>
        <w:r w:rsidRPr="00C960E8" w:rsidDel="0009134B">
          <w:rPr>
            <w:rStyle w:val="Hyperlink"/>
            <w:rFonts w:eastAsia="Cambria"/>
            <w:spacing w:val="2"/>
          </w:rPr>
          <w:delText>n</w:delText>
        </w:r>
        <w:r w:rsidRPr="00C960E8" w:rsidDel="0009134B">
          <w:rPr>
            <w:rStyle w:val="Hyperlink"/>
            <w:rFonts w:eastAsia="Cambria"/>
            <w:spacing w:val="1"/>
          </w:rPr>
          <w:delText>t</w:delText>
        </w:r>
        <w:r w:rsidRPr="00C960E8" w:rsidDel="0009134B">
          <w:rPr>
            <w:rStyle w:val="Hyperlink"/>
            <w:rFonts w:eastAsia="Cambria"/>
          </w:rPr>
          <w:delText>s</w:delText>
        </w:r>
        <w:r w:rsidDel="0009134B">
          <w:rPr>
            <w:webHidden/>
          </w:rPr>
          <w:tab/>
        </w:r>
        <w:r w:rsidDel="0009134B">
          <w:rPr>
            <w:webHidden/>
          </w:rPr>
          <w:fldChar w:fldCharType="begin"/>
        </w:r>
        <w:r w:rsidDel="0009134B">
          <w:rPr>
            <w:webHidden/>
          </w:rPr>
          <w:delInstrText xml:space="preserve"> PAGEREF _Toc54253495 \h </w:delInstrText>
        </w:r>
        <w:r w:rsidDel="0009134B">
          <w:rPr>
            <w:webHidden/>
          </w:rPr>
        </w:r>
        <w:r w:rsidDel="0009134B">
          <w:rPr>
            <w:webHidden/>
          </w:rPr>
          <w:fldChar w:fldCharType="separate"/>
        </w:r>
        <w:r w:rsidDel="0009134B">
          <w:rPr>
            <w:webHidden/>
          </w:rPr>
          <w:delText>6</w:delText>
        </w:r>
        <w:r w:rsidDel="0009134B">
          <w:rPr>
            <w:webHidden/>
          </w:rPr>
          <w:fldChar w:fldCharType="end"/>
        </w:r>
        <w:r w:rsidRPr="00C960E8" w:rsidDel="0009134B">
          <w:rPr>
            <w:rStyle w:val="Hyperlink"/>
          </w:rPr>
          <w:fldChar w:fldCharType="end"/>
        </w:r>
      </w:del>
    </w:p>
    <w:p w14:paraId="1159FE0F" w14:textId="58BD9394" w:rsidR="00EC20FA" w:rsidDel="0009134B" w:rsidRDefault="00EC20FA">
      <w:pPr>
        <w:pStyle w:val="TOC2"/>
        <w:rPr>
          <w:del w:id="95" w:author="Ackerman, Peter" w:date="2020-11-16T09:46:00Z"/>
          <w:rFonts w:asciiTheme="minorHAnsi" w:eastAsiaTheme="minorEastAsia" w:hAnsiTheme="minorHAnsi" w:cstheme="minorBidi"/>
          <w:sz w:val="22"/>
          <w:szCs w:val="22"/>
        </w:rPr>
      </w:pPr>
      <w:del w:id="96" w:author="Ackerman, Peter" w:date="2020-11-16T09:46:00Z">
        <w:r w:rsidRPr="00C960E8" w:rsidDel="0009134B">
          <w:rPr>
            <w:rStyle w:val="Hyperlink"/>
          </w:rPr>
          <w:fldChar w:fldCharType="begin"/>
        </w:r>
        <w:r w:rsidRPr="00C960E8" w:rsidDel="0009134B">
          <w:rPr>
            <w:rStyle w:val="Hyperlink"/>
          </w:rPr>
          <w:delInstrText xml:space="preserve"> </w:delInstrText>
        </w:r>
        <w:r w:rsidDel="0009134B">
          <w:delInstrText>HYPERLINK \l "_Toc54253496"</w:delInstrText>
        </w:r>
        <w:r w:rsidRPr="00C960E8" w:rsidDel="0009134B">
          <w:rPr>
            <w:rStyle w:val="Hyperlink"/>
          </w:rPr>
          <w:delInstrText xml:space="preserve"> </w:delInstrText>
        </w:r>
        <w:r w:rsidRPr="00C960E8" w:rsidDel="0009134B">
          <w:rPr>
            <w:rStyle w:val="Hyperlink"/>
          </w:rPr>
          <w:fldChar w:fldCharType="separate"/>
        </w:r>
      </w:del>
      <w:ins w:id="97" w:author="Ackerman, Peter" w:date="2020-11-16T09:48:00Z">
        <w:r w:rsidR="0009134B">
          <w:rPr>
            <w:rStyle w:val="Hyperlink"/>
            <w:b/>
            <w:bCs/>
          </w:rPr>
          <w:t>Error! Hyperlink reference not valid.</w:t>
        </w:r>
      </w:ins>
      <w:del w:id="98" w:author="Ackerman, Peter" w:date="2020-11-16T09:46:00Z">
        <w:r w:rsidRPr="00C960E8" w:rsidDel="0009134B">
          <w:rPr>
            <w:rStyle w:val="Hyperlink"/>
            <w:rFonts w:eastAsia="Cambria"/>
          </w:rPr>
          <w:delText>1.3</w:delText>
        </w:r>
        <w:r w:rsidDel="0009134B">
          <w:rPr>
            <w:rFonts w:asciiTheme="minorHAnsi" w:eastAsiaTheme="minorEastAsia" w:hAnsiTheme="minorHAnsi" w:cstheme="minorBidi"/>
            <w:sz w:val="22"/>
            <w:szCs w:val="22"/>
          </w:rPr>
          <w:tab/>
        </w:r>
        <w:r w:rsidRPr="00C960E8" w:rsidDel="0009134B">
          <w:rPr>
            <w:rStyle w:val="Hyperlink"/>
            <w:rFonts w:eastAsia="Cambria"/>
          </w:rPr>
          <w:delText>Ge</w:delText>
        </w:r>
        <w:r w:rsidRPr="00C960E8" w:rsidDel="0009134B">
          <w:rPr>
            <w:rStyle w:val="Hyperlink"/>
            <w:rFonts w:eastAsia="Cambria"/>
            <w:spacing w:val="-1"/>
          </w:rPr>
          <w:delText>ne</w:delText>
        </w:r>
        <w:r w:rsidRPr="00C960E8" w:rsidDel="0009134B">
          <w:rPr>
            <w:rStyle w:val="Hyperlink"/>
            <w:rFonts w:eastAsia="Cambria"/>
          </w:rPr>
          <w:delText>ric</w:delText>
        </w:r>
        <w:r w:rsidRPr="00C960E8" w:rsidDel="0009134B">
          <w:rPr>
            <w:rStyle w:val="Hyperlink"/>
            <w:rFonts w:eastAsia="Cambria"/>
            <w:spacing w:val="-8"/>
          </w:rPr>
          <w:delText xml:space="preserve"> </w:delText>
        </w:r>
        <w:r w:rsidRPr="00C960E8" w:rsidDel="0009134B">
          <w:rPr>
            <w:rStyle w:val="Hyperlink"/>
            <w:rFonts w:eastAsia="Cambria"/>
            <w:spacing w:val="2"/>
          </w:rPr>
          <w:delText>S</w:delText>
        </w:r>
        <w:r w:rsidRPr="00C960E8" w:rsidDel="0009134B">
          <w:rPr>
            <w:rStyle w:val="Hyperlink"/>
            <w:rFonts w:eastAsia="Cambria"/>
            <w:spacing w:val="-1"/>
          </w:rPr>
          <w:delText>y</w:delText>
        </w:r>
        <w:r w:rsidRPr="00C960E8" w:rsidDel="0009134B">
          <w:rPr>
            <w:rStyle w:val="Hyperlink"/>
            <w:rFonts w:eastAsia="Cambria"/>
            <w:spacing w:val="3"/>
          </w:rPr>
          <w:delText>s</w:delText>
        </w:r>
        <w:r w:rsidRPr="00C960E8" w:rsidDel="0009134B">
          <w:rPr>
            <w:rStyle w:val="Hyperlink"/>
            <w:rFonts w:eastAsia="Cambria"/>
            <w:spacing w:val="-1"/>
          </w:rPr>
          <w:delText>t</w:delText>
        </w:r>
        <w:r w:rsidRPr="00C960E8" w:rsidDel="0009134B">
          <w:rPr>
            <w:rStyle w:val="Hyperlink"/>
            <w:rFonts w:eastAsia="Cambria"/>
            <w:spacing w:val="1"/>
          </w:rPr>
          <w:delText>e</w:delText>
        </w:r>
        <w:r w:rsidRPr="00C960E8" w:rsidDel="0009134B">
          <w:rPr>
            <w:rStyle w:val="Hyperlink"/>
            <w:rFonts w:eastAsia="Cambria"/>
          </w:rPr>
          <w:delText>m</w:delText>
        </w:r>
        <w:r w:rsidRPr="00C960E8" w:rsidDel="0009134B">
          <w:rPr>
            <w:rStyle w:val="Hyperlink"/>
            <w:rFonts w:eastAsia="Cambria"/>
            <w:spacing w:val="-8"/>
          </w:rPr>
          <w:delText xml:space="preserve"> </w:delText>
        </w:r>
        <w:r w:rsidRPr="00C960E8" w:rsidDel="0009134B">
          <w:rPr>
            <w:rStyle w:val="Hyperlink"/>
            <w:rFonts w:eastAsia="Cambria"/>
            <w:spacing w:val="1"/>
          </w:rPr>
          <w:delText>S</w:delText>
        </w:r>
        <w:r w:rsidRPr="00C960E8" w:rsidDel="0009134B">
          <w:rPr>
            <w:rStyle w:val="Hyperlink"/>
            <w:rFonts w:eastAsia="Cambria"/>
            <w:spacing w:val="-1"/>
          </w:rPr>
          <w:delText>e</w:delText>
        </w:r>
        <w:r w:rsidRPr="00C960E8" w:rsidDel="0009134B">
          <w:rPr>
            <w:rStyle w:val="Hyperlink"/>
            <w:rFonts w:eastAsia="Cambria"/>
            <w:spacing w:val="1"/>
          </w:rPr>
          <w:delText>t</w:delText>
        </w:r>
        <w:r w:rsidRPr="00C960E8" w:rsidDel="0009134B">
          <w:rPr>
            <w:rStyle w:val="Hyperlink"/>
            <w:rFonts w:eastAsia="Cambria"/>
            <w:spacing w:val="3"/>
          </w:rPr>
          <w:delText>u</w:delText>
        </w:r>
        <w:r w:rsidRPr="00C960E8" w:rsidDel="0009134B">
          <w:rPr>
            <w:rStyle w:val="Hyperlink"/>
            <w:rFonts w:eastAsia="Cambria"/>
          </w:rPr>
          <w:delText>p</w:delText>
        </w:r>
        <w:r w:rsidDel="0009134B">
          <w:rPr>
            <w:webHidden/>
          </w:rPr>
          <w:tab/>
        </w:r>
        <w:r w:rsidDel="0009134B">
          <w:rPr>
            <w:webHidden/>
          </w:rPr>
          <w:fldChar w:fldCharType="begin"/>
        </w:r>
        <w:r w:rsidDel="0009134B">
          <w:rPr>
            <w:webHidden/>
          </w:rPr>
          <w:delInstrText xml:space="preserve"> PAGEREF _Toc54253496 \h </w:delInstrText>
        </w:r>
        <w:r w:rsidDel="0009134B">
          <w:rPr>
            <w:webHidden/>
          </w:rPr>
        </w:r>
        <w:r w:rsidDel="0009134B">
          <w:rPr>
            <w:webHidden/>
          </w:rPr>
          <w:fldChar w:fldCharType="separate"/>
        </w:r>
        <w:r w:rsidDel="0009134B">
          <w:rPr>
            <w:webHidden/>
          </w:rPr>
          <w:delText>7</w:delText>
        </w:r>
        <w:r w:rsidDel="0009134B">
          <w:rPr>
            <w:webHidden/>
          </w:rPr>
          <w:fldChar w:fldCharType="end"/>
        </w:r>
        <w:r w:rsidRPr="00C960E8" w:rsidDel="0009134B">
          <w:rPr>
            <w:rStyle w:val="Hyperlink"/>
          </w:rPr>
          <w:fldChar w:fldCharType="end"/>
        </w:r>
      </w:del>
    </w:p>
    <w:p w14:paraId="4474388D" w14:textId="7DC1EE60" w:rsidR="00EC20FA" w:rsidDel="0009134B" w:rsidRDefault="00EC20FA">
      <w:pPr>
        <w:pStyle w:val="TOC1"/>
        <w:rPr>
          <w:del w:id="99" w:author="Ackerman, Peter" w:date="2020-11-16T09:46:00Z"/>
          <w:rFonts w:asciiTheme="minorHAnsi" w:eastAsiaTheme="minorEastAsia" w:hAnsiTheme="minorHAnsi" w:cstheme="minorBidi"/>
          <w:b w:val="0"/>
          <w:bCs w:val="0"/>
          <w:sz w:val="22"/>
          <w:szCs w:val="22"/>
        </w:rPr>
      </w:pPr>
      <w:del w:id="100" w:author="Ackerman, Peter" w:date="2020-11-16T09:46:00Z">
        <w:r w:rsidRPr="00C960E8" w:rsidDel="0009134B">
          <w:rPr>
            <w:rStyle w:val="Hyperlink"/>
            <w:b w:val="0"/>
            <w:bCs w:val="0"/>
          </w:rPr>
          <w:fldChar w:fldCharType="begin"/>
        </w:r>
        <w:r w:rsidRPr="00C960E8" w:rsidDel="0009134B">
          <w:rPr>
            <w:rStyle w:val="Hyperlink"/>
          </w:rPr>
          <w:delInstrText xml:space="preserve"> </w:delInstrText>
        </w:r>
        <w:r w:rsidDel="0009134B">
          <w:delInstrText>HYPERLINK \l "_Toc54253497"</w:delInstrText>
        </w:r>
        <w:r w:rsidRPr="00C960E8" w:rsidDel="0009134B">
          <w:rPr>
            <w:rStyle w:val="Hyperlink"/>
          </w:rPr>
          <w:delInstrText xml:space="preserve"> </w:delInstrText>
        </w:r>
        <w:r w:rsidRPr="00C960E8" w:rsidDel="0009134B">
          <w:rPr>
            <w:rStyle w:val="Hyperlink"/>
            <w:b w:val="0"/>
            <w:bCs w:val="0"/>
          </w:rPr>
          <w:fldChar w:fldCharType="separate"/>
        </w:r>
      </w:del>
      <w:ins w:id="101" w:author="Ackerman, Peter" w:date="2020-11-16T09:48:00Z">
        <w:r w:rsidR="0009134B">
          <w:rPr>
            <w:rStyle w:val="Hyperlink"/>
            <w:b w:val="0"/>
            <w:bCs w:val="0"/>
          </w:rPr>
          <w:t>Error! Hyperlink reference not valid.</w:t>
        </w:r>
      </w:ins>
      <w:del w:id="102" w:author="Ackerman, Peter" w:date="2020-11-16T09:46:00Z">
        <w:r w:rsidRPr="00C960E8" w:rsidDel="0009134B">
          <w:rPr>
            <w:rStyle w:val="Hyperlink"/>
          </w:rPr>
          <w:delText>Chapter 2</w:delText>
        </w:r>
        <w:r w:rsidDel="0009134B">
          <w:rPr>
            <w:rFonts w:asciiTheme="minorHAnsi" w:eastAsiaTheme="minorEastAsia" w:hAnsiTheme="minorHAnsi" w:cstheme="minorBidi"/>
            <w:b w:val="0"/>
            <w:bCs w:val="0"/>
            <w:sz w:val="22"/>
            <w:szCs w:val="22"/>
          </w:rPr>
          <w:tab/>
        </w:r>
        <w:r w:rsidRPr="00C960E8" w:rsidDel="0009134B">
          <w:rPr>
            <w:rStyle w:val="Hyperlink"/>
          </w:rPr>
          <w:delText>Bootable Arrays</w:delText>
        </w:r>
        <w:r w:rsidDel="0009134B">
          <w:rPr>
            <w:webHidden/>
          </w:rPr>
          <w:tab/>
        </w:r>
        <w:r w:rsidDel="0009134B">
          <w:rPr>
            <w:b w:val="0"/>
            <w:bCs w:val="0"/>
            <w:webHidden/>
          </w:rPr>
          <w:fldChar w:fldCharType="begin"/>
        </w:r>
        <w:r w:rsidDel="0009134B">
          <w:rPr>
            <w:webHidden/>
          </w:rPr>
          <w:delInstrText xml:space="preserve"> PAGEREF _Toc54253497 \h </w:delInstrText>
        </w:r>
        <w:r w:rsidDel="0009134B">
          <w:rPr>
            <w:b w:val="0"/>
            <w:bCs w:val="0"/>
            <w:webHidden/>
          </w:rPr>
        </w:r>
        <w:r w:rsidDel="0009134B">
          <w:rPr>
            <w:b w:val="0"/>
            <w:bCs w:val="0"/>
            <w:webHidden/>
          </w:rPr>
          <w:fldChar w:fldCharType="separate"/>
        </w:r>
        <w:r w:rsidDel="0009134B">
          <w:rPr>
            <w:webHidden/>
          </w:rPr>
          <w:delText>8</w:delText>
        </w:r>
        <w:r w:rsidDel="0009134B">
          <w:rPr>
            <w:b w:val="0"/>
            <w:bCs w:val="0"/>
            <w:webHidden/>
          </w:rPr>
          <w:fldChar w:fldCharType="end"/>
        </w:r>
        <w:r w:rsidRPr="00C960E8" w:rsidDel="0009134B">
          <w:rPr>
            <w:rStyle w:val="Hyperlink"/>
            <w:b w:val="0"/>
            <w:bCs w:val="0"/>
          </w:rPr>
          <w:fldChar w:fldCharType="end"/>
        </w:r>
      </w:del>
    </w:p>
    <w:p w14:paraId="39AA4E6B" w14:textId="016C5D7B" w:rsidR="00EC20FA" w:rsidDel="0009134B" w:rsidRDefault="00EC20FA">
      <w:pPr>
        <w:pStyle w:val="TOC2"/>
        <w:rPr>
          <w:del w:id="103" w:author="Ackerman, Peter" w:date="2020-11-16T09:46:00Z"/>
          <w:rFonts w:asciiTheme="minorHAnsi" w:eastAsiaTheme="minorEastAsia" w:hAnsiTheme="minorHAnsi" w:cstheme="minorBidi"/>
          <w:sz w:val="22"/>
          <w:szCs w:val="22"/>
        </w:rPr>
      </w:pPr>
      <w:del w:id="104" w:author="Ackerman, Peter" w:date="2020-11-16T09:46:00Z">
        <w:r w:rsidRPr="00C960E8" w:rsidDel="0009134B">
          <w:rPr>
            <w:rStyle w:val="Hyperlink"/>
          </w:rPr>
          <w:fldChar w:fldCharType="begin"/>
        </w:r>
        <w:r w:rsidRPr="00C960E8" w:rsidDel="0009134B">
          <w:rPr>
            <w:rStyle w:val="Hyperlink"/>
          </w:rPr>
          <w:delInstrText xml:space="preserve"> </w:delInstrText>
        </w:r>
        <w:r w:rsidDel="0009134B">
          <w:delInstrText>HYPERLINK \l "_Toc54253498"</w:delInstrText>
        </w:r>
        <w:r w:rsidRPr="00C960E8" w:rsidDel="0009134B">
          <w:rPr>
            <w:rStyle w:val="Hyperlink"/>
          </w:rPr>
          <w:delInstrText xml:space="preserve"> </w:delInstrText>
        </w:r>
        <w:r w:rsidRPr="00C960E8" w:rsidDel="0009134B">
          <w:rPr>
            <w:rStyle w:val="Hyperlink"/>
          </w:rPr>
          <w:fldChar w:fldCharType="separate"/>
        </w:r>
      </w:del>
      <w:ins w:id="105" w:author="Ackerman, Peter" w:date="2020-11-16T09:48:00Z">
        <w:r w:rsidR="0009134B">
          <w:rPr>
            <w:rStyle w:val="Hyperlink"/>
            <w:b/>
            <w:bCs/>
          </w:rPr>
          <w:t>Error! Hyperlink reference not valid.</w:t>
        </w:r>
      </w:ins>
      <w:del w:id="106" w:author="Ackerman, Peter" w:date="2020-11-16T09:46:00Z">
        <w:r w:rsidRPr="00C960E8" w:rsidDel="0009134B">
          <w:rPr>
            <w:rStyle w:val="Hyperlink"/>
            <w:rFonts w:eastAsia="Cambria"/>
          </w:rPr>
          <w:delText>2.1</w:delText>
        </w:r>
        <w:r w:rsidDel="0009134B">
          <w:rPr>
            <w:rFonts w:asciiTheme="minorHAnsi" w:eastAsiaTheme="minorEastAsia" w:hAnsiTheme="minorHAnsi" w:cstheme="minorBidi"/>
            <w:sz w:val="22"/>
            <w:szCs w:val="22"/>
          </w:rPr>
          <w:tab/>
        </w:r>
        <w:r w:rsidRPr="00C960E8" w:rsidDel="0009134B">
          <w:rPr>
            <w:rStyle w:val="Hyperlink"/>
            <w:rFonts w:eastAsia="Cambria"/>
          </w:rPr>
          <w:delText>C</w:delText>
        </w:r>
        <w:r w:rsidRPr="00C960E8" w:rsidDel="0009134B">
          <w:rPr>
            <w:rStyle w:val="Hyperlink"/>
            <w:rFonts w:eastAsia="Cambria"/>
            <w:spacing w:val="-1"/>
          </w:rPr>
          <w:delText>o</w:delText>
        </w:r>
        <w:r w:rsidRPr="00C960E8" w:rsidDel="0009134B">
          <w:rPr>
            <w:rStyle w:val="Hyperlink"/>
            <w:rFonts w:eastAsia="Cambria"/>
            <w:spacing w:val="1"/>
          </w:rPr>
          <w:delText>p</w:delText>
        </w:r>
        <w:r w:rsidRPr="00C960E8" w:rsidDel="0009134B">
          <w:rPr>
            <w:rStyle w:val="Hyperlink"/>
            <w:rFonts w:eastAsia="Cambria"/>
          </w:rPr>
          <w:delText>y</w:delText>
        </w:r>
        <w:r w:rsidRPr="00C960E8" w:rsidDel="0009134B">
          <w:rPr>
            <w:rStyle w:val="Hyperlink"/>
            <w:rFonts w:eastAsia="Cambria"/>
            <w:spacing w:val="-6"/>
          </w:rPr>
          <w:delText xml:space="preserve"> </w:delText>
        </w:r>
        <w:r w:rsidRPr="00C960E8" w:rsidDel="0009134B">
          <w:rPr>
            <w:rStyle w:val="Hyperlink"/>
            <w:rFonts w:eastAsia="Cambria"/>
            <w:spacing w:val="1"/>
          </w:rPr>
          <w:delText>A</w:delText>
        </w:r>
        <w:r w:rsidRPr="00C960E8" w:rsidDel="0009134B">
          <w:rPr>
            <w:rStyle w:val="Hyperlink"/>
            <w:rFonts w:eastAsia="Cambria"/>
            <w:spacing w:val="-1"/>
          </w:rPr>
          <w:delText>M</w:delText>
        </w:r>
        <w:r w:rsidRPr="00C960E8" w:rsidDel="0009134B">
          <w:rPr>
            <w:rStyle w:val="Hyperlink"/>
            <w:rFonts w:eastAsia="Cambria"/>
            <w:spacing w:val="2"/>
          </w:rPr>
          <w:delText>D</w:delText>
        </w:r>
        <w:r w:rsidRPr="00C960E8" w:rsidDel="0009134B">
          <w:rPr>
            <w:rStyle w:val="Hyperlink"/>
            <w:rFonts w:eastAsia="Cambria"/>
            <w:spacing w:val="1"/>
          </w:rPr>
          <w:delText>-</w:delText>
        </w:r>
        <w:r w:rsidRPr="00C960E8" w:rsidDel="0009134B">
          <w:rPr>
            <w:rStyle w:val="Hyperlink"/>
            <w:rFonts w:eastAsia="Cambria"/>
            <w:spacing w:val="-1"/>
          </w:rPr>
          <w:delText>RA</w:delText>
        </w:r>
        <w:r w:rsidRPr="00C960E8" w:rsidDel="0009134B">
          <w:rPr>
            <w:rStyle w:val="Hyperlink"/>
            <w:rFonts w:eastAsia="Cambria"/>
            <w:spacing w:val="3"/>
          </w:rPr>
          <w:delText>I</w:delText>
        </w:r>
        <w:r w:rsidRPr="00C960E8" w:rsidDel="0009134B">
          <w:rPr>
            <w:rStyle w:val="Hyperlink"/>
            <w:rFonts w:eastAsia="Cambria"/>
          </w:rPr>
          <w:delText>D</w:delText>
        </w:r>
        <w:r w:rsidRPr="00C960E8" w:rsidDel="0009134B">
          <w:rPr>
            <w:rStyle w:val="Hyperlink"/>
            <w:rFonts w:eastAsia="Cambria"/>
            <w:spacing w:val="-12"/>
          </w:rPr>
          <w:delText xml:space="preserve"> </w:delText>
        </w:r>
        <w:r w:rsidRPr="00C960E8" w:rsidDel="0009134B">
          <w:rPr>
            <w:rStyle w:val="Hyperlink"/>
            <w:rFonts w:eastAsia="Cambria"/>
            <w:spacing w:val="-1"/>
          </w:rPr>
          <w:delText>D</w:delText>
        </w:r>
        <w:r w:rsidRPr="00C960E8" w:rsidDel="0009134B">
          <w:rPr>
            <w:rStyle w:val="Hyperlink"/>
            <w:rFonts w:eastAsia="Cambria"/>
          </w:rPr>
          <w:delText>r</w:delText>
        </w:r>
        <w:r w:rsidRPr="00C960E8" w:rsidDel="0009134B">
          <w:rPr>
            <w:rStyle w:val="Hyperlink"/>
            <w:rFonts w:eastAsia="Cambria"/>
            <w:spacing w:val="3"/>
          </w:rPr>
          <w:delText>i</w:delText>
        </w:r>
        <w:r w:rsidRPr="00C960E8" w:rsidDel="0009134B">
          <w:rPr>
            <w:rStyle w:val="Hyperlink"/>
            <w:rFonts w:eastAsia="Cambria"/>
            <w:spacing w:val="-1"/>
          </w:rPr>
          <w:delText>ve</w:delText>
        </w:r>
        <w:r w:rsidRPr="00C960E8" w:rsidDel="0009134B">
          <w:rPr>
            <w:rStyle w:val="Hyperlink"/>
            <w:rFonts w:eastAsia="Cambria"/>
          </w:rPr>
          <w:delText>rs</w:delText>
        </w:r>
        <w:r w:rsidRPr="00C960E8" w:rsidDel="0009134B">
          <w:rPr>
            <w:rStyle w:val="Hyperlink"/>
            <w:rFonts w:eastAsia="Cambria"/>
            <w:spacing w:val="-7"/>
          </w:rPr>
          <w:delText xml:space="preserve"> </w:delText>
        </w:r>
        <w:r w:rsidRPr="00C960E8" w:rsidDel="0009134B">
          <w:rPr>
            <w:rStyle w:val="Hyperlink"/>
            <w:rFonts w:eastAsia="Cambria"/>
            <w:spacing w:val="1"/>
          </w:rPr>
          <w:delText>to</w:delText>
        </w:r>
        <w:r w:rsidRPr="00C960E8" w:rsidDel="0009134B">
          <w:rPr>
            <w:rStyle w:val="Hyperlink"/>
            <w:rFonts w:eastAsia="Cambria"/>
            <w:spacing w:val="-3"/>
          </w:rPr>
          <w:delText xml:space="preserve"> </w:delText>
        </w:r>
        <w:r w:rsidRPr="00C960E8" w:rsidDel="0009134B">
          <w:rPr>
            <w:rStyle w:val="Hyperlink"/>
            <w:rFonts w:eastAsia="Cambria"/>
          </w:rPr>
          <w:delText>a</w:delText>
        </w:r>
        <w:r w:rsidRPr="00C960E8" w:rsidDel="0009134B">
          <w:rPr>
            <w:rStyle w:val="Hyperlink"/>
            <w:rFonts w:eastAsia="Cambria"/>
            <w:spacing w:val="-1"/>
          </w:rPr>
          <w:delText xml:space="preserve"> </w:delText>
        </w:r>
        <w:r w:rsidRPr="00C960E8" w:rsidDel="0009134B">
          <w:rPr>
            <w:rStyle w:val="Hyperlink"/>
            <w:rFonts w:eastAsia="Cambria"/>
            <w:spacing w:val="1"/>
          </w:rPr>
          <w:delText>R</w:delText>
        </w:r>
        <w:r w:rsidRPr="00C960E8" w:rsidDel="0009134B">
          <w:rPr>
            <w:rStyle w:val="Hyperlink"/>
            <w:rFonts w:eastAsia="Cambria"/>
            <w:spacing w:val="-1"/>
          </w:rPr>
          <w:delText>e</w:delText>
        </w:r>
        <w:r w:rsidRPr="00C960E8" w:rsidDel="0009134B">
          <w:rPr>
            <w:rStyle w:val="Hyperlink"/>
            <w:rFonts w:eastAsia="Cambria"/>
            <w:spacing w:val="2"/>
          </w:rPr>
          <w:delText>m</w:delText>
        </w:r>
        <w:r w:rsidRPr="00C960E8" w:rsidDel="0009134B">
          <w:rPr>
            <w:rStyle w:val="Hyperlink"/>
            <w:rFonts w:eastAsia="Cambria"/>
            <w:spacing w:val="1"/>
          </w:rPr>
          <w:delText>o</w:delText>
        </w:r>
        <w:r w:rsidRPr="00C960E8" w:rsidDel="0009134B">
          <w:rPr>
            <w:rStyle w:val="Hyperlink"/>
            <w:rFonts w:eastAsia="Cambria"/>
            <w:spacing w:val="-1"/>
          </w:rPr>
          <w:delText>v</w:delText>
        </w:r>
        <w:r w:rsidRPr="00C960E8" w:rsidDel="0009134B">
          <w:rPr>
            <w:rStyle w:val="Hyperlink"/>
            <w:rFonts w:eastAsia="Cambria"/>
          </w:rPr>
          <w:delText>a</w:delText>
        </w:r>
        <w:r w:rsidRPr="00C960E8" w:rsidDel="0009134B">
          <w:rPr>
            <w:rStyle w:val="Hyperlink"/>
            <w:rFonts w:eastAsia="Cambria"/>
            <w:spacing w:val="3"/>
          </w:rPr>
          <w:delText>b</w:delText>
        </w:r>
        <w:r w:rsidRPr="00C960E8" w:rsidDel="0009134B">
          <w:rPr>
            <w:rStyle w:val="Hyperlink"/>
            <w:rFonts w:eastAsia="Cambria"/>
            <w:spacing w:val="2"/>
          </w:rPr>
          <w:delText>l</w:delText>
        </w:r>
        <w:r w:rsidRPr="00C960E8" w:rsidDel="0009134B">
          <w:rPr>
            <w:rStyle w:val="Hyperlink"/>
            <w:rFonts w:eastAsia="Cambria"/>
          </w:rPr>
          <w:delText>e</w:delText>
        </w:r>
        <w:r w:rsidRPr="00C960E8" w:rsidDel="0009134B">
          <w:rPr>
            <w:rStyle w:val="Hyperlink"/>
            <w:rFonts w:eastAsia="Cambria"/>
            <w:spacing w:val="-15"/>
          </w:rPr>
          <w:delText xml:space="preserve"> </w:delText>
        </w:r>
        <w:r w:rsidRPr="00C960E8" w:rsidDel="0009134B">
          <w:rPr>
            <w:rStyle w:val="Hyperlink"/>
            <w:rFonts w:eastAsia="Cambria"/>
            <w:spacing w:val="1"/>
          </w:rPr>
          <w:delText>S</w:delText>
        </w:r>
        <w:r w:rsidRPr="00C960E8" w:rsidDel="0009134B">
          <w:rPr>
            <w:rStyle w:val="Hyperlink"/>
            <w:rFonts w:eastAsia="Cambria"/>
            <w:spacing w:val="-1"/>
          </w:rPr>
          <w:delText>to</w:delText>
        </w:r>
        <w:r w:rsidRPr="00C960E8" w:rsidDel="0009134B">
          <w:rPr>
            <w:rStyle w:val="Hyperlink"/>
            <w:rFonts w:eastAsia="Cambria"/>
          </w:rPr>
          <w:delText>r</w:delText>
        </w:r>
        <w:r w:rsidRPr="00C960E8" w:rsidDel="0009134B">
          <w:rPr>
            <w:rStyle w:val="Hyperlink"/>
            <w:rFonts w:eastAsia="Cambria"/>
            <w:spacing w:val="3"/>
          </w:rPr>
          <w:delText>a</w:delText>
        </w:r>
        <w:r w:rsidRPr="00C960E8" w:rsidDel="0009134B">
          <w:rPr>
            <w:rStyle w:val="Hyperlink"/>
            <w:rFonts w:eastAsia="Cambria"/>
          </w:rPr>
          <w:delText>ge</w:delText>
        </w:r>
        <w:r w:rsidRPr="00C960E8" w:rsidDel="0009134B">
          <w:rPr>
            <w:rStyle w:val="Hyperlink"/>
            <w:rFonts w:eastAsia="Cambria"/>
            <w:spacing w:val="-10"/>
          </w:rPr>
          <w:delText xml:space="preserve"> </w:delText>
        </w:r>
        <w:r w:rsidRPr="00C960E8" w:rsidDel="0009134B">
          <w:rPr>
            <w:rStyle w:val="Hyperlink"/>
            <w:rFonts w:eastAsia="Cambria"/>
            <w:spacing w:val="2"/>
          </w:rPr>
          <w:delText>M</w:delText>
        </w:r>
        <w:r w:rsidRPr="00C960E8" w:rsidDel="0009134B">
          <w:rPr>
            <w:rStyle w:val="Hyperlink"/>
            <w:rFonts w:eastAsia="Cambria"/>
            <w:spacing w:val="1"/>
          </w:rPr>
          <w:delText>e</w:delText>
        </w:r>
        <w:r w:rsidRPr="00C960E8" w:rsidDel="0009134B">
          <w:rPr>
            <w:rStyle w:val="Hyperlink"/>
            <w:rFonts w:eastAsia="Cambria"/>
            <w:spacing w:val="-1"/>
          </w:rPr>
          <w:delText>d</w:delText>
        </w:r>
        <w:r w:rsidRPr="00C960E8" w:rsidDel="0009134B">
          <w:rPr>
            <w:rStyle w:val="Hyperlink"/>
            <w:rFonts w:eastAsia="Cambria"/>
          </w:rPr>
          <w:delText>i</w:delText>
        </w:r>
        <w:r w:rsidRPr="00C960E8" w:rsidDel="0009134B">
          <w:rPr>
            <w:rStyle w:val="Hyperlink"/>
            <w:rFonts w:eastAsia="Cambria"/>
            <w:spacing w:val="1"/>
          </w:rPr>
          <w:delText>u</w:delText>
        </w:r>
        <w:r w:rsidRPr="00C960E8" w:rsidDel="0009134B">
          <w:rPr>
            <w:rStyle w:val="Hyperlink"/>
            <w:rFonts w:eastAsia="Cambria"/>
            <w:spacing w:val="3"/>
          </w:rPr>
          <w:delText>m</w:delText>
        </w:r>
        <w:r w:rsidRPr="00C960E8" w:rsidDel="0009134B">
          <w:rPr>
            <w:rStyle w:val="Hyperlink"/>
            <w:rFonts w:eastAsia="Cambria"/>
          </w:rPr>
          <w:delText>:</w:delText>
        </w:r>
        <w:r w:rsidRPr="00C960E8" w:rsidDel="0009134B">
          <w:rPr>
            <w:rStyle w:val="Hyperlink"/>
            <w:rFonts w:eastAsia="Cambria"/>
            <w:spacing w:val="-9"/>
          </w:rPr>
          <w:delText xml:space="preserve"> </w:delText>
        </w:r>
        <w:r w:rsidRPr="00C960E8" w:rsidDel="0009134B">
          <w:rPr>
            <w:rStyle w:val="Hyperlink"/>
            <w:rFonts w:eastAsia="Cambria"/>
          </w:rPr>
          <w:delText>Red Hat (RHEL)</w:delText>
        </w:r>
        <w:r w:rsidDel="0009134B">
          <w:rPr>
            <w:webHidden/>
          </w:rPr>
          <w:tab/>
        </w:r>
        <w:r w:rsidDel="0009134B">
          <w:rPr>
            <w:webHidden/>
          </w:rPr>
          <w:fldChar w:fldCharType="begin"/>
        </w:r>
        <w:r w:rsidDel="0009134B">
          <w:rPr>
            <w:webHidden/>
          </w:rPr>
          <w:delInstrText xml:space="preserve"> PAGEREF _Toc54253498 \h </w:delInstrText>
        </w:r>
        <w:r w:rsidDel="0009134B">
          <w:rPr>
            <w:webHidden/>
          </w:rPr>
        </w:r>
        <w:r w:rsidDel="0009134B">
          <w:rPr>
            <w:webHidden/>
          </w:rPr>
          <w:fldChar w:fldCharType="separate"/>
        </w:r>
        <w:r w:rsidDel="0009134B">
          <w:rPr>
            <w:webHidden/>
          </w:rPr>
          <w:delText>8</w:delText>
        </w:r>
        <w:r w:rsidDel="0009134B">
          <w:rPr>
            <w:webHidden/>
          </w:rPr>
          <w:fldChar w:fldCharType="end"/>
        </w:r>
        <w:r w:rsidRPr="00C960E8" w:rsidDel="0009134B">
          <w:rPr>
            <w:rStyle w:val="Hyperlink"/>
          </w:rPr>
          <w:fldChar w:fldCharType="end"/>
        </w:r>
      </w:del>
    </w:p>
    <w:p w14:paraId="558F2680" w14:textId="16A23045" w:rsidR="00EC20FA" w:rsidDel="0009134B" w:rsidRDefault="00EC20FA">
      <w:pPr>
        <w:pStyle w:val="TOC1"/>
        <w:rPr>
          <w:del w:id="107" w:author="Ackerman, Peter" w:date="2020-11-16T09:46:00Z"/>
          <w:rFonts w:asciiTheme="minorHAnsi" w:eastAsiaTheme="minorEastAsia" w:hAnsiTheme="minorHAnsi" w:cstheme="minorBidi"/>
          <w:b w:val="0"/>
          <w:bCs w:val="0"/>
          <w:sz w:val="22"/>
          <w:szCs w:val="22"/>
        </w:rPr>
      </w:pPr>
      <w:del w:id="108" w:author="Ackerman, Peter" w:date="2020-11-16T09:46:00Z">
        <w:r w:rsidRPr="00C960E8" w:rsidDel="0009134B">
          <w:rPr>
            <w:rStyle w:val="Hyperlink"/>
            <w:b w:val="0"/>
            <w:bCs w:val="0"/>
          </w:rPr>
          <w:fldChar w:fldCharType="begin"/>
        </w:r>
        <w:r w:rsidRPr="00C960E8" w:rsidDel="0009134B">
          <w:rPr>
            <w:rStyle w:val="Hyperlink"/>
          </w:rPr>
          <w:delInstrText xml:space="preserve"> </w:delInstrText>
        </w:r>
        <w:r w:rsidDel="0009134B">
          <w:delInstrText>HYPERLINK \l "_Toc54253499"</w:delInstrText>
        </w:r>
        <w:r w:rsidRPr="00C960E8" w:rsidDel="0009134B">
          <w:rPr>
            <w:rStyle w:val="Hyperlink"/>
          </w:rPr>
          <w:delInstrText xml:space="preserve"> </w:delInstrText>
        </w:r>
        <w:r w:rsidRPr="00C960E8" w:rsidDel="0009134B">
          <w:rPr>
            <w:rStyle w:val="Hyperlink"/>
            <w:b w:val="0"/>
            <w:bCs w:val="0"/>
          </w:rPr>
          <w:fldChar w:fldCharType="separate"/>
        </w:r>
      </w:del>
      <w:ins w:id="109" w:author="Ackerman, Peter" w:date="2020-11-16T09:48:00Z">
        <w:r w:rsidR="0009134B">
          <w:rPr>
            <w:rStyle w:val="Hyperlink"/>
            <w:b w:val="0"/>
            <w:bCs w:val="0"/>
          </w:rPr>
          <w:t>Error! Hyperlink reference not valid.</w:t>
        </w:r>
      </w:ins>
      <w:del w:id="110" w:author="Ackerman, Peter" w:date="2020-11-16T09:46:00Z">
        <w:r w:rsidRPr="00C960E8" w:rsidDel="0009134B">
          <w:rPr>
            <w:rStyle w:val="Hyperlink"/>
            <w:rFonts w:eastAsia="Cambria"/>
          </w:rPr>
          <w:delText>Chapter 3</w:delText>
        </w:r>
        <w:r w:rsidDel="0009134B">
          <w:rPr>
            <w:rFonts w:asciiTheme="minorHAnsi" w:eastAsiaTheme="minorEastAsia" w:hAnsiTheme="minorHAnsi" w:cstheme="minorBidi"/>
            <w:b w:val="0"/>
            <w:bCs w:val="0"/>
            <w:sz w:val="22"/>
            <w:szCs w:val="22"/>
          </w:rPr>
          <w:tab/>
        </w:r>
        <w:r w:rsidRPr="00C960E8" w:rsidDel="0009134B">
          <w:rPr>
            <w:rStyle w:val="Hyperlink"/>
            <w:rFonts w:eastAsia="Cambria"/>
          </w:rPr>
          <w:delText>Pr</w:delText>
        </w:r>
        <w:r w:rsidRPr="00C960E8" w:rsidDel="0009134B">
          <w:rPr>
            <w:rStyle w:val="Hyperlink"/>
            <w:rFonts w:eastAsia="Cambria"/>
            <w:spacing w:val="1"/>
          </w:rPr>
          <w:delText>e</w:delText>
        </w:r>
        <w:r w:rsidRPr="00C960E8" w:rsidDel="0009134B">
          <w:rPr>
            <w:rStyle w:val="Hyperlink"/>
            <w:rFonts w:eastAsia="Cambria"/>
            <w:spacing w:val="-1"/>
          </w:rPr>
          <w:delText>-</w:delText>
        </w:r>
        <w:r w:rsidRPr="00C960E8" w:rsidDel="0009134B">
          <w:rPr>
            <w:rStyle w:val="Hyperlink"/>
            <w:rFonts w:eastAsia="Cambria"/>
          </w:rPr>
          <w:delText>I</w:delText>
        </w:r>
        <w:r w:rsidRPr="00C960E8" w:rsidDel="0009134B">
          <w:rPr>
            <w:rStyle w:val="Hyperlink"/>
            <w:rFonts w:eastAsia="Cambria"/>
            <w:spacing w:val="-1"/>
          </w:rPr>
          <w:delText>n</w:delText>
        </w:r>
        <w:r w:rsidRPr="00C960E8" w:rsidDel="0009134B">
          <w:rPr>
            <w:rStyle w:val="Hyperlink"/>
            <w:rFonts w:eastAsia="Cambria"/>
          </w:rPr>
          <w:delText>s</w:delText>
        </w:r>
        <w:r w:rsidRPr="00C960E8" w:rsidDel="0009134B">
          <w:rPr>
            <w:rStyle w:val="Hyperlink"/>
            <w:rFonts w:eastAsia="Cambria"/>
            <w:spacing w:val="-1"/>
          </w:rPr>
          <w:delText>t</w:delText>
        </w:r>
        <w:r w:rsidRPr="00C960E8" w:rsidDel="0009134B">
          <w:rPr>
            <w:rStyle w:val="Hyperlink"/>
            <w:rFonts w:eastAsia="Cambria"/>
            <w:spacing w:val="1"/>
          </w:rPr>
          <w:delText>a</w:delText>
        </w:r>
        <w:r w:rsidRPr="00C960E8" w:rsidDel="0009134B">
          <w:rPr>
            <w:rStyle w:val="Hyperlink"/>
            <w:rFonts w:eastAsia="Cambria"/>
          </w:rPr>
          <w:delText>ll</w:delText>
        </w:r>
        <w:r w:rsidRPr="00C960E8" w:rsidDel="0009134B">
          <w:rPr>
            <w:rStyle w:val="Hyperlink"/>
            <w:rFonts w:eastAsia="Cambria"/>
            <w:spacing w:val="-2"/>
          </w:rPr>
          <w:delText>a</w:delText>
        </w:r>
        <w:r w:rsidRPr="00C960E8" w:rsidDel="0009134B">
          <w:rPr>
            <w:rStyle w:val="Hyperlink"/>
            <w:rFonts w:eastAsia="Cambria"/>
          </w:rPr>
          <w:delText>t</w:delText>
        </w:r>
        <w:r w:rsidRPr="00C960E8" w:rsidDel="0009134B">
          <w:rPr>
            <w:rStyle w:val="Hyperlink"/>
            <w:rFonts w:eastAsia="Cambria"/>
            <w:spacing w:val="1"/>
          </w:rPr>
          <w:delText>i</w:delText>
        </w:r>
        <w:r w:rsidRPr="00C960E8" w:rsidDel="0009134B">
          <w:rPr>
            <w:rStyle w:val="Hyperlink"/>
            <w:rFonts w:eastAsia="Cambria"/>
            <w:spacing w:val="-1"/>
          </w:rPr>
          <w:delText>o</w:delText>
        </w:r>
        <w:r w:rsidRPr="00C960E8" w:rsidDel="0009134B">
          <w:rPr>
            <w:rStyle w:val="Hyperlink"/>
            <w:rFonts w:eastAsia="Cambria"/>
          </w:rPr>
          <w:delText>n</w:delText>
        </w:r>
        <w:r w:rsidRPr="00C960E8" w:rsidDel="0009134B">
          <w:rPr>
            <w:rStyle w:val="Hyperlink"/>
            <w:rFonts w:eastAsia="Cambria"/>
            <w:spacing w:val="2"/>
          </w:rPr>
          <w:delText xml:space="preserve"> </w:delText>
        </w:r>
        <w:r w:rsidRPr="00C960E8" w:rsidDel="0009134B">
          <w:rPr>
            <w:rStyle w:val="Hyperlink"/>
            <w:rFonts w:eastAsia="Cambria"/>
            <w:spacing w:val="-3"/>
          </w:rPr>
          <w:delText>S</w:delText>
        </w:r>
        <w:r w:rsidRPr="00C960E8" w:rsidDel="0009134B">
          <w:rPr>
            <w:rStyle w:val="Hyperlink"/>
            <w:rFonts w:eastAsia="Cambria"/>
            <w:spacing w:val="-2"/>
          </w:rPr>
          <w:delText>t</w:delText>
        </w:r>
        <w:r w:rsidRPr="00C960E8" w:rsidDel="0009134B">
          <w:rPr>
            <w:rStyle w:val="Hyperlink"/>
            <w:rFonts w:eastAsia="Cambria"/>
          </w:rPr>
          <w:delText>eps</w:delText>
        </w:r>
        <w:r w:rsidDel="0009134B">
          <w:rPr>
            <w:webHidden/>
          </w:rPr>
          <w:tab/>
        </w:r>
        <w:r w:rsidDel="0009134B">
          <w:rPr>
            <w:b w:val="0"/>
            <w:bCs w:val="0"/>
            <w:webHidden/>
          </w:rPr>
          <w:fldChar w:fldCharType="begin"/>
        </w:r>
        <w:r w:rsidDel="0009134B">
          <w:rPr>
            <w:webHidden/>
          </w:rPr>
          <w:delInstrText xml:space="preserve"> PAGEREF _Toc54253499 \h </w:delInstrText>
        </w:r>
        <w:r w:rsidDel="0009134B">
          <w:rPr>
            <w:b w:val="0"/>
            <w:bCs w:val="0"/>
            <w:webHidden/>
          </w:rPr>
        </w:r>
        <w:r w:rsidDel="0009134B">
          <w:rPr>
            <w:b w:val="0"/>
            <w:bCs w:val="0"/>
            <w:webHidden/>
          </w:rPr>
          <w:fldChar w:fldCharType="separate"/>
        </w:r>
        <w:r w:rsidDel="0009134B">
          <w:rPr>
            <w:webHidden/>
          </w:rPr>
          <w:delText>9</w:delText>
        </w:r>
        <w:r w:rsidDel="0009134B">
          <w:rPr>
            <w:b w:val="0"/>
            <w:bCs w:val="0"/>
            <w:webHidden/>
          </w:rPr>
          <w:fldChar w:fldCharType="end"/>
        </w:r>
        <w:r w:rsidRPr="00C960E8" w:rsidDel="0009134B">
          <w:rPr>
            <w:rStyle w:val="Hyperlink"/>
            <w:b w:val="0"/>
            <w:bCs w:val="0"/>
          </w:rPr>
          <w:fldChar w:fldCharType="end"/>
        </w:r>
      </w:del>
    </w:p>
    <w:p w14:paraId="6FC4EF36" w14:textId="3018EFDD" w:rsidR="00EC20FA" w:rsidDel="0009134B" w:rsidRDefault="00EC20FA">
      <w:pPr>
        <w:pStyle w:val="TOC2"/>
        <w:rPr>
          <w:del w:id="111" w:author="Ackerman, Peter" w:date="2020-11-16T09:46:00Z"/>
          <w:rFonts w:asciiTheme="minorHAnsi" w:eastAsiaTheme="minorEastAsia" w:hAnsiTheme="minorHAnsi" w:cstheme="minorBidi"/>
          <w:sz w:val="22"/>
          <w:szCs w:val="22"/>
        </w:rPr>
      </w:pPr>
      <w:del w:id="112" w:author="Ackerman, Peter" w:date="2020-11-16T09:46:00Z">
        <w:r w:rsidRPr="00C960E8" w:rsidDel="0009134B">
          <w:rPr>
            <w:rStyle w:val="Hyperlink"/>
          </w:rPr>
          <w:fldChar w:fldCharType="begin"/>
        </w:r>
        <w:r w:rsidRPr="00C960E8" w:rsidDel="0009134B">
          <w:rPr>
            <w:rStyle w:val="Hyperlink"/>
          </w:rPr>
          <w:delInstrText xml:space="preserve"> </w:delInstrText>
        </w:r>
        <w:r w:rsidDel="0009134B">
          <w:delInstrText>HYPERLINK \l "_Toc54253500"</w:delInstrText>
        </w:r>
        <w:r w:rsidRPr="00C960E8" w:rsidDel="0009134B">
          <w:rPr>
            <w:rStyle w:val="Hyperlink"/>
          </w:rPr>
          <w:delInstrText xml:space="preserve"> </w:delInstrText>
        </w:r>
        <w:r w:rsidRPr="00C960E8" w:rsidDel="0009134B">
          <w:rPr>
            <w:rStyle w:val="Hyperlink"/>
          </w:rPr>
          <w:fldChar w:fldCharType="separate"/>
        </w:r>
      </w:del>
      <w:ins w:id="113" w:author="Ackerman, Peter" w:date="2020-11-16T09:48:00Z">
        <w:r w:rsidR="0009134B">
          <w:rPr>
            <w:rStyle w:val="Hyperlink"/>
            <w:b/>
            <w:bCs/>
          </w:rPr>
          <w:t>Error! Hyperlink reference not valid.</w:t>
        </w:r>
      </w:ins>
      <w:del w:id="114" w:author="Ackerman, Peter" w:date="2020-11-16T09:46:00Z">
        <w:r w:rsidRPr="00C960E8" w:rsidDel="0009134B">
          <w:rPr>
            <w:rStyle w:val="Hyperlink"/>
          </w:rPr>
          <w:delText>3.1</w:delText>
        </w:r>
        <w:r w:rsidDel="0009134B">
          <w:rPr>
            <w:rFonts w:asciiTheme="minorHAnsi" w:eastAsiaTheme="minorEastAsia" w:hAnsiTheme="minorHAnsi" w:cstheme="minorBidi"/>
            <w:sz w:val="22"/>
            <w:szCs w:val="22"/>
          </w:rPr>
          <w:tab/>
        </w:r>
        <w:r w:rsidRPr="00C960E8" w:rsidDel="0009134B">
          <w:rPr>
            <w:rStyle w:val="Hyperlink"/>
          </w:rPr>
          <w:delText xml:space="preserve">Enable RAID for the AMD </w:delText>
        </w:r>
        <w:r w:rsidRPr="00C960E8" w:rsidDel="0009134B">
          <w:rPr>
            <w:rStyle w:val="Hyperlink"/>
            <w:rFonts w:eastAsia="Cambria"/>
          </w:rPr>
          <w:delText>Ryzen™ SP3-Series Processor</w:delText>
        </w:r>
        <w:r w:rsidDel="0009134B">
          <w:rPr>
            <w:webHidden/>
          </w:rPr>
          <w:tab/>
        </w:r>
        <w:r w:rsidDel="0009134B">
          <w:rPr>
            <w:webHidden/>
          </w:rPr>
          <w:fldChar w:fldCharType="begin"/>
        </w:r>
        <w:r w:rsidDel="0009134B">
          <w:rPr>
            <w:webHidden/>
          </w:rPr>
          <w:delInstrText xml:space="preserve"> PAGEREF _Toc54253500 \h </w:delInstrText>
        </w:r>
        <w:r w:rsidDel="0009134B">
          <w:rPr>
            <w:webHidden/>
          </w:rPr>
        </w:r>
        <w:r w:rsidDel="0009134B">
          <w:rPr>
            <w:webHidden/>
          </w:rPr>
          <w:fldChar w:fldCharType="separate"/>
        </w:r>
        <w:r w:rsidDel="0009134B">
          <w:rPr>
            <w:webHidden/>
          </w:rPr>
          <w:delText>9</w:delText>
        </w:r>
        <w:r w:rsidDel="0009134B">
          <w:rPr>
            <w:webHidden/>
          </w:rPr>
          <w:fldChar w:fldCharType="end"/>
        </w:r>
        <w:r w:rsidRPr="00C960E8" w:rsidDel="0009134B">
          <w:rPr>
            <w:rStyle w:val="Hyperlink"/>
          </w:rPr>
          <w:fldChar w:fldCharType="end"/>
        </w:r>
      </w:del>
    </w:p>
    <w:p w14:paraId="7119EE57" w14:textId="49EC042F" w:rsidR="00EC20FA" w:rsidDel="0009134B" w:rsidRDefault="00EC20FA">
      <w:pPr>
        <w:pStyle w:val="TOC1"/>
        <w:rPr>
          <w:del w:id="115" w:author="Ackerman, Peter" w:date="2020-11-16T09:46:00Z"/>
          <w:rFonts w:asciiTheme="minorHAnsi" w:eastAsiaTheme="minorEastAsia" w:hAnsiTheme="minorHAnsi" w:cstheme="minorBidi"/>
          <w:b w:val="0"/>
          <w:bCs w:val="0"/>
          <w:sz w:val="22"/>
          <w:szCs w:val="22"/>
        </w:rPr>
      </w:pPr>
      <w:del w:id="116" w:author="Ackerman, Peter" w:date="2020-11-16T09:46:00Z">
        <w:r w:rsidRPr="00C960E8" w:rsidDel="0009134B">
          <w:rPr>
            <w:rStyle w:val="Hyperlink"/>
            <w:b w:val="0"/>
            <w:bCs w:val="0"/>
          </w:rPr>
          <w:fldChar w:fldCharType="begin"/>
        </w:r>
        <w:r w:rsidRPr="00C960E8" w:rsidDel="0009134B">
          <w:rPr>
            <w:rStyle w:val="Hyperlink"/>
          </w:rPr>
          <w:delInstrText xml:space="preserve"> </w:delInstrText>
        </w:r>
        <w:r w:rsidDel="0009134B">
          <w:delInstrText>HYPERLINK \l "_Toc54253501"</w:delInstrText>
        </w:r>
        <w:r w:rsidRPr="00C960E8" w:rsidDel="0009134B">
          <w:rPr>
            <w:rStyle w:val="Hyperlink"/>
          </w:rPr>
          <w:delInstrText xml:space="preserve"> </w:delInstrText>
        </w:r>
        <w:r w:rsidRPr="00C960E8" w:rsidDel="0009134B">
          <w:rPr>
            <w:rStyle w:val="Hyperlink"/>
            <w:b w:val="0"/>
            <w:bCs w:val="0"/>
          </w:rPr>
          <w:fldChar w:fldCharType="separate"/>
        </w:r>
      </w:del>
      <w:ins w:id="117" w:author="Ackerman, Peter" w:date="2020-11-16T09:48:00Z">
        <w:r w:rsidR="0009134B">
          <w:rPr>
            <w:rStyle w:val="Hyperlink"/>
            <w:b w:val="0"/>
            <w:bCs w:val="0"/>
          </w:rPr>
          <w:t>Error! Hyperlink reference not valid.</w:t>
        </w:r>
      </w:ins>
      <w:del w:id="118" w:author="Ackerman, Peter" w:date="2020-11-16T09:46:00Z">
        <w:r w:rsidRPr="00C960E8" w:rsidDel="0009134B">
          <w:rPr>
            <w:rStyle w:val="Hyperlink"/>
            <w:rFonts w:eastAsia="Cambria"/>
          </w:rPr>
          <w:delText>Chapter 4</w:delText>
        </w:r>
        <w:r w:rsidDel="0009134B">
          <w:rPr>
            <w:rFonts w:asciiTheme="minorHAnsi" w:eastAsiaTheme="minorEastAsia" w:hAnsiTheme="minorHAnsi" w:cstheme="minorBidi"/>
            <w:b w:val="0"/>
            <w:bCs w:val="0"/>
            <w:sz w:val="22"/>
            <w:szCs w:val="22"/>
          </w:rPr>
          <w:tab/>
        </w:r>
        <w:r w:rsidRPr="00C960E8" w:rsidDel="0009134B">
          <w:rPr>
            <w:rStyle w:val="Hyperlink"/>
            <w:rFonts w:eastAsia="Cambria"/>
          </w:rPr>
          <w:delText>Crea</w:delText>
        </w:r>
        <w:r w:rsidRPr="00C960E8" w:rsidDel="0009134B">
          <w:rPr>
            <w:rStyle w:val="Hyperlink"/>
            <w:rFonts w:eastAsia="Cambria"/>
            <w:spacing w:val="1"/>
          </w:rPr>
          <w:delText>t</w:delText>
        </w:r>
        <w:r w:rsidRPr="00C960E8" w:rsidDel="0009134B">
          <w:rPr>
            <w:rStyle w:val="Hyperlink"/>
            <w:rFonts w:eastAsia="Cambria"/>
          </w:rPr>
          <w:delText>e</w:delText>
        </w:r>
        <w:r w:rsidRPr="00C960E8" w:rsidDel="0009134B">
          <w:rPr>
            <w:rStyle w:val="Hyperlink"/>
            <w:rFonts w:eastAsia="Cambria"/>
            <w:spacing w:val="-3"/>
          </w:rPr>
          <w:delText xml:space="preserve"> </w:delText>
        </w:r>
        <w:r w:rsidRPr="00C960E8" w:rsidDel="0009134B">
          <w:rPr>
            <w:rStyle w:val="Hyperlink"/>
            <w:rFonts w:eastAsia="Cambria"/>
            <w:spacing w:val="1"/>
          </w:rPr>
          <w:delText>t</w:delText>
        </w:r>
        <w:r w:rsidRPr="00C960E8" w:rsidDel="0009134B">
          <w:rPr>
            <w:rStyle w:val="Hyperlink"/>
            <w:rFonts w:eastAsia="Cambria"/>
            <w:spacing w:val="-2"/>
          </w:rPr>
          <w:delText>h</w:delText>
        </w:r>
        <w:r w:rsidRPr="00C960E8" w:rsidDel="0009134B">
          <w:rPr>
            <w:rStyle w:val="Hyperlink"/>
            <w:rFonts w:eastAsia="Cambria"/>
          </w:rPr>
          <w:delText>e</w:delText>
        </w:r>
        <w:r w:rsidRPr="00C960E8" w:rsidDel="0009134B">
          <w:rPr>
            <w:rStyle w:val="Hyperlink"/>
            <w:rFonts w:eastAsia="Cambria"/>
            <w:spacing w:val="2"/>
          </w:rPr>
          <w:delText xml:space="preserve"> </w:delText>
        </w:r>
        <w:r w:rsidRPr="00C960E8" w:rsidDel="0009134B">
          <w:rPr>
            <w:rStyle w:val="Hyperlink"/>
            <w:rFonts w:eastAsia="Cambria"/>
          </w:rPr>
          <w:delText>B</w:delText>
        </w:r>
        <w:r w:rsidRPr="00C960E8" w:rsidDel="0009134B">
          <w:rPr>
            <w:rStyle w:val="Hyperlink"/>
            <w:rFonts w:eastAsia="Cambria"/>
            <w:spacing w:val="-2"/>
          </w:rPr>
          <w:delText>o</w:delText>
        </w:r>
        <w:r w:rsidRPr="00C960E8" w:rsidDel="0009134B">
          <w:rPr>
            <w:rStyle w:val="Hyperlink"/>
            <w:rFonts w:eastAsia="Cambria"/>
            <w:spacing w:val="1"/>
          </w:rPr>
          <w:delText>o</w:delText>
        </w:r>
        <w:r w:rsidRPr="00C960E8" w:rsidDel="0009134B">
          <w:rPr>
            <w:rStyle w:val="Hyperlink"/>
            <w:rFonts w:eastAsia="Cambria"/>
            <w:spacing w:val="-2"/>
          </w:rPr>
          <w:delText>t</w:delText>
        </w:r>
        <w:r w:rsidRPr="00C960E8" w:rsidDel="0009134B">
          <w:rPr>
            <w:rStyle w:val="Hyperlink"/>
            <w:rFonts w:eastAsia="Cambria"/>
            <w:spacing w:val="1"/>
          </w:rPr>
          <w:delText>a</w:delText>
        </w:r>
        <w:r w:rsidRPr="00C960E8" w:rsidDel="0009134B">
          <w:rPr>
            <w:rStyle w:val="Hyperlink"/>
            <w:rFonts w:eastAsia="Cambria"/>
          </w:rPr>
          <w:delText>b</w:delText>
        </w:r>
        <w:r w:rsidRPr="00C960E8" w:rsidDel="0009134B">
          <w:rPr>
            <w:rStyle w:val="Hyperlink"/>
            <w:rFonts w:eastAsia="Cambria"/>
            <w:spacing w:val="-3"/>
          </w:rPr>
          <w:delText>l</w:delText>
        </w:r>
        <w:r w:rsidRPr="00C960E8" w:rsidDel="0009134B">
          <w:rPr>
            <w:rStyle w:val="Hyperlink"/>
            <w:rFonts w:eastAsia="Cambria"/>
          </w:rPr>
          <w:delText>e</w:delText>
        </w:r>
        <w:r w:rsidRPr="00C960E8" w:rsidDel="0009134B">
          <w:rPr>
            <w:rStyle w:val="Hyperlink"/>
            <w:rFonts w:eastAsia="Cambria"/>
            <w:spacing w:val="2"/>
          </w:rPr>
          <w:delText xml:space="preserve"> </w:delText>
        </w:r>
        <w:r w:rsidRPr="00C960E8" w:rsidDel="0009134B">
          <w:rPr>
            <w:rStyle w:val="Hyperlink"/>
            <w:rFonts w:eastAsia="Cambria"/>
          </w:rPr>
          <w:delText>Vir</w:delText>
        </w:r>
        <w:r w:rsidRPr="00C960E8" w:rsidDel="0009134B">
          <w:rPr>
            <w:rStyle w:val="Hyperlink"/>
            <w:rFonts w:eastAsia="Cambria"/>
            <w:spacing w:val="-2"/>
          </w:rPr>
          <w:delText>t</w:delText>
        </w:r>
        <w:r w:rsidRPr="00C960E8" w:rsidDel="0009134B">
          <w:rPr>
            <w:rStyle w:val="Hyperlink"/>
            <w:rFonts w:eastAsia="Cambria"/>
          </w:rPr>
          <w:delText>u</w:delText>
        </w:r>
        <w:r w:rsidRPr="00C960E8" w:rsidDel="0009134B">
          <w:rPr>
            <w:rStyle w:val="Hyperlink"/>
            <w:rFonts w:eastAsia="Cambria"/>
            <w:spacing w:val="1"/>
          </w:rPr>
          <w:delText>a</w:delText>
        </w:r>
        <w:r w:rsidRPr="00C960E8" w:rsidDel="0009134B">
          <w:rPr>
            <w:rStyle w:val="Hyperlink"/>
            <w:rFonts w:eastAsia="Cambria"/>
          </w:rPr>
          <w:delText xml:space="preserve">l </w:delText>
        </w:r>
        <w:r w:rsidRPr="00C960E8" w:rsidDel="0009134B">
          <w:rPr>
            <w:rStyle w:val="Hyperlink"/>
            <w:rFonts w:eastAsia="Cambria"/>
            <w:spacing w:val="-3"/>
          </w:rPr>
          <w:delText>D</w:delText>
        </w:r>
        <w:r w:rsidRPr="00C960E8" w:rsidDel="0009134B">
          <w:rPr>
            <w:rStyle w:val="Hyperlink"/>
            <w:rFonts w:eastAsia="Cambria"/>
          </w:rPr>
          <w:delText>i</w:delText>
        </w:r>
        <w:r w:rsidRPr="00C960E8" w:rsidDel="0009134B">
          <w:rPr>
            <w:rStyle w:val="Hyperlink"/>
            <w:rFonts w:eastAsia="Cambria"/>
            <w:spacing w:val="1"/>
          </w:rPr>
          <w:delText>s</w:delText>
        </w:r>
        <w:r w:rsidRPr="00C960E8" w:rsidDel="0009134B">
          <w:rPr>
            <w:rStyle w:val="Hyperlink"/>
            <w:rFonts w:eastAsia="Cambria"/>
          </w:rPr>
          <w:delText>k</w:delText>
        </w:r>
        <w:r w:rsidDel="0009134B">
          <w:rPr>
            <w:webHidden/>
          </w:rPr>
          <w:tab/>
        </w:r>
        <w:r w:rsidDel="0009134B">
          <w:rPr>
            <w:b w:val="0"/>
            <w:bCs w:val="0"/>
            <w:webHidden/>
          </w:rPr>
          <w:fldChar w:fldCharType="begin"/>
        </w:r>
        <w:r w:rsidDel="0009134B">
          <w:rPr>
            <w:webHidden/>
          </w:rPr>
          <w:delInstrText xml:space="preserve"> PAGEREF _Toc54253501 \h </w:delInstrText>
        </w:r>
        <w:r w:rsidDel="0009134B">
          <w:rPr>
            <w:b w:val="0"/>
            <w:bCs w:val="0"/>
            <w:webHidden/>
          </w:rPr>
        </w:r>
        <w:r w:rsidDel="0009134B">
          <w:rPr>
            <w:b w:val="0"/>
            <w:bCs w:val="0"/>
            <w:webHidden/>
          </w:rPr>
          <w:fldChar w:fldCharType="separate"/>
        </w:r>
        <w:r w:rsidDel="0009134B">
          <w:rPr>
            <w:webHidden/>
          </w:rPr>
          <w:delText>10</w:delText>
        </w:r>
        <w:r w:rsidDel="0009134B">
          <w:rPr>
            <w:b w:val="0"/>
            <w:bCs w:val="0"/>
            <w:webHidden/>
          </w:rPr>
          <w:fldChar w:fldCharType="end"/>
        </w:r>
        <w:r w:rsidRPr="00C960E8" w:rsidDel="0009134B">
          <w:rPr>
            <w:rStyle w:val="Hyperlink"/>
            <w:b w:val="0"/>
            <w:bCs w:val="0"/>
          </w:rPr>
          <w:fldChar w:fldCharType="end"/>
        </w:r>
      </w:del>
    </w:p>
    <w:p w14:paraId="0AD96609" w14:textId="2DA116DC" w:rsidR="00EC20FA" w:rsidDel="0009134B" w:rsidRDefault="00EC20FA">
      <w:pPr>
        <w:pStyle w:val="TOC2"/>
        <w:rPr>
          <w:del w:id="119" w:author="Ackerman, Peter" w:date="2020-11-16T09:46:00Z"/>
          <w:rFonts w:asciiTheme="minorHAnsi" w:eastAsiaTheme="minorEastAsia" w:hAnsiTheme="minorHAnsi" w:cstheme="minorBidi"/>
          <w:sz w:val="22"/>
          <w:szCs w:val="22"/>
        </w:rPr>
      </w:pPr>
      <w:del w:id="120" w:author="Ackerman, Peter" w:date="2020-11-16T09:46:00Z">
        <w:r w:rsidRPr="00C960E8" w:rsidDel="0009134B">
          <w:rPr>
            <w:rStyle w:val="Hyperlink"/>
          </w:rPr>
          <w:fldChar w:fldCharType="begin"/>
        </w:r>
        <w:r w:rsidRPr="00C960E8" w:rsidDel="0009134B">
          <w:rPr>
            <w:rStyle w:val="Hyperlink"/>
          </w:rPr>
          <w:delInstrText xml:space="preserve"> </w:delInstrText>
        </w:r>
        <w:r w:rsidDel="0009134B">
          <w:delInstrText>HYPERLINK \l "_Toc54253502"</w:delInstrText>
        </w:r>
        <w:r w:rsidRPr="00C960E8" w:rsidDel="0009134B">
          <w:rPr>
            <w:rStyle w:val="Hyperlink"/>
          </w:rPr>
          <w:delInstrText xml:space="preserve"> </w:delInstrText>
        </w:r>
        <w:r w:rsidRPr="00C960E8" w:rsidDel="0009134B">
          <w:rPr>
            <w:rStyle w:val="Hyperlink"/>
          </w:rPr>
          <w:fldChar w:fldCharType="separate"/>
        </w:r>
      </w:del>
      <w:ins w:id="121" w:author="Ackerman, Peter" w:date="2020-11-16T09:48:00Z">
        <w:r w:rsidR="0009134B">
          <w:rPr>
            <w:rStyle w:val="Hyperlink"/>
            <w:b/>
            <w:bCs/>
          </w:rPr>
          <w:t>Error! Hyperlink reference not valid.</w:t>
        </w:r>
      </w:ins>
      <w:del w:id="122" w:author="Ackerman, Peter" w:date="2020-11-16T09:46:00Z">
        <w:r w:rsidRPr="00C960E8" w:rsidDel="0009134B">
          <w:rPr>
            <w:rStyle w:val="Hyperlink"/>
            <w:rFonts w:eastAsia="Cambria"/>
          </w:rPr>
          <w:delText>4.1</w:delText>
        </w:r>
        <w:r w:rsidDel="0009134B">
          <w:rPr>
            <w:rFonts w:asciiTheme="minorHAnsi" w:eastAsiaTheme="minorEastAsia" w:hAnsiTheme="minorHAnsi" w:cstheme="minorBidi"/>
            <w:sz w:val="22"/>
            <w:szCs w:val="22"/>
          </w:rPr>
          <w:tab/>
        </w:r>
        <w:r w:rsidRPr="00C960E8" w:rsidDel="0009134B">
          <w:rPr>
            <w:rStyle w:val="Hyperlink"/>
            <w:rFonts w:eastAsia="Cambria"/>
            <w:spacing w:val="-1"/>
          </w:rPr>
          <w:delText>RA</w:delText>
        </w:r>
        <w:r w:rsidRPr="00C960E8" w:rsidDel="0009134B">
          <w:rPr>
            <w:rStyle w:val="Hyperlink"/>
            <w:rFonts w:eastAsia="Cambria"/>
            <w:spacing w:val="3"/>
          </w:rPr>
          <w:delText>I</w:delText>
        </w:r>
        <w:r w:rsidRPr="00C960E8" w:rsidDel="0009134B">
          <w:rPr>
            <w:rStyle w:val="Hyperlink"/>
            <w:rFonts w:eastAsia="Cambria"/>
          </w:rPr>
          <w:delText>DX</w:delText>
        </w:r>
        <w:r w:rsidRPr="00C960E8" w:rsidDel="0009134B">
          <w:rPr>
            <w:rStyle w:val="Hyperlink"/>
            <w:rFonts w:eastAsia="Cambria"/>
            <w:spacing w:val="1"/>
          </w:rPr>
          <w:delText>p</w:delText>
        </w:r>
        <w:r w:rsidRPr="00C960E8" w:rsidDel="0009134B">
          <w:rPr>
            <w:rStyle w:val="Hyperlink"/>
            <w:rFonts w:eastAsia="Cambria"/>
            <w:spacing w:val="-1"/>
          </w:rPr>
          <w:delText>e</w:delText>
        </w:r>
        <w:r w:rsidRPr="00C960E8" w:rsidDel="0009134B">
          <w:rPr>
            <w:rStyle w:val="Hyperlink"/>
            <w:rFonts w:eastAsia="Cambria"/>
          </w:rPr>
          <w:delText>rt2</w:delText>
        </w:r>
        <w:r w:rsidRPr="00C960E8" w:rsidDel="0009134B">
          <w:rPr>
            <w:rStyle w:val="Hyperlink"/>
            <w:rFonts w:eastAsia="Cambria"/>
            <w:spacing w:val="-14"/>
          </w:rPr>
          <w:delText xml:space="preserve"> </w:delText>
        </w:r>
        <w:r w:rsidRPr="00C960E8" w:rsidDel="0009134B">
          <w:rPr>
            <w:rStyle w:val="Hyperlink"/>
            <w:rFonts w:eastAsia="Cambria"/>
            <w:spacing w:val="3"/>
          </w:rPr>
          <w:delText>C</w:delText>
        </w:r>
        <w:r w:rsidRPr="00C960E8" w:rsidDel="0009134B">
          <w:rPr>
            <w:rStyle w:val="Hyperlink"/>
            <w:rFonts w:eastAsia="Cambria"/>
            <w:spacing w:val="1"/>
          </w:rPr>
          <w:delText>o</w:delText>
        </w:r>
        <w:r w:rsidRPr="00C960E8" w:rsidDel="0009134B">
          <w:rPr>
            <w:rStyle w:val="Hyperlink"/>
            <w:rFonts w:eastAsia="Cambria"/>
          </w:rPr>
          <w:delText>n</w:delText>
        </w:r>
        <w:r w:rsidRPr="00C960E8" w:rsidDel="0009134B">
          <w:rPr>
            <w:rStyle w:val="Hyperlink"/>
            <w:rFonts w:eastAsia="Cambria"/>
            <w:spacing w:val="-1"/>
          </w:rPr>
          <w:delText>f</w:delText>
        </w:r>
        <w:r w:rsidRPr="00C960E8" w:rsidDel="0009134B">
          <w:rPr>
            <w:rStyle w:val="Hyperlink"/>
            <w:rFonts w:eastAsia="Cambria"/>
          </w:rPr>
          <w:delText>i</w:delText>
        </w:r>
        <w:r w:rsidRPr="00C960E8" w:rsidDel="0009134B">
          <w:rPr>
            <w:rStyle w:val="Hyperlink"/>
            <w:rFonts w:eastAsia="Cambria"/>
            <w:spacing w:val="2"/>
          </w:rPr>
          <w:delText>g</w:delText>
        </w:r>
        <w:r w:rsidRPr="00C960E8" w:rsidDel="0009134B">
          <w:rPr>
            <w:rStyle w:val="Hyperlink"/>
            <w:rFonts w:eastAsia="Cambria"/>
            <w:spacing w:val="1"/>
          </w:rPr>
          <w:delText>u</w:delText>
        </w:r>
        <w:r w:rsidRPr="00C960E8" w:rsidDel="0009134B">
          <w:rPr>
            <w:rStyle w:val="Hyperlink"/>
            <w:rFonts w:eastAsia="Cambria"/>
          </w:rPr>
          <w:delText>r</w:delText>
        </w:r>
        <w:r w:rsidRPr="00C960E8" w:rsidDel="0009134B">
          <w:rPr>
            <w:rStyle w:val="Hyperlink"/>
            <w:rFonts w:eastAsia="Cambria"/>
            <w:spacing w:val="1"/>
          </w:rPr>
          <w:delText>a</w:delText>
        </w:r>
        <w:r w:rsidRPr="00C960E8" w:rsidDel="0009134B">
          <w:rPr>
            <w:rStyle w:val="Hyperlink"/>
            <w:rFonts w:eastAsia="Cambria"/>
            <w:spacing w:val="-1"/>
          </w:rPr>
          <w:delText>t</w:delText>
        </w:r>
        <w:r w:rsidRPr="00C960E8" w:rsidDel="0009134B">
          <w:rPr>
            <w:rStyle w:val="Hyperlink"/>
            <w:rFonts w:eastAsia="Cambria"/>
          </w:rPr>
          <w:delText>i</w:delText>
        </w:r>
        <w:r w:rsidRPr="00C960E8" w:rsidDel="0009134B">
          <w:rPr>
            <w:rStyle w:val="Hyperlink"/>
            <w:rFonts w:eastAsia="Cambria"/>
            <w:spacing w:val="1"/>
          </w:rPr>
          <w:delText>o</w:delText>
        </w:r>
        <w:r w:rsidRPr="00C960E8" w:rsidDel="0009134B">
          <w:rPr>
            <w:rStyle w:val="Hyperlink"/>
            <w:rFonts w:eastAsia="Cambria"/>
          </w:rPr>
          <w:delText>n</w:delText>
        </w:r>
        <w:r w:rsidRPr="00C960E8" w:rsidDel="0009134B">
          <w:rPr>
            <w:rStyle w:val="Hyperlink"/>
            <w:rFonts w:eastAsia="Cambria"/>
            <w:spacing w:val="-17"/>
          </w:rPr>
          <w:delText xml:space="preserve"> </w:delText>
        </w:r>
        <w:r w:rsidRPr="00C960E8" w:rsidDel="0009134B">
          <w:rPr>
            <w:rStyle w:val="Hyperlink"/>
            <w:rFonts w:eastAsia="Cambria"/>
          </w:rPr>
          <w:delText>U</w:delText>
        </w:r>
        <w:r w:rsidRPr="00C960E8" w:rsidDel="0009134B">
          <w:rPr>
            <w:rStyle w:val="Hyperlink"/>
            <w:rFonts w:eastAsia="Cambria"/>
            <w:spacing w:val="-1"/>
          </w:rPr>
          <w:delText>t</w:delText>
        </w:r>
        <w:r w:rsidRPr="00C960E8" w:rsidDel="0009134B">
          <w:rPr>
            <w:rStyle w:val="Hyperlink"/>
            <w:rFonts w:eastAsia="Cambria"/>
            <w:spacing w:val="2"/>
          </w:rPr>
          <w:delText>i</w:delText>
        </w:r>
        <w:r w:rsidRPr="00C960E8" w:rsidDel="0009134B">
          <w:rPr>
            <w:rStyle w:val="Hyperlink"/>
            <w:rFonts w:eastAsia="Cambria"/>
          </w:rPr>
          <w:delText>li</w:delText>
        </w:r>
        <w:r w:rsidRPr="00C960E8" w:rsidDel="0009134B">
          <w:rPr>
            <w:rStyle w:val="Hyperlink"/>
            <w:rFonts w:eastAsia="Cambria"/>
            <w:spacing w:val="1"/>
          </w:rPr>
          <w:delText>t</w:delText>
        </w:r>
        <w:r w:rsidRPr="00C960E8" w:rsidDel="0009134B">
          <w:rPr>
            <w:rStyle w:val="Hyperlink"/>
            <w:rFonts w:eastAsia="Cambria"/>
          </w:rPr>
          <w:delText>y</w:delText>
        </w:r>
        <w:r w:rsidRPr="00C960E8" w:rsidDel="0009134B">
          <w:rPr>
            <w:rStyle w:val="Hyperlink"/>
            <w:rFonts w:eastAsia="Cambria"/>
            <w:spacing w:val="-4"/>
          </w:rPr>
          <w:delText xml:space="preserve"> </w:delText>
        </w:r>
        <w:r w:rsidRPr="00C960E8" w:rsidDel="0009134B">
          <w:rPr>
            <w:rStyle w:val="Hyperlink"/>
            <w:rFonts w:eastAsia="Cambria"/>
          </w:rPr>
          <w:delText>(HII</w:delText>
        </w:r>
        <w:r w:rsidRPr="00C960E8" w:rsidDel="0009134B">
          <w:rPr>
            <w:rStyle w:val="Hyperlink"/>
            <w:rFonts w:eastAsia="Cambria"/>
            <w:spacing w:val="-2"/>
          </w:rPr>
          <w:delText xml:space="preserve"> </w:delText>
        </w:r>
        <w:r w:rsidRPr="00C960E8" w:rsidDel="0009134B">
          <w:rPr>
            <w:rStyle w:val="Hyperlink"/>
            <w:rFonts w:eastAsia="Cambria"/>
            <w:spacing w:val="1"/>
          </w:rPr>
          <w:delText>M</w:delText>
        </w:r>
        <w:r w:rsidRPr="00C960E8" w:rsidDel="0009134B">
          <w:rPr>
            <w:rStyle w:val="Hyperlink"/>
            <w:rFonts w:eastAsia="Cambria"/>
            <w:spacing w:val="-1"/>
          </w:rPr>
          <w:delText>o</w:delText>
        </w:r>
        <w:r w:rsidRPr="00C960E8" w:rsidDel="0009134B">
          <w:rPr>
            <w:rStyle w:val="Hyperlink"/>
            <w:rFonts w:eastAsia="Cambria"/>
            <w:spacing w:val="1"/>
          </w:rPr>
          <w:delText>de</w:delText>
        </w:r>
        <w:r w:rsidRPr="00C960E8" w:rsidDel="0009134B">
          <w:rPr>
            <w:rStyle w:val="Hyperlink"/>
            <w:rFonts w:eastAsia="Cambria"/>
          </w:rPr>
          <w:delText>) For the AMD Ryzen™ SP3-Series Processor</w:delText>
        </w:r>
        <w:r w:rsidDel="0009134B">
          <w:rPr>
            <w:webHidden/>
          </w:rPr>
          <w:tab/>
        </w:r>
        <w:r w:rsidDel="0009134B">
          <w:rPr>
            <w:webHidden/>
          </w:rPr>
          <w:fldChar w:fldCharType="begin"/>
        </w:r>
        <w:r w:rsidDel="0009134B">
          <w:rPr>
            <w:webHidden/>
          </w:rPr>
          <w:delInstrText xml:space="preserve"> PAGEREF _Toc54253502 \h </w:delInstrText>
        </w:r>
        <w:r w:rsidDel="0009134B">
          <w:rPr>
            <w:webHidden/>
          </w:rPr>
        </w:r>
        <w:r w:rsidDel="0009134B">
          <w:rPr>
            <w:webHidden/>
          </w:rPr>
          <w:fldChar w:fldCharType="separate"/>
        </w:r>
        <w:r w:rsidDel="0009134B">
          <w:rPr>
            <w:webHidden/>
          </w:rPr>
          <w:delText>10</w:delText>
        </w:r>
        <w:r w:rsidDel="0009134B">
          <w:rPr>
            <w:webHidden/>
          </w:rPr>
          <w:fldChar w:fldCharType="end"/>
        </w:r>
        <w:r w:rsidRPr="00C960E8" w:rsidDel="0009134B">
          <w:rPr>
            <w:rStyle w:val="Hyperlink"/>
          </w:rPr>
          <w:fldChar w:fldCharType="end"/>
        </w:r>
      </w:del>
    </w:p>
    <w:p w14:paraId="512C266F" w14:textId="6E267034" w:rsidR="00EC20FA" w:rsidDel="0009134B" w:rsidRDefault="00EC20FA">
      <w:pPr>
        <w:pStyle w:val="TOC2"/>
        <w:rPr>
          <w:del w:id="123" w:author="Ackerman, Peter" w:date="2020-11-16T09:46:00Z"/>
          <w:rFonts w:asciiTheme="minorHAnsi" w:eastAsiaTheme="minorEastAsia" w:hAnsiTheme="minorHAnsi" w:cstheme="minorBidi"/>
          <w:sz w:val="22"/>
          <w:szCs w:val="22"/>
        </w:rPr>
      </w:pPr>
      <w:del w:id="124" w:author="Ackerman, Peter" w:date="2020-11-16T09:46:00Z">
        <w:r w:rsidRPr="00C960E8" w:rsidDel="0009134B">
          <w:rPr>
            <w:rStyle w:val="Hyperlink"/>
          </w:rPr>
          <w:fldChar w:fldCharType="begin"/>
        </w:r>
        <w:r w:rsidRPr="00C960E8" w:rsidDel="0009134B">
          <w:rPr>
            <w:rStyle w:val="Hyperlink"/>
          </w:rPr>
          <w:delInstrText xml:space="preserve"> </w:delInstrText>
        </w:r>
        <w:r w:rsidDel="0009134B">
          <w:delInstrText>HYPERLINK \l "_Toc54253503"</w:delInstrText>
        </w:r>
        <w:r w:rsidRPr="00C960E8" w:rsidDel="0009134B">
          <w:rPr>
            <w:rStyle w:val="Hyperlink"/>
          </w:rPr>
          <w:delInstrText xml:space="preserve"> </w:delInstrText>
        </w:r>
        <w:r w:rsidRPr="00C960E8" w:rsidDel="0009134B">
          <w:rPr>
            <w:rStyle w:val="Hyperlink"/>
          </w:rPr>
          <w:fldChar w:fldCharType="separate"/>
        </w:r>
      </w:del>
      <w:ins w:id="125" w:author="Ackerman, Peter" w:date="2020-11-16T09:48:00Z">
        <w:r w:rsidR="0009134B">
          <w:rPr>
            <w:rStyle w:val="Hyperlink"/>
            <w:b/>
            <w:bCs/>
          </w:rPr>
          <w:t>Error! Hyperlink reference not valid.</w:t>
        </w:r>
      </w:ins>
      <w:del w:id="126" w:author="Ackerman, Peter" w:date="2020-11-16T09:46:00Z">
        <w:r w:rsidRPr="00C960E8" w:rsidDel="0009134B">
          <w:rPr>
            <w:rStyle w:val="Hyperlink"/>
            <w:rFonts w:eastAsia="Cambria"/>
          </w:rPr>
          <w:delText>4.2</w:delText>
        </w:r>
        <w:r w:rsidDel="0009134B">
          <w:rPr>
            <w:rFonts w:asciiTheme="minorHAnsi" w:eastAsiaTheme="minorEastAsia" w:hAnsiTheme="minorHAnsi" w:cstheme="minorBidi"/>
            <w:sz w:val="22"/>
            <w:szCs w:val="22"/>
          </w:rPr>
          <w:tab/>
        </w:r>
        <w:r w:rsidRPr="00C960E8" w:rsidDel="0009134B">
          <w:rPr>
            <w:rStyle w:val="Hyperlink"/>
            <w:rFonts w:eastAsia="Cambria"/>
          </w:rPr>
          <w:delText>U</w:delText>
        </w:r>
        <w:r w:rsidRPr="00C960E8" w:rsidDel="0009134B">
          <w:rPr>
            <w:rStyle w:val="Hyperlink"/>
            <w:rFonts w:eastAsia="Cambria"/>
            <w:spacing w:val="-1"/>
          </w:rPr>
          <w:delText>E</w:delText>
        </w:r>
        <w:r w:rsidRPr="00C960E8" w:rsidDel="0009134B">
          <w:rPr>
            <w:rStyle w:val="Hyperlink"/>
            <w:rFonts w:eastAsia="Cambria"/>
            <w:spacing w:val="1"/>
          </w:rPr>
          <w:delText>F</w:delText>
        </w:r>
        <w:r w:rsidRPr="00C960E8" w:rsidDel="0009134B">
          <w:rPr>
            <w:rStyle w:val="Hyperlink"/>
            <w:rFonts w:eastAsia="Cambria"/>
          </w:rPr>
          <w:delText>I</w:delText>
        </w:r>
        <w:r w:rsidRPr="00C960E8" w:rsidDel="0009134B">
          <w:rPr>
            <w:rStyle w:val="Hyperlink"/>
            <w:rFonts w:eastAsia="Cambria"/>
            <w:spacing w:val="-5"/>
          </w:rPr>
          <w:delText xml:space="preserve"> </w:delText>
        </w:r>
        <w:r w:rsidRPr="00C960E8" w:rsidDel="0009134B">
          <w:rPr>
            <w:rStyle w:val="Hyperlink"/>
            <w:rFonts w:eastAsia="Cambria"/>
            <w:spacing w:val="1"/>
          </w:rPr>
          <w:delText>M</w:delText>
        </w:r>
        <w:r w:rsidRPr="00C960E8" w:rsidDel="0009134B">
          <w:rPr>
            <w:rStyle w:val="Hyperlink"/>
            <w:rFonts w:eastAsia="Cambria"/>
            <w:spacing w:val="-1"/>
          </w:rPr>
          <w:delText>o</w:delText>
        </w:r>
        <w:r w:rsidRPr="00C960E8" w:rsidDel="0009134B">
          <w:rPr>
            <w:rStyle w:val="Hyperlink"/>
            <w:rFonts w:eastAsia="Cambria"/>
            <w:spacing w:val="1"/>
          </w:rPr>
          <w:delText>d</w:delText>
        </w:r>
        <w:r w:rsidRPr="00C960E8" w:rsidDel="0009134B">
          <w:rPr>
            <w:rStyle w:val="Hyperlink"/>
            <w:rFonts w:eastAsia="Cambria"/>
          </w:rPr>
          <w:delText>e</w:delText>
        </w:r>
        <w:r w:rsidDel="0009134B">
          <w:rPr>
            <w:webHidden/>
          </w:rPr>
          <w:tab/>
        </w:r>
        <w:r w:rsidDel="0009134B">
          <w:rPr>
            <w:webHidden/>
          </w:rPr>
          <w:fldChar w:fldCharType="begin"/>
        </w:r>
        <w:r w:rsidDel="0009134B">
          <w:rPr>
            <w:webHidden/>
          </w:rPr>
          <w:delInstrText xml:space="preserve"> PAGEREF _Toc54253503 \h </w:delInstrText>
        </w:r>
        <w:r w:rsidDel="0009134B">
          <w:rPr>
            <w:webHidden/>
          </w:rPr>
        </w:r>
        <w:r w:rsidDel="0009134B">
          <w:rPr>
            <w:webHidden/>
          </w:rPr>
          <w:fldChar w:fldCharType="separate"/>
        </w:r>
        <w:r w:rsidDel="0009134B">
          <w:rPr>
            <w:webHidden/>
          </w:rPr>
          <w:delText>11</w:delText>
        </w:r>
        <w:r w:rsidDel="0009134B">
          <w:rPr>
            <w:webHidden/>
          </w:rPr>
          <w:fldChar w:fldCharType="end"/>
        </w:r>
        <w:r w:rsidRPr="00C960E8" w:rsidDel="0009134B">
          <w:rPr>
            <w:rStyle w:val="Hyperlink"/>
          </w:rPr>
          <w:fldChar w:fldCharType="end"/>
        </w:r>
      </w:del>
    </w:p>
    <w:p w14:paraId="25CB4EE3" w14:textId="752DD2FF" w:rsidR="00EC20FA" w:rsidDel="0009134B" w:rsidRDefault="00EC20FA">
      <w:pPr>
        <w:pStyle w:val="TOC1"/>
        <w:rPr>
          <w:del w:id="127" w:author="Ackerman, Peter" w:date="2020-11-16T09:46:00Z"/>
          <w:rFonts w:asciiTheme="minorHAnsi" w:eastAsiaTheme="minorEastAsia" w:hAnsiTheme="minorHAnsi" w:cstheme="minorBidi"/>
          <w:b w:val="0"/>
          <w:bCs w:val="0"/>
          <w:sz w:val="22"/>
          <w:szCs w:val="22"/>
        </w:rPr>
      </w:pPr>
      <w:del w:id="128" w:author="Ackerman, Peter" w:date="2020-11-16T09:46:00Z">
        <w:r w:rsidRPr="00C960E8" w:rsidDel="0009134B">
          <w:rPr>
            <w:rStyle w:val="Hyperlink"/>
            <w:b w:val="0"/>
            <w:bCs w:val="0"/>
          </w:rPr>
          <w:fldChar w:fldCharType="begin"/>
        </w:r>
        <w:r w:rsidRPr="00C960E8" w:rsidDel="0009134B">
          <w:rPr>
            <w:rStyle w:val="Hyperlink"/>
          </w:rPr>
          <w:delInstrText xml:space="preserve"> </w:delInstrText>
        </w:r>
        <w:r w:rsidDel="0009134B">
          <w:delInstrText>HYPERLINK \l "_Toc54253504"</w:delInstrText>
        </w:r>
        <w:r w:rsidRPr="00C960E8" w:rsidDel="0009134B">
          <w:rPr>
            <w:rStyle w:val="Hyperlink"/>
          </w:rPr>
          <w:delInstrText xml:space="preserve"> </w:delInstrText>
        </w:r>
        <w:r w:rsidRPr="00C960E8" w:rsidDel="0009134B">
          <w:rPr>
            <w:rStyle w:val="Hyperlink"/>
            <w:b w:val="0"/>
            <w:bCs w:val="0"/>
          </w:rPr>
          <w:fldChar w:fldCharType="separate"/>
        </w:r>
      </w:del>
      <w:ins w:id="129" w:author="Ackerman, Peter" w:date="2020-11-16T09:48:00Z">
        <w:r w:rsidR="0009134B">
          <w:rPr>
            <w:rStyle w:val="Hyperlink"/>
            <w:b w:val="0"/>
            <w:bCs w:val="0"/>
          </w:rPr>
          <w:t>Error! Hyperlink reference not valid.</w:t>
        </w:r>
      </w:ins>
      <w:del w:id="130" w:author="Ackerman, Peter" w:date="2020-11-16T09:46:00Z">
        <w:r w:rsidRPr="00C960E8" w:rsidDel="0009134B">
          <w:rPr>
            <w:rStyle w:val="Hyperlink"/>
          </w:rPr>
          <w:delText>Chapter 5</w:delText>
        </w:r>
        <w:r w:rsidDel="0009134B">
          <w:rPr>
            <w:rFonts w:asciiTheme="minorHAnsi" w:eastAsiaTheme="minorEastAsia" w:hAnsiTheme="minorHAnsi" w:cstheme="minorBidi"/>
            <w:b w:val="0"/>
            <w:bCs w:val="0"/>
            <w:sz w:val="22"/>
            <w:szCs w:val="22"/>
          </w:rPr>
          <w:tab/>
        </w:r>
        <w:r w:rsidRPr="00C960E8" w:rsidDel="0009134B">
          <w:rPr>
            <w:rStyle w:val="Hyperlink"/>
          </w:rPr>
          <w:delText>Install the AMD RAID Drivers During a RHEL Linux Installation</w:delText>
        </w:r>
        <w:r w:rsidDel="0009134B">
          <w:rPr>
            <w:webHidden/>
          </w:rPr>
          <w:tab/>
        </w:r>
        <w:r w:rsidDel="0009134B">
          <w:rPr>
            <w:b w:val="0"/>
            <w:bCs w:val="0"/>
            <w:webHidden/>
          </w:rPr>
          <w:fldChar w:fldCharType="begin"/>
        </w:r>
        <w:r w:rsidDel="0009134B">
          <w:rPr>
            <w:webHidden/>
          </w:rPr>
          <w:delInstrText xml:space="preserve"> PAGEREF _Toc54253504 \h </w:delInstrText>
        </w:r>
        <w:r w:rsidDel="0009134B">
          <w:rPr>
            <w:b w:val="0"/>
            <w:bCs w:val="0"/>
            <w:webHidden/>
          </w:rPr>
        </w:r>
        <w:r w:rsidDel="0009134B">
          <w:rPr>
            <w:b w:val="0"/>
            <w:bCs w:val="0"/>
            <w:webHidden/>
          </w:rPr>
          <w:fldChar w:fldCharType="separate"/>
        </w:r>
        <w:r w:rsidDel="0009134B">
          <w:rPr>
            <w:webHidden/>
          </w:rPr>
          <w:delText>12</w:delText>
        </w:r>
        <w:r w:rsidDel="0009134B">
          <w:rPr>
            <w:b w:val="0"/>
            <w:bCs w:val="0"/>
            <w:webHidden/>
          </w:rPr>
          <w:fldChar w:fldCharType="end"/>
        </w:r>
        <w:r w:rsidRPr="00C960E8" w:rsidDel="0009134B">
          <w:rPr>
            <w:rStyle w:val="Hyperlink"/>
            <w:b w:val="0"/>
            <w:bCs w:val="0"/>
          </w:rPr>
          <w:fldChar w:fldCharType="end"/>
        </w:r>
      </w:del>
    </w:p>
    <w:p w14:paraId="039E16C9" w14:textId="18A7771A" w:rsidR="00EC20FA" w:rsidDel="0009134B" w:rsidRDefault="00EC20FA">
      <w:pPr>
        <w:pStyle w:val="TOC3"/>
        <w:rPr>
          <w:del w:id="131" w:author="Ackerman, Peter" w:date="2020-11-16T09:46:00Z"/>
          <w:rFonts w:asciiTheme="minorHAnsi" w:eastAsiaTheme="minorEastAsia" w:hAnsiTheme="minorHAnsi" w:cstheme="minorBidi"/>
          <w:iCs w:val="0"/>
          <w:sz w:val="22"/>
          <w:szCs w:val="22"/>
        </w:rPr>
      </w:pPr>
      <w:del w:id="132" w:author="Ackerman, Peter" w:date="2020-11-16T09:46:00Z">
        <w:r w:rsidRPr="00C960E8" w:rsidDel="0009134B">
          <w:rPr>
            <w:rStyle w:val="Hyperlink"/>
            <w:iCs w:val="0"/>
          </w:rPr>
          <w:fldChar w:fldCharType="begin"/>
        </w:r>
        <w:r w:rsidRPr="00C960E8" w:rsidDel="0009134B">
          <w:rPr>
            <w:rStyle w:val="Hyperlink"/>
          </w:rPr>
          <w:delInstrText xml:space="preserve"> </w:delInstrText>
        </w:r>
        <w:r w:rsidDel="0009134B">
          <w:delInstrText>HYPERLINK \l "_Toc54253505"</w:delInstrText>
        </w:r>
        <w:r w:rsidRPr="00C960E8" w:rsidDel="0009134B">
          <w:rPr>
            <w:rStyle w:val="Hyperlink"/>
          </w:rPr>
          <w:delInstrText xml:space="preserve"> </w:delInstrText>
        </w:r>
        <w:r w:rsidRPr="00C960E8" w:rsidDel="0009134B">
          <w:rPr>
            <w:rStyle w:val="Hyperlink"/>
            <w:iCs w:val="0"/>
          </w:rPr>
          <w:fldChar w:fldCharType="separate"/>
        </w:r>
      </w:del>
      <w:ins w:id="133" w:author="Ackerman, Peter" w:date="2020-11-16T09:48:00Z">
        <w:r w:rsidR="0009134B">
          <w:rPr>
            <w:rStyle w:val="Hyperlink"/>
            <w:b/>
            <w:bCs/>
          </w:rPr>
          <w:t>Error! Hyperlink reference not valid.</w:t>
        </w:r>
      </w:ins>
      <w:del w:id="134" w:author="Ackerman, Peter" w:date="2020-11-16T09:46:00Z">
        <w:r w:rsidRPr="00C960E8" w:rsidDel="0009134B">
          <w:rPr>
            <w:rStyle w:val="Hyperlink"/>
          </w:rPr>
          <w:delText>5.1.1</w:delText>
        </w:r>
        <w:r w:rsidDel="0009134B">
          <w:rPr>
            <w:rFonts w:asciiTheme="minorHAnsi" w:eastAsiaTheme="minorEastAsia" w:hAnsiTheme="minorHAnsi" w:cstheme="minorBidi"/>
            <w:iCs w:val="0"/>
            <w:sz w:val="22"/>
            <w:szCs w:val="22"/>
          </w:rPr>
          <w:tab/>
        </w:r>
        <w:r w:rsidRPr="00C960E8" w:rsidDel="0009134B">
          <w:rPr>
            <w:rStyle w:val="Hyperlink"/>
          </w:rPr>
          <w:delText>Secure Boot Enablement</w:delText>
        </w:r>
        <w:r w:rsidDel="0009134B">
          <w:rPr>
            <w:webHidden/>
          </w:rPr>
          <w:tab/>
        </w:r>
        <w:r w:rsidDel="0009134B">
          <w:rPr>
            <w:iCs w:val="0"/>
            <w:webHidden/>
          </w:rPr>
          <w:fldChar w:fldCharType="begin"/>
        </w:r>
        <w:r w:rsidDel="0009134B">
          <w:rPr>
            <w:webHidden/>
          </w:rPr>
          <w:delInstrText xml:space="preserve"> PAGEREF _Toc54253505 \h </w:delInstrText>
        </w:r>
        <w:r w:rsidDel="0009134B">
          <w:rPr>
            <w:iCs w:val="0"/>
            <w:webHidden/>
          </w:rPr>
        </w:r>
        <w:r w:rsidDel="0009134B">
          <w:rPr>
            <w:iCs w:val="0"/>
            <w:webHidden/>
          </w:rPr>
          <w:fldChar w:fldCharType="separate"/>
        </w:r>
        <w:r w:rsidDel="0009134B">
          <w:rPr>
            <w:webHidden/>
          </w:rPr>
          <w:delText>12</w:delText>
        </w:r>
        <w:r w:rsidDel="0009134B">
          <w:rPr>
            <w:iCs w:val="0"/>
            <w:webHidden/>
          </w:rPr>
          <w:fldChar w:fldCharType="end"/>
        </w:r>
        <w:r w:rsidRPr="00C960E8" w:rsidDel="0009134B">
          <w:rPr>
            <w:rStyle w:val="Hyperlink"/>
            <w:iCs w:val="0"/>
          </w:rPr>
          <w:fldChar w:fldCharType="end"/>
        </w:r>
      </w:del>
    </w:p>
    <w:p w14:paraId="62DCD8F6" w14:textId="2E6F52C9" w:rsidR="00EC20FA" w:rsidDel="0009134B" w:rsidRDefault="00EC20FA">
      <w:pPr>
        <w:pStyle w:val="TOC3"/>
        <w:rPr>
          <w:del w:id="135" w:author="Ackerman, Peter" w:date="2020-11-16T09:46:00Z"/>
          <w:rFonts w:asciiTheme="minorHAnsi" w:eastAsiaTheme="minorEastAsia" w:hAnsiTheme="minorHAnsi" w:cstheme="minorBidi"/>
          <w:iCs w:val="0"/>
          <w:sz w:val="22"/>
          <w:szCs w:val="22"/>
        </w:rPr>
      </w:pPr>
      <w:del w:id="136" w:author="Ackerman, Peter" w:date="2020-11-16T09:46:00Z">
        <w:r w:rsidRPr="00C960E8" w:rsidDel="0009134B">
          <w:rPr>
            <w:rStyle w:val="Hyperlink"/>
            <w:iCs w:val="0"/>
          </w:rPr>
          <w:fldChar w:fldCharType="begin"/>
        </w:r>
        <w:r w:rsidRPr="00C960E8" w:rsidDel="0009134B">
          <w:rPr>
            <w:rStyle w:val="Hyperlink"/>
          </w:rPr>
          <w:delInstrText xml:space="preserve"> </w:delInstrText>
        </w:r>
        <w:r w:rsidDel="0009134B">
          <w:delInstrText>HYPERLINK \l "_Toc54253506"</w:delInstrText>
        </w:r>
        <w:r w:rsidRPr="00C960E8" w:rsidDel="0009134B">
          <w:rPr>
            <w:rStyle w:val="Hyperlink"/>
          </w:rPr>
          <w:delInstrText xml:space="preserve"> </w:delInstrText>
        </w:r>
        <w:r w:rsidRPr="00C960E8" w:rsidDel="0009134B">
          <w:rPr>
            <w:rStyle w:val="Hyperlink"/>
            <w:iCs w:val="0"/>
          </w:rPr>
          <w:fldChar w:fldCharType="separate"/>
        </w:r>
      </w:del>
      <w:ins w:id="137" w:author="Ackerman, Peter" w:date="2020-11-16T09:48:00Z">
        <w:r w:rsidR="0009134B">
          <w:rPr>
            <w:rStyle w:val="Hyperlink"/>
            <w:b/>
            <w:bCs/>
          </w:rPr>
          <w:t>Error! Hyperlink reference not valid.</w:t>
        </w:r>
      </w:ins>
      <w:del w:id="138" w:author="Ackerman, Peter" w:date="2020-11-16T09:46:00Z">
        <w:r w:rsidRPr="00C960E8" w:rsidDel="0009134B">
          <w:rPr>
            <w:rStyle w:val="Hyperlink"/>
          </w:rPr>
          <w:delText>5.1.2</w:delText>
        </w:r>
        <w:r w:rsidDel="0009134B">
          <w:rPr>
            <w:rFonts w:asciiTheme="minorHAnsi" w:eastAsiaTheme="minorEastAsia" w:hAnsiTheme="minorHAnsi" w:cstheme="minorBidi"/>
            <w:iCs w:val="0"/>
            <w:sz w:val="22"/>
            <w:szCs w:val="22"/>
          </w:rPr>
          <w:tab/>
        </w:r>
        <w:r w:rsidRPr="00C960E8" w:rsidDel="0009134B">
          <w:rPr>
            <w:rStyle w:val="Hyperlink"/>
          </w:rPr>
          <w:delText>Install the AMD RAIDX driver during the OS Installation</w:delText>
        </w:r>
        <w:r w:rsidDel="0009134B">
          <w:rPr>
            <w:webHidden/>
          </w:rPr>
          <w:tab/>
        </w:r>
        <w:r w:rsidDel="0009134B">
          <w:rPr>
            <w:iCs w:val="0"/>
            <w:webHidden/>
          </w:rPr>
          <w:fldChar w:fldCharType="begin"/>
        </w:r>
        <w:r w:rsidDel="0009134B">
          <w:rPr>
            <w:webHidden/>
          </w:rPr>
          <w:delInstrText xml:space="preserve"> PAGEREF _Toc54253506 \h </w:delInstrText>
        </w:r>
        <w:r w:rsidDel="0009134B">
          <w:rPr>
            <w:iCs w:val="0"/>
            <w:webHidden/>
          </w:rPr>
        </w:r>
        <w:r w:rsidDel="0009134B">
          <w:rPr>
            <w:iCs w:val="0"/>
            <w:webHidden/>
          </w:rPr>
          <w:fldChar w:fldCharType="separate"/>
        </w:r>
        <w:r w:rsidDel="0009134B">
          <w:rPr>
            <w:webHidden/>
          </w:rPr>
          <w:delText>12</w:delText>
        </w:r>
        <w:r w:rsidDel="0009134B">
          <w:rPr>
            <w:iCs w:val="0"/>
            <w:webHidden/>
          </w:rPr>
          <w:fldChar w:fldCharType="end"/>
        </w:r>
        <w:r w:rsidRPr="00C960E8" w:rsidDel="0009134B">
          <w:rPr>
            <w:rStyle w:val="Hyperlink"/>
            <w:iCs w:val="0"/>
          </w:rPr>
          <w:fldChar w:fldCharType="end"/>
        </w:r>
      </w:del>
    </w:p>
    <w:p w14:paraId="4D7C3B32" w14:textId="2D7444A1" w:rsidR="00EC20FA" w:rsidDel="0009134B" w:rsidRDefault="00EC20FA">
      <w:pPr>
        <w:pStyle w:val="TOC3"/>
        <w:rPr>
          <w:del w:id="139" w:author="Ackerman, Peter" w:date="2020-11-16T09:46:00Z"/>
          <w:rFonts w:asciiTheme="minorHAnsi" w:eastAsiaTheme="minorEastAsia" w:hAnsiTheme="minorHAnsi" w:cstheme="minorBidi"/>
          <w:iCs w:val="0"/>
          <w:sz w:val="22"/>
          <w:szCs w:val="22"/>
        </w:rPr>
      </w:pPr>
      <w:del w:id="140" w:author="Ackerman, Peter" w:date="2020-11-16T09:46:00Z">
        <w:r w:rsidRPr="00C960E8" w:rsidDel="0009134B">
          <w:rPr>
            <w:rStyle w:val="Hyperlink"/>
            <w:iCs w:val="0"/>
          </w:rPr>
          <w:fldChar w:fldCharType="begin"/>
        </w:r>
        <w:r w:rsidRPr="00C960E8" w:rsidDel="0009134B">
          <w:rPr>
            <w:rStyle w:val="Hyperlink"/>
          </w:rPr>
          <w:delInstrText xml:space="preserve"> </w:delInstrText>
        </w:r>
        <w:r w:rsidDel="0009134B">
          <w:delInstrText>HYPERLINK \l "_Toc54253507"</w:delInstrText>
        </w:r>
        <w:r w:rsidRPr="00C960E8" w:rsidDel="0009134B">
          <w:rPr>
            <w:rStyle w:val="Hyperlink"/>
          </w:rPr>
          <w:delInstrText xml:space="preserve"> </w:delInstrText>
        </w:r>
        <w:r w:rsidRPr="00C960E8" w:rsidDel="0009134B">
          <w:rPr>
            <w:rStyle w:val="Hyperlink"/>
            <w:iCs w:val="0"/>
          </w:rPr>
          <w:fldChar w:fldCharType="separate"/>
        </w:r>
      </w:del>
      <w:ins w:id="141" w:author="Ackerman, Peter" w:date="2020-11-16T09:48:00Z">
        <w:r w:rsidR="0009134B">
          <w:rPr>
            <w:rStyle w:val="Hyperlink"/>
            <w:b/>
            <w:bCs/>
          </w:rPr>
          <w:t>Error! Hyperlink reference not valid.</w:t>
        </w:r>
      </w:ins>
      <w:del w:id="142" w:author="Ackerman, Peter" w:date="2020-11-16T09:46:00Z">
        <w:r w:rsidRPr="00C960E8" w:rsidDel="0009134B">
          <w:rPr>
            <w:rStyle w:val="Hyperlink"/>
          </w:rPr>
          <w:delText>5.1.3</w:delText>
        </w:r>
        <w:r w:rsidDel="0009134B">
          <w:rPr>
            <w:rFonts w:asciiTheme="minorHAnsi" w:eastAsiaTheme="minorEastAsia" w:hAnsiTheme="minorHAnsi" w:cstheme="minorBidi"/>
            <w:iCs w:val="0"/>
            <w:sz w:val="22"/>
            <w:szCs w:val="22"/>
          </w:rPr>
          <w:tab/>
        </w:r>
        <w:r w:rsidRPr="00C960E8" w:rsidDel="0009134B">
          <w:rPr>
            <w:rStyle w:val="Hyperlink"/>
          </w:rPr>
          <w:delText>Install the RAIDXpert2 Management Application</w:delText>
        </w:r>
        <w:r w:rsidDel="0009134B">
          <w:rPr>
            <w:webHidden/>
          </w:rPr>
          <w:tab/>
        </w:r>
        <w:r w:rsidDel="0009134B">
          <w:rPr>
            <w:iCs w:val="0"/>
            <w:webHidden/>
          </w:rPr>
          <w:fldChar w:fldCharType="begin"/>
        </w:r>
        <w:r w:rsidDel="0009134B">
          <w:rPr>
            <w:webHidden/>
          </w:rPr>
          <w:delInstrText xml:space="preserve"> PAGEREF _Toc54253507 \h </w:delInstrText>
        </w:r>
        <w:r w:rsidDel="0009134B">
          <w:rPr>
            <w:iCs w:val="0"/>
            <w:webHidden/>
          </w:rPr>
        </w:r>
        <w:r w:rsidDel="0009134B">
          <w:rPr>
            <w:iCs w:val="0"/>
            <w:webHidden/>
          </w:rPr>
          <w:fldChar w:fldCharType="separate"/>
        </w:r>
        <w:r w:rsidDel="0009134B">
          <w:rPr>
            <w:webHidden/>
          </w:rPr>
          <w:delText>17</w:delText>
        </w:r>
        <w:r w:rsidDel="0009134B">
          <w:rPr>
            <w:iCs w:val="0"/>
            <w:webHidden/>
          </w:rPr>
          <w:fldChar w:fldCharType="end"/>
        </w:r>
        <w:r w:rsidRPr="00C960E8" w:rsidDel="0009134B">
          <w:rPr>
            <w:rStyle w:val="Hyperlink"/>
            <w:iCs w:val="0"/>
          </w:rPr>
          <w:fldChar w:fldCharType="end"/>
        </w:r>
      </w:del>
    </w:p>
    <w:p w14:paraId="689AFD6D" w14:textId="36472804" w:rsidR="00360C5D" w:rsidDel="00EC20FA" w:rsidRDefault="00EC20FA">
      <w:pPr>
        <w:pStyle w:val="TOC1"/>
        <w:rPr>
          <w:del w:id="143" w:author="Ackerman, Peter" w:date="2020-10-22T10:04:00Z"/>
          <w:rFonts w:asciiTheme="minorHAnsi" w:eastAsiaTheme="minorEastAsia" w:hAnsiTheme="minorHAnsi" w:cstheme="minorBidi"/>
          <w:b w:val="0"/>
          <w:bCs w:val="0"/>
          <w:sz w:val="22"/>
          <w:szCs w:val="22"/>
        </w:rPr>
      </w:pPr>
      <w:del w:id="144" w:author="Ackerman, Peter" w:date="2020-10-22T10:04:00Z">
        <w:r w:rsidDel="00EC20FA">
          <w:fldChar w:fldCharType="begin"/>
        </w:r>
        <w:r w:rsidDel="00EC20FA">
          <w:delInstrText xml:space="preserve"> HYPERLINK \l "_Toc49249915" </w:delInstrText>
        </w:r>
        <w:r w:rsidDel="00EC20FA">
          <w:fldChar w:fldCharType="separate"/>
        </w:r>
      </w:del>
      <w:ins w:id="145" w:author="Ackerman, Peter" w:date="2020-11-16T09:48:00Z">
        <w:r w:rsidR="0009134B">
          <w:t>Error! Hyperlink reference not valid.</w:t>
        </w:r>
      </w:ins>
      <w:del w:id="146" w:author="Ackerman, Peter" w:date="2020-10-22T10:04:00Z">
        <w:r w:rsidR="00360C5D" w:rsidRPr="004B4686" w:rsidDel="00EC20FA">
          <w:rPr>
            <w:rStyle w:val="Hyperlink"/>
          </w:rPr>
          <w:delText>Contents</w:delText>
        </w:r>
        <w:r w:rsidR="00360C5D" w:rsidDel="00EC20FA">
          <w:rPr>
            <w:webHidden/>
          </w:rPr>
          <w:tab/>
        </w:r>
        <w:r w:rsidR="00360C5D" w:rsidDel="00EC20FA">
          <w:rPr>
            <w:webHidden/>
          </w:rPr>
          <w:fldChar w:fldCharType="begin"/>
        </w:r>
        <w:r w:rsidR="00360C5D" w:rsidDel="00EC20FA">
          <w:rPr>
            <w:webHidden/>
          </w:rPr>
          <w:delInstrText xml:space="preserve"> PAGEREF _Toc49249915 \h </w:delInstrText>
        </w:r>
        <w:r w:rsidR="00360C5D" w:rsidDel="00EC20FA">
          <w:rPr>
            <w:webHidden/>
          </w:rPr>
        </w:r>
        <w:r w:rsidR="00360C5D" w:rsidDel="00EC20FA">
          <w:rPr>
            <w:webHidden/>
          </w:rPr>
          <w:fldChar w:fldCharType="separate"/>
        </w:r>
        <w:r w:rsidR="00360C5D" w:rsidDel="00EC20FA">
          <w:rPr>
            <w:webHidden/>
          </w:rPr>
          <w:delText>3</w:delText>
        </w:r>
        <w:r w:rsidR="00360C5D" w:rsidDel="00EC20FA">
          <w:rPr>
            <w:webHidden/>
          </w:rPr>
          <w:fldChar w:fldCharType="end"/>
        </w:r>
        <w:r w:rsidDel="00EC20FA">
          <w:fldChar w:fldCharType="end"/>
        </w:r>
      </w:del>
    </w:p>
    <w:p w14:paraId="1CF93A75" w14:textId="6D5373D4" w:rsidR="00360C5D" w:rsidDel="00EC20FA" w:rsidRDefault="00EC20FA">
      <w:pPr>
        <w:pStyle w:val="TOC1"/>
        <w:rPr>
          <w:del w:id="147" w:author="Ackerman, Peter" w:date="2020-10-22T10:04:00Z"/>
          <w:rFonts w:asciiTheme="minorHAnsi" w:eastAsiaTheme="minorEastAsia" w:hAnsiTheme="minorHAnsi" w:cstheme="minorBidi"/>
          <w:b w:val="0"/>
          <w:bCs w:val="0"/>
          <w:sz w:val="22"/>
          <w:szCs w:val="22"/>
        </w:rPr>
      </w:pPr>
      <w:del w:id="148" w:author="Ackerman, Peter" w:date="2020-10-22T10:04:00Z">
        <w:r w:rsidDel="00EC20FA">
          <w:fldChar w:fldCharType="begin"/>
        </w:r>
        <w:r w:rsidDel="00EC20FA">
          <w:delInstrText xml:space="preserve"> HYPERLINK \l "_Toc49249916" </w:delInstrText>
        </w:r>
        <w:r w:rsidDel="00EC20FA">
          <w:fldChar w:fldCharType="separate"/>
        </w:r>
      </w:del>
      <w:ins w:id="149" w:author="Ackerman, Peter" w:date="2020-11-16T09:48:00Z">
        <w:r w:rsidR="0009134B">
          <w:t>Error! Hyperlink reference not valid.</w:t>
        </w:r>
      </w:ins>
      <w:del w:id="150" w:author="Ackerman, Peter" w:date="2020-10-22T10:04:00Z">
        <w:r w:rsidR="00360C5D" w:rsidRPr="004B4686" w:rsidDel="00EC20FA">
          <w:rPr>
            <w:rStyle w:val="Hyperlink"/>
          </w:rPr>
          <w:delText>List of Tables</w:delText>
        </w:r>
        <w:r w:rsidR="00360C5D" w:rsidDel="00EC20FA">
          <w:rPr>
            <w:webHidden/>
          </w:rPr>
          <w:tab/>
        </w:r>
        <w:r w:rsidR="00360C5D" w:rsidDel="00EC20FA">
          <w:rPr>
            <w:webHidden/>
          </w:rPr>
          <w:fldChar w:fldCharType="begin"/>
        </w:r>
        <w:r w:rsidR="00360C5D" w:rsidDel="00EC20FA">
          <w:rPr>
            <w:webHidden/>
          </w:rPr>
          <w:delInstrText xml:space="preserve"> PAGEREF _Toc49249916 \h </w:delInstrText>
        </w:r>
        <w:r w:rsidR="00360C5D" w:rsidDel="00EC20FA">
          <w:rPr>
            <w:webHidden/>
          </w:rPr>
        </w:r>
        <w:r w:rsidR="00360C5D" w:rsidDel="00EC20FA">
          <w:rPr>
            <w:webHidden/>
          </w:rPr>
          <w:fldChar w:fldCharType="separate"/>
        </w:r>
        <w:r w:rsidR="00360C5D" w:rsidDel="00EC20FA">
          <w:rPr>
            <w:webHidden/>
          </w:rPr>
          <w:delText>4</w:delText>
        </w:r>
        <w:r w:rsidR="00360C5D" w:rsidDel="00EC20FA">
          <w:rPr>
            <w:webHidden/>
          </w:rPr>
          <w:fldChar w:fldCharType="end"/>
        </w:r>
        <w:r w:rsidDel="00EC20FA">
          <w:fldChar w:fldCharType="end"/>
        </w:r>
      </w:del>
    </w:p>
    <w:p w14:paraId="204457A6" w14:textId="5CC42BF4" w:rsidR="00360C5D" w:rsidDel="00EC20FA" w:rsidRDefault="00EC20FA">
      <w:pPr>
        <w:pStyle w:val="TOC1"/>
        <w:rPr>
          <w:del w:id="151" w:author="Ackerman, Peter" w:date="2020-10-22T10:04:00Z"/>
          <w:rFonts w:asciiTheme="minorHAnsi" w:eastAsiaTheme="minorEastAsia" w:hAnsiTheme="minorHAnsi" w:cstheme="minorBidi"/>
          <w:b w:val="0"/>
          <w:bCs w:val="0"/>
          <w:sz w:val="22"/>
          <w:szCs w:val="22"/>
        </w:rPr>
      </w:pPr>
      <w:del w:id="152" w:author="Ackerman, Peter" w:date="2020-10-22T10:04:00Z">
        <w:r w:rsidDel="00EC20FA">
          <w:fldChar w:fldCharType="begin"/>
        </w:r>
        <w:r w:rsidDel="00EC20FA">
          <w:delInstrText xml:space="preserve"> HYPERLINK \l "_Toc49249917" </w:delInstrText>
        </w:r>
        <w:r w:rsidDel="00EC20FA">
          <w:fldChar w:fldCharType="separate"/>
        </w:r>
      </w:del>
      <w:ins w:id="153" w:author="Ackerman, Peter" w:date="2020-11-16T09:48:00Z">
        <w:r w:rsidR="0009134B">
          <w:t>Error! Hyperlink reference not valid.</w:t>
        </w:r>
      </w:ins>
      <w:del w:id="154" w:author="Ackerman, Peter" w:date="2020-10-22T10:04:00Z">
        <w:r w:rsidR="00360C5D" w:rsidRPr="004B4686" w:rsidDel="00EC20FA">
          <w:rPr>
            <w:rStyle w:val="Hyperlink"/>
          </w:rPr>
          <w:delText>Revision History</w:delText>
        </w:r>
        <w:r w:rsidR="00360C5D" w:rsidDel="00EC20FA">
          <w:rPr>
            <w:webHidden/>
          </w:rPr>
          <w:tab/>
        </w:r>
        <w:r w:rsidR="00360C5D" w:rsidDel="00EC20FA">
          <w:rPr>
            <w:webHidden/>
          </w:rPr>
          <w:fldChar w:fldCharType="begin"/>
        </w:r>
        <w:r w:rsidR="00360C5D" w:rsidDel="00EC20FA">
          <w:rPr>
            <w:webHidden/>
          </w:rPr>
          <w:delInstrText xml:space="preserve"> PAGEREF _Toc49249917 \h </w:delInstrText>
        </w:r>
        <w:r w:rsidR="00360C5D" w:rsidDel="00EC20FA">
          <w:rPr>
            <w:webHidden/>
          </w:rPr>
        </w:r>
        <w:r w:rsidR="00360C5D" w:rsidDel="00EC20FA">
          <w:rPr>
            <w:webHidden/>
          </w:rPr>
          <w:fldChar w:fldCharType="separate"/>
        </w:r>
        <w:r w:rsidR="00360C5D" w:rsidDel="00EC20FA">
          <w:rPr>
            <w:webHidden/>
          </w:rPr>
          <w:delText>5</w:delText>
        </w:r>
        <w:r w:rsidR="00360C5D" w:rsidDel="00EC20FA">
          <w:rPr>
            <w:webHidden/>
          </w:rPr>
          <w:fldChar w:fldCharType="end"/>
        </w:r>
        <w:r w:rsidDel="00EC20FA">
          <w:fldChar w:fldCharType="end"/>
        </w:r>
      </w:del>
    </w:p>
    <w:p w14:paraId="78E3372B" w14:textId="14567A09" w:rsidR="00360C5D" w:rsidDel="00EC20FA" w:rsidRDefault="00EC20FA">
      <w:pPr>
        <w:pStyle w:val="TOC1"/>
        <w:rPr>
          <w:del w:id="155" w:author="Ackerman, Peter" w:date="2020-10-22T10:04:00Z"/>
          <w:rFonts w:asciiTheme="minorHAnsi" w:eastAsiaTheme="minorEastAsia" w:hAnsiTheme="minorHAnsi" w:cstheme="minorBidi"/>
          <w:b w:val="0"/>
          <w:bCs w:val="0"/>
          <w:sz w:val="22"/>
          <w:szCs w:val="22"/>
        </w:rPr>
      </w:pPr>
      <w:del w:id="156" w:author="Ackerman, Peter" w:date="2020-10-22T10:04:00Z">
        <w:r w:rsidDel="00EC20FA">
          <w:fldChar w:fldCharType="begin"/>
        </w:r>
        <w:r w:rsidDel="00EC20FA">
          <w:delInstrText xml:space="preserve"> HYPERLINK \l "_Toc49249918" </w:delInstrText>
        </w:r>
        <w:r w:rsidDel="00EC20FA">
          <w:fldChar w:fldCharType="separate"/>
        </w:r>
      </w:del>
      <w:ins w:id="157" w:author="Ackerman, Peter" w:date="2020-11-16T09:48:00Z">
        <w:r w:rsidR="0009134B">
          <w:t>Error! Hyperlink reference not valid.</w:t>
        </w:r>
      </w:ins>
      <w:del w:id="158" w:author="Ackerman, Peter" w:date="2020-10-22T10:04:00Z">
        <w:r w:rsidR="00360C5D" w:rsidRPr="004B4686" w:rsidDel="00EC20FA">
          <w:rPr>
            <w:rStyle w:val="Hyperlink"/>
          </w:rPr>
          <w:delText>Chapter 1</w:delText>
        </w:r>
        <w:r w:rsidR="00360C5D" w:rsidDel="00EC20FA">
          <w:rPr>
            <w:rFonts w:asciiTheme="minorHAnsi" w:eastAsiaTheme="minorEastAsia" w:hAnsiTheme="minorHAnsi" w:cstheme="minorBidi"/>
            <w:b w:val="0"/>
            <w:bCs w:val="0"/>
            <w:sz w:val="22"/>
            <w:szCs w:val="22"/>
          </w:rPr>
          <w:tab/>
        </w:r>
        <w:r w:rsidR="00360C5D" w:rsidRPr="004B4686" w:rsidDel="00EC20FA">
          <w:rPr>
            <w:rStyle w:val="Hyperlink"/>
          </w:rPr>
          <w:delText>General Information</w:delText>
        </w:r>
        <w:r w:rsidR="00360C5D" w:rsidDel="00EC20FA">
          <w:rPr>
            <w:webHidden/>
          </w:rPr>
          <w:tab/>
        </w:r>
        <w:r w:rsidR="00360C5D" w:rsidDel="00EC20FA">
          <w:rPr>
            <w:webHidden/>
          </w:rPr>
          <w:fldChar w:fldCharType="begin"/>
        </w:r>
        <w:r w:rsidR="00360C5D" w:rsidDel="00EC20FA">
          <w:rPr>
            <w:webHidden/>
          </w:rPr>
          <w:delInstrText xml:space="preserve"> PAGEREF _Toc49249918 \h </w:delInstrText>
        </w:r>
        <w:r w:rsidR="00360C5D" w:rsidDel="00EC20FA">
          <w:rPr>
            <w:webHidden/>
          </w:rPr>
        </w:r>
        <w:r w:rsidR="00360C5D" w:rsidDel="00EC20FA">
          <w:rPr>
            <w:webHidden/>
          </w:rPr>
          <w:fldChar w:fldCharType="separate"/>
        </w:r>
        <w:r w:rsidR="00360C5D" w:rsidDel="00EC20FA">
          <w:rPr>
            <w:webHidden/>
          </w:rPr>
          <w:delText>6</w:delText>
        </w:r>
        <w:r w:rsidR="00360C5D" w:rsidDel="00EC20FA">
          <w:rPr>
            <w:webHidden/>
          </w:rPr>
          <w:fldChar w:fldCharType="end"/>
        </w:r>
        <w:r w:rsidDel="00EC20FA">
          <w:fldChar w:fldCharType="end"/>
        </w:r>
      </w:del>
    </w:p>
    <w:p w14:paraId="3FC871D8" w14:textId="5B0956CC" w:rsidR="00360C5D" w:rsidDel="00EC20FA" w:rsidRDefault="00EC20FA">
      <w:pPr>
        <w:pStyle w:val="TOC2"/>
        <w:rPr>
          <w:del w:id="159" w:author="Ackerman, Peter" w:date="2020-10-22T10:04:00Z"/>
          <w:rFonts w:asciiTheme="minorHAnsi" w:eastAsiaTheme="minorEastAsia" w:hAnsiTheme="minorHAnsi" w:cstheme="minorBidi"/>
          <w:sz w:val="22"/>
          <w:szCs w:val="22"/>
        </w:rPr>
      </w:pPr>
      <w:del w:id="160" w:author="Ackerman, Peter" w:date="2020-10-22T10:04:00Z">
        <w:r w:rsidDel="00EC20FA">
          <w:fldChar w:fldCharType="begin"/>
        </w:r>
        <w:r w:rsidDel="00EC20FA">
          <w:delInstrText xml:space="preserve"> HYPERLINK \l "_Toc49249919" </w:delInstrText>
        </w:r>
        <w:r w:rsidDel="00EC20FA">
          <w:fldChar w:fldCharType="separate"/>
        </w:r>
      </w:del>
      <w:ins w:id="161" w:author="Ackerman, Peter" w:date="2020-11-16T09:48:00Z">
        <w:r w:rsidR="0009134B">
          <w:rPr>
            <w:b/>
            <w:bCs/>
          </w:rPr>
          <w:t>Error! Hyperlink reference not valid.</w:t>
        </w:r>
      </w:ins>
      <w:del w:id="162" w:author="Ackerman, Peter" w:date="2020-10-22T10:04:00Z">
        <w:r w:rsidR="00360C5D" w:rsidRPr="004B4686" w:rsidDel="00EC20FA">
          <w:rPr>
            <w:rStyle w:val="Hyperlink"/>
            <w:rFonts w:eastAsia="Cambria"/>
          </w:rPr>
          <w:delText>1.1</w:delText>
        </w:r>
        <w:r w:rsidR="00360C5D" w:rsidDel="00EC20FA">
          <w:rPr>
            <w:rFonts w:asciiTheme="minorHAnsi" w:eastAsiaTheme="minorEastAsia" w:hAnsiTheme="minorHAnsi" w:cstheme="minorBidi"/>
            <w:sz w:val="22"/>
            <w:szCs w:val="22"/>
          </w:rPr>
          <w:tab/>
        </w:r>
        <w:r w:rsidR="00360C5D" w:rsidRPr="004B4686" w:rsidDel="00EC20FA">
          <w:rPr>
            <w:rStyle w:val="Hyperlink"/>
            <w:rFonts w:eastAsia="Cambria"/>
          </w:rPr>
          <w:delText>P</w:delText>
        </w:r>
        <w:r w:rsidR="00360C5D" w:rsidRPr="004B4686" w:rsidDel="00EC20FA">
          <w:rPr>
            <w:rStyle w:val="Hyperlink"/>
            <w:rFonts w:eastAsia="Cambria"/>
            <w:spacing w:val="-2"/>
          </w:rPr>
          <w:delText>u</w:delText>
        </w:r>
        <w:r w:rsidR="00360C5D" w:rsidRPr="004B4686" w:rsidDel="00EC20FA">
          <w:rPr>
            <w:rStyle w:val="Hyperlink"/>
            <w:rFonts w:eastAsia="Cambria"/>
            <w:spacing w:val="2"/>
          </w:rPr>
          <w:delText>r</w:delText>
        </w:r>
        <w:r w:rsidR="00360C5D" w:rsidRPr="004B4686" w:rsidDel="00EC20FA">
          <w:rPr>
            <w:rStyle w:val="Hyperlink"/>
            <w:rFonts w:eastAsia="Cambria"/>
            <w:spacing w:val="1"/>
          </w:rPr>
          <w:delText>p</w:delText>
        </w:r>
        <w:r w:rsidR="00360C5D" w:rsidRPr="004B4686" w:rsidDel="00EC20FA">
          <w:rPr>
            <w:rStyle w:val="Hyperlink"/>
            <w:rFonts w:eastAsia="Cambria"/>
            <w:spacing w:val="-1"/>
          </w:rPr>
          <w:delText>o</w:delText>
        </w:r>
        <w:r w:rsidR="00360C5D" w:rsidRPr="004B4686" w:rsidDel="00EC20FA">
          <w:rPr>
            <w:rStyle w:val="Hyperlink"/>
            <w:rFonts w:eastAsia="Cambria"/>
            <w:spacing w:val="1"/>
          </w:rPr>
          <w:delText>s</w:delText>
        </w:r>
        <w:r w:rsidR="00360C5D" w:rsidRPr="004B4686" w:rsidDel="00EC20FA">
          <w:rPr>
            <w:rStyle w:val="Hyperlink"/>
            <w:rFonts w:eastAsia="Cambria"/>
          </w:rPr>
          <w:delText>e</w:delText>
        </w:r>
        <w:r w:rsidR="00360C5D" w:rsidDel="00EC20FA">
          <w:rPr>
            <w:webHidden/>
          </w:rPr>
          <w:tab/>
        </w:r>
        <w:r w:rsidR="00360C5D" w:rsidDel="00EC20FA">
          <w:rPr>
            <w:webHidden/>
          </w:rPr>
          <w:fldChar w:fldCharType="begin"/>
        </w:r>
        <w:r w:rsidR="00360C5D" w:rsidDel="00EC20FA">
          <w:rPr>
            <w:webHidden/>
          </w:rPr>
          <w:delInstrText xml:space="preserve"> PAGEREF _Toc49249919 \h </w:delInstrText>
        </w:r>
        <w:r w:rsidR="00360C5D" w:rsidDel="00EC20FA">
          <w:rPr>
            <w:webHidden/>
          </w:rPr>
        </w:r>
        <w:r w:rsidR="00360C5D" w:rsidDel="00EC20FA">
          <w:rPr>
            <w:webHidden/>
          </w:rPr>
          <w:fldChar w:fldCharType="separate"/>
        </w:r>
        <w:r w:rsidR="00360C5D" w:rsidDel="00EC20FA">
          <w:rPr>
            <w:webHidden/>
          </w:rPr>
          <w:delText>6</w:delText>
        </w:r>
        <w:r w:rsidR="00360C5D" w:rsidDel="00EC20FA">
          <w:rPr>
            <w:webHidden/>
          </w:rPr>
          <w:fldChar w:fldCharType="end"/>
        </w:r>
        <w:r w:rsidDel="00EC20FA">
          <w:fldChar w:fldCharType="end"/>
        </w:r>
      </w:del>
    </w:p>
    <w:p w14:paraId="07C443D0" w14:textId="791DEDBC" w:rsidR="00360C5D" w:rsidDel="00EC20FA" w:rsidRDefault="00EC20FA">
      <w:pPr>
        <w:pStyle w:val="TOC2"/>
        <w:rPr>
          <w:del w:id="163" w:author="Ackerman, Peter" w:date="2020-10-22T10:04:00Z"/>
          <w:rFonts w:asciiTheme="minorHAnsi" w:eastAsiaTheme="minorEastAsia" w:hAnsiTheme="minorHAnsi" w:cstheme="minorBidi"/>
          <w:sz w:val="22"/>
          <w:szCs w:val="22"/>
        </w:rPr>
      </w:pPr>
      <w:del w:id="164" w:author="Ackerman, Peter" w:date="2020-10-22T10:04:00Z">
        <w:r w:rsidDel="00EC20FA">
          <w:fldChar w:fldCharType="begin"/>
        </w:r>
        <w:r w:rsidDel="00EC20FA">
          <w:delInstrText xml:space="preserve"> HYPERLINK \l "_Toc49249920" </w:delInstrText>
        </w:r>
        <w:r w:rsidDel="00EC20FA">
          <w:fldChar w:fldCharType="separate"/>
        </w:r>
      </w:del>
      <w:ins w:id="165" w:author="Ackerman, Peter" w:date="2020-11-16T09:48:00Z">
        <w:r w:rsidR="0009134B">
          <w:rPr>
            <w:b/>
            <w:bCs/>
          </w:rPr>
          <w:t>Error! Hyperlink reference not valid.</w:t>
        </w:r>
      </w:ins>
      <w:del w:id="166" w:author="Ackerman, Peter" w:date="2020-10-22T10:04:00Z">
        <w:r w:rsidR="00360C5D" w:rsidRPr="004B4686" w:rsidDel="00EC20FA">
          <w:rPr>
            <w:rStyle w:val="Hyperlink"/>
            <w:rFonts w:eastAsia="Cambria"/>
          </w:rPr>
          <w:delText>1.2</w:delText>
        </w:r>
        <w:r w:rsidR="00360C5D" w:rsidDel="00EC20FA">
          <w:rPr>
            <w:rFonts w:asciiTheme="minorHAnsi" w:eastAsiaTheme="minorEastAsia" w:hAnsiTheme="minorHAnsi" w:cstheme="minorBidi"/>
            <w:sz w:val="22"/>
            <w:szCs w:val="22"/>
          </w:rPr>
          <w:tab/>
        </w:r>
        <w:r w:rsidR="00360C5D" w:rsidRPr="004B4686" w:rsidDel="00EC20FA">
          <w:rPr>
            <w:rStyle w:val="Hyperlink"/>
            <w:rFonts w:eastAsia="Cambria"/>
            <w:spacing w:val="-1"/>
          </w:rPr>
          <w:delText>Sy</w:delText>
        </w:r>
        <w:r w:rsidR="00360C5D" w:rsidRPr="004B4686" w:rsidDel="00EC20FA">
          <w:rPr>
            <w:rStyle w:val="Hyperlink"/>
            <w:rFonts w:eastAsia="Cambria"/>
            <w:spacing w:val="1"/>
          </w:rPr>
          <w:delText>st</w:delText>
        </w:r>
        <w:r w:rsidR="00360C5D" w:rsidRPr="004B4686" w:rsidDel="00EC20FA">
          <w:rPr>
            <w:rStyle w:val="Hyperlink"/>
            <w:rFonts w:eastAsia="Cambria"/>
            <w:spacing w:val="-1"/>
          </w:rPr>
          <w:delText>e</w:delText>
        </w:r>
        <w:r w:rsidR="00360C5D" w:rsidRPr="004B4686" w:rsidDel="00EC20FA">
          <w:rPr>
            <w:rStyle w:val="Hyperlink"/>
            <w:rFonts w:eastAsia="Cambria"/>
          </w:rPr>
          <w:delText>m</w:delText>
        </w:r>
        <w:r w:rsidR="00360C5D" w:rsidRPr="004B4686" w:rsidDel="00EC20FA">
          <w:rPr>
            <w:rStyle w:val="Hyperlink"/>
            <w:rFonts w:eastAsia="Cambria"/>
            <w:spacing w:val="-9"/>
          </w:rPr>
          <w:delText xml:space="preserve"> </w:delText>
        </w:r>
        <w:r w:rsidR="00360C5D" w:rsidRPr="004B4686" w:rsidDel="00EC20FA">
          <w:rPr>
            <w:rStyle w:val="Hyperlink"/>
            <w:rFonts w:eastAsia="Cambria"/>
            <w:spacing w:val="3"/>
          </w:rPr>
          <w:delText>R</w:delText>
        </w:r>
        <w:r w:rsidR="00360C5D" w:rsidRPr="004B4686" w:rsidDel="00EC20FA">
          <w:rPr>
            <w:rStyle w:val="Hyperlink"/>
            <w:rFonts w:eastAsia="Cambria"/>
            <w:spacing w:val="-1"/>
          </w:rPr>
          <w:delText>e</w:delText>
        </w:r>
        <w:r w:rsidR="00360C5D" w:rsidRPr="004B4686" w:rsidDel="00EC20FA">
          <w:rPr>
            <w:rStyle w:val="Hyperlink"/>
            <w:rFonts w:eastAsia="Cambria"/>
          </w:rPr>
          <w:delText>q</w:delText>
        </w:r>
        <w:r w:rsidR="00360C5D" w:rsidRPr="004B4686" w:rsidDel="00EC20FA">
          <w:rPr>
            <w:rStyle w:val="Hyperlink"/>
            <w:rFonts w:eastAsia="Cambria"/>
            <w:spacing w:val="1"/>
          </w:rPr>
          <w:delText>u</w:delText>
        </w:r>
        <w:r w:rsidR="00360C5D" w:rsidRPr="004B4686" w:rsidDel="00EC20FA">
          <w:rPr>
            <w:rStyle w:val="Hyperlink"/>
            <w:rFonts w:eastAsia="Cambria"/>
          </w:rPr>
          <w:delText>ire</w:delText>
        </w:r>
        <w:r w:rsidR="00360C5D" w:rsidRPr="004B4686" w:rsidDel="00EC20FA">
          <w:rPr>
            <w:rStyle w:val="Hyperlink"/>
            <w:rFonts w:eastAsia="Cambria"/>
            <w:spacing w:val="2"/>
          </w:rPr>
          <w:delText>m</w:delText>
        </w:r>
        <w:r w:rsidR="00360C5D" w:rsidRPr="004B4686" w:rsidDel="00EC20FA">
          <w:rPr>
            <w:rStyle w:val="Hyperlink"/>
            <w:rFonts w:eastAsia="Cambria"/>
            <w:spacing w:val="-1"/>
          </w:rPr>
          <w:delText>e</w:delText>
        </w:r>
        <w:r w:rsidR="00360C5D" w:rsidRPr="004B4686" w:rsidDel="00EC20FA">
          <w:rPr>
            <w:rStyle w:val="Hyperlink"/>
            <w:rFonts w:eastAsia="Cambria"/>
            <w:spacing w:val="2"/>
          </w:rPr>
          <w:delText>n</w:delText>
        </w:r>
        <w:r w:rsidR="00360C5D" w:rsidRPr="004B4686" w:rsidDel="00EC20FA">
          <w:rPr>
            <w:rStyle w:val="Hyperlink"/>
            <w:rFonts w:eastAsia="Cambria"/>
            <w:spacing w:val="1"/>
          </w:rPr>
          <w:delText>t</w:delText>
        </w:r>
        <w:r w:rsidR="00360C5D" w:rsidRPr="004B4686" w:rsidDel="00EC20FA">
          <w:rPr>
            <w:rStyle w:val="Hyperlink"/>
            <w:rFonts w:eastAsia="Cambria"/>
          </w:rPr>
          <w:delText>s</w:delText>
        </w:r>
        <w:r w:rsidR="00360C5D" w:rsidDel="00EC20FA">
          <w:rPr>
            <w:webHidden/>
          </w:rPr>
          <w:tab/>
        </w:r>
        <w:r w:rsidR="00360C5D" w:rsidDel="00EC20FA">
          <w:rPr>
            <w:webHidden/>
          </w:rPr>
          <w:fldChar w:fldCharType="begin"/>
        </w:r>
        <w:r w:rsidR="00360C5D" w:rsidDel="00EC20FA">
          <w:rPr>
            <w:webHidden/>
          </w:rPr>
          <w:delInstrText xml:space="preserve"> PAGEREF _Toc49249920 \h </w:delInstrText>
        </w:r>
        <w:r w:rsidR="00360C5D" w:rsidDel="00EC20FA">
          <w:rPr>
            <w:webHidden/>
          </w:rPr>
        </w:r>
        <w:r w:rsidR="00360C5D" w:rsidDel="00EC20FA">
          <w:rPr>
            <w:webHidden/>
          </w:rPr>
          <w:fldChar w:fldCharType="separate"/>
        </w:r>
        <w:r w:rsidR="00360C5D" w:rsidDel="00EC20FA">
          <w:rPr>
            <w:webHidden/>
          </w:rPr>
          <w:delText>6</w:delText>
        </w:r>
        <w:r w:rsidR="00360C5D" w:rsidDel="00EC20FA">
          <w:rPr>
            <w:webHidden/>
          </w:rPr>
          <w:fldChar w:fldCharType="end"/>
        </w:r>
        <w:r w:rsidDel="00EC20FA">
          <w:fldChar w:fldCharType="end"/>
        </w:r>
      </w:del>
    </w:p>
    <w:p w14:paraId="0F6A3BF6" w14:textId="15EA75B8" w:rsidR="00360C5D" w:rsidDel="00EC20FA" w:rsidRDefault="00EC20FA">
      <w:pPr>
        <w:pStyle w:val="TOC2"/>
        <w:rPr>
          <w:del w:id="167" w:author="Ackerman, Peter" w:date="2020-10-22T10:04:00Z"/>
          <w:rFonts w:asciiTheme="minorHAnsi" w:eastAsiaTheme="minorEastAsia" w:hAnsiTheme="minorHAnsi" w:cstheme="minorBidi"/>
          <w:sz w:val="22"/>
          <w:szCs w:val="22"/>
        </w:rPr>
      </w:pPr>
      <w:del w:id="168" w:author="Ackerman, Peter" w:date="2020-10-22T10:04:00Z">
        <w:r w:rsidDel="00EC20FA">
          <w:fldChar w:fldCharType="begin"/>
        </w:r>
        <w:r w:rsidDel="00EC20FA">
          <w:delInstrText xml:space="preserve"> HYPERLINK \l "_Toc49249921" </w:delInstrText>
        </w:r>
        <w:r w:rsidDel="00EC20FA">
          <w:fldChar w:fldCharType="separate"/>
        </w:r>
      </w:del>
      <w:ins w:id="169" w:author="Ackerman, Peter" w:date="2020-11-16T09:48:00Z">
        <w:r w:rsidR="0009134B">
          <w:rPr>
            <w:b/>
            <w:bCs/>
          </w:rPr>
          <w:t>Error! Hyperlink reference not valid.</w:t>
        </w:r>
      </w:ins>
      <w:del w:id="170" w:author="Ackerman, Peter" w:date="2020-10-22T10:04:00Z">
        <w:r w:rsidR="00360C5D" w:rsidRPr="004B4686" w:rsidDel="00EC20FA">
          <w:rPr>
            <w:rStyle w:val="Hyperlink"/>
            <w:rFonts w:eastAsia="Cambria"/>
          </w:rPr>
          <w:delText>1.3</w:delText>
        </w:r>
        <w:r w:rsidR="00360C5D" w:rsidDel="00EC20FA">
          <w:rPr>
            <w:rFonts w:asciiTheme="minorHAnsi" w:eastAsiaTheme="minorEastAsia" w:hAnsiTheme="minorHAnsi" w:cstheme="minorBidi"/>
            <w:sz w:val="22"/>
            <w:szCs w:val="22"/>
          </w:rPr>
          <w:tab/>
        </w:r>
        <w:r w:rsidR="00360C5D" w:rsidRPr="004B4686" w:rsidDel="00EC20FA">
          <w:rPr>
            <w:rStyle w:val="Hyperlink"/>
            <w:rFonts w:eastAsia="Cambria"/>
          </w:rPr>
          <w:delText>Ge</w:delText>
        </w:r>
        <w:r w:rsidR="00360C5D" w:rsidRPr="004B4686" w:rsidDel="00EC20FA">
          <w:rPr>
            <w:rStyle w:val="Hyperlink"/>
            <w:rFonts w:eastAsia="Cambria"/>
            <w:spacing w:val="-1"/>
          </w:rPr>
          <w:delText>ne</w:delText>
        </w:r>
        <w:r w:rsidR="00360C5D" w:rsidRPr="004B4686" w:rsidDel="00EC20FA">
          <w:rPr>
            <w:rStyle w:val="Hyperlink"/>
            <w:rFonts w:eastAsia="Cambria"/>
          </w:rPr>
          <w:delText>ric</w:delText>
        </w:r>
        <w:r w:rsidR="00360C5D" w:rsidRPr="004B4686" w:rsidDel="00EC20FA">
          <w:rPr>
            <w:rStyle w:val="Hyperlink"/>
            <w:rFonts w:eastAsia="Cambria"/>
            <w:spacing w:val="-8"/>
          </w:rPr>
          <w:delText xml:space="preserve"> </w:delText>
        </w:r>
        <w:r w:rsidR="00360C5D" w:rsidRPr="004B4686" w:rsidDel="00EC20FA">
          <w:rPr>
            <w:rStyle w:val="Hyperlink"/>
            <w:rFonts w:eastAsia="Cambria"/>
            <w:spacing w:val="2"/>
          </w:rPr>
          <w:delText>S</w:delText>
        </w:r>
        <w:r w:rsidR="00360C5D" w:rsidRPr="004B4686" w:rsidDel="00EC20FA">
          <w:rPr>
            <w:rStyle w:val="Hyperlink"/>
            <w:rFonts w:eastAsia="Cambria"/>
            <w:spacing w:val="-1"/>
          </w:rPr>
          <w:delText>y</w:delText>
        </w:r>
        <w:r w:rsidR="00360C5D" w:rsidRPr="004B4686" w:rsidDel="00EC20FA">
          <w:rPr>
            <w:rStyle w:val="Hyperlink"/>
            <w:rFonts w:eastAsia="Cambria"/>
            <w:spacing w:val="3"/>
          </w:rPr>
          <w:delText>s</w:delText>
        </w:r>
        <w:r w:rsidR="00360C5D" w:rsidRPr="004B4686" w:rsidDel="00EC20FA">
          <w:rPr>
            <w:rStyle w:val="Hyperlink"/>
            <w:rFonts w:eastAsia="Cambria"/>
            <w:spacing w:val="-1"/>
          </w:rPr>
          <w:delText>t</w:delText>
        </w:r>
        <w:r w:rsidR="00360C5D" w:rsidRPr="004B4686" w:rsidDel="00EC20FA">
          <w:rPr>
            <w:rStyle w:val="Hyperlink"/>
            <w:rFonts w:eastAsia="Cambria"/>
            <w:spacing w:val="1"/>
          </w:rPr>
          <w:delText>e</w:delText>
        </w:r>
        <w:r w:rsidR="00360C5D" w:rsidRPr="004B4686" w:rsidDel="00EC20FA">
          <w:rPr>
            <w:rStyle w:val="Hyperlink"/>
            <w:rFonts w:eastAsia="Cambria"/>
          </w:rPr>
          <w:delText>m</w:delText>
        </w:r>
        <w:r w:rsidR="00360C5D" w:rsidRPr="004B4686" w:rsidDel="00EC20FA">
          <w:rPr>
            <w:rStyle w:val="Hyperlink"/>
            <w:rFonts w:eastAsia="Cambria"/>
            <w:spacing w:val="-8"/>
          </w:rPr>
          <w:delText xml:space="preserve"> </w:delText>
        </w:r>
        <w:r w:rsidR="00360C5D" w:rsidRPr="004B4686" w:rsidDel="00EC20FA">
          <w:rPr>
            <w:rStyle w:val="Hyperlink"/>
            <w:rFonts w:eastAsia="Cambria"/>
            <w:spacing w:val="1"/>
          </w:rPr>
          <w:delText>S</w:delText>
        </w:r>
        <w:r w:rsidR="00360C5D" w:rsidRPr="004B4686" w:rsidDel="00EC20FA">
          <w:rPr>
            <w:rStyle w:val="Hyperlink"/>
            <w:rFonts w:eastAsia="Cambria"/>
            <w:spacing w:val="-1"/>
          </w:rPr>
          <w:delText>e</w:delText>
        </w:r>
        <w:r w:rsidR="00360C5D" w:rsidRPr="004B4686" w:rsidDel="00EC20FA">
          <w:rPr>
            <w:rStyle w:val="Hyperlink"/>
            <w:rFonts w:eastAsia="Cambria"/>
            <w:spacing w:val="1"/>
          </w:rPr>
          <w:delText>t</w:delText>
        </w:r>
        <w:r w:rsidR="00360C5D" w:rsidRPr="004B4686" w:rsidDel="00EC20FA">
          <w:rPr>
            <w:rStyle w:val="Hyperlink"/>
            <w:rFonts w:eastAsia="Cambria"/>
            <w:spacing w:val="3"/>
          </w:rPr>
          <w:delText>u</w:delText>
        </w:r>
        <w:r w:rsidR="00360C5D" w:rsidRPr="004B4686" w:rsidDel="00EC20FA">
          <w:rPr>
            <w:rStyle w:val="Hyperlink"/>
            <w:rFonts w:eastAsia="Cambria"/>
          </w:rPr>
          <w:delText>p</w:delText>
        </w:r>
        <w:r w:rsidR="00360C5D" w:rsidDel="00EC20FA">
          <w:rPr>
            <w:webHidden/>
          </w:rPr>
          <w:tab/>
        </w:r>
        <w:r w:rsidR="00360C5D" w:rsidDel="00EC20FA">
          <w:rPr>
            <w:webHidden/>
          </w:rPr>
          <w:fldChar w:fldCharType="begin"/>
        </w:r>
        <w:r w:rsidR="00360C5D" w:rsidDel="00EC20FA">
          <w:rPr>
            <w:webHidden/>
          </w:rPr>
          <w:delInstrText xml:space="preserve"> PAGEREF _Toc49249921 \h </w:delInstrText>
        </w:r>
        <w:r w:rsidR="00360C5D" w:rsidDel="00EC20FA">
          <w:rPr>
            <w:webHidden/>
          </w:rPr>
        </w:r>
        <w:r w:rsidR="00360C5D" w:rsidDel="00EC20FA">
          <w:rPr>
            <w:webHidden/>
          </w:rPr>
          <w:fldChar w:fldCharType="separate"/>
        </w:r>
        <w:r w:rsidR="00360C5D" w:rsidDel="00EC20FA">
          <w:rPr>
            <w:webHidden/>
          </w:rPr>
          <w:delText>7</w:delText>
        </w:r>
        <w:r w:rsidR="00360C5D" w:rsidDel="00EC20FA">
          <w:rPr>
            <w:webHidden/>
          </w:rPr>
          <w:fldChar w:fldCharType="end"/>
        </w:r>
        <w:r w:rsidDel="00EC20FA">
          <w:fldChar w:fldCharType="end"/>
        </w:r>
      </w:del>
    </w:p>
    <w:p w14:paraId="798B0516" w14:textId="0E3EA7D0" w:rsidR="00360C5D" w:rsidDel="00EC20FA" w:rsidRDefault="00EC20FA">
      <w:pPr>
        <w:pStyle w:val="TOC1"/>
        <w:rPr>
          <w:del w:id="171" w:author="Ackerman, Peter" w:date="2020-10-22T10:04:00Z"/>
          <w:rFonts w:asciiTheme="minorHAnsi" w:eastAsiaTheme="minorEastAsia" w:hAnsiTheme="minorHAnsi" w:cstheme="minorBidi"/>
          <w:b w:val="0"/>
          <w:bCs w:val="0"/>
          <w:sz w:val="22"/>
          <w:szCs w:val="22"/>
        </w:rPr>
      </w:pPr>
      <w:del w:id="172" w:author="Ackerman, Peter" w:date="2020-10-22T10:04:00Z">
        <w:r w:rsidDel="00EC20FA">
          <w:fldChar w:fldCharType="begin"/>
        </w:r>
        <w:r w:rsidDel="00EC20FA">
          <w:delInstrText xml:space="preserve"> HYPERLINK \l "_Toc49249922" </w:delInstrText>
        </w:r>
        <w:r w:rsidDel="00EC20FA">
          <w:fldChar w:fldCharType="separate"/>
        </w:r>
      </w:del>
      <w:ins w:id="173" w:author="Ackerman, Peter" w:date="2020-11-16T09:48:00Z">
        <w:r w:rsidR="0009134B">
          <w:t>Error! Hyperlink reference not valid.</w:t>
        </w:r>
      </w:ins>
      <w:del w:id="174" w:author="Ackerman, Peter" w:date="2020-10-22T10:04:00Z">
        <w:r w:rsidR="00360C5D" w:rsidRPr="004B4686" w:rsidDel="00EC20FA">
          <w:rPr>
            <w:rStyle w:val="Hyperlink"/>
          </w:rPr>
          <w:delText>Chapter 2</w:delText>
        </w:r>
        <w:r w:rsidR="00360C5D" w:rsidDel="00EC20FA">
          <w:rPr>
            <w:rFonts w:asciiTheme="minorHAnsi" w:eastAsiaTheme="minorEastAsia" w:hAnsiTheme="minorHAnsi" w:cstheme="minorBidi"/>
            <w:b w:val="0"/>
            <w:bCs w:val="0"/>
            <w:sz w:val="22"/>
            <w:szCs w:val="22"/>
          </w:rPr>
          <w:tab/>
        </w:r>
        <w:r w:rsidR="00360C5D" w:rsidRPr="004B4686" w:rsidDel="00EC20FA">
          <w:rPr>
            <w:rStyle w:val="Hyperlink"/>
          </w:rPr>
          <w:delText>Bootable Arrays</w:delText>
        </w:r>
        <w:r w:rsidR="00360C5D" w:rsidDel="00EC20FA">
          <w:rPr>
            <w:webHidden/>
          </w:rPr>
          <w:tab/>
        </w:r>
        <w:r w:rsidR="00360C5D" w:rsidDel="00EC20FA">
          <w:rPr>
            <w:webHidden/>
          </w:rPr>
          <w:fldChar w:fldCharType="begin"/>
        </w:r>
        <w:r w:rsidR="00360C5D" w:rsidDel="00EC20FA">
          <w:rPr>
            <w:webHidden/>
          </w:rPr>
          <w:delInstrText xml:space="preserve"> PAGEREF _Toc49249922 \h </w:delInstrText>
        </w:r>
        <w:r w:rsidR="00360C5D" w:rsidDel="00EC20FA">
          <w:rPr>
            <w:webHidden/>
          </w:rPr>
        </w:r>
        <w:r w:rsidR="00360C5D" w:rsidDel="00EC20FA">
          <w:rPr>
            <w:webHidden/>
          </w:rPr>
          <w:fldChar w:fldCharType="separate"/>
        </w:r>
        <w:r w:rsidR="00360C5D" w:rsidDel="00EC20FA">
          <w:rPr>
            <w:webHidden/>
          </w:rPr>
          <w:delText>8</w:delText>
        </w:r>
        <w:r w:rsidR="00360C5D" w:rsidDel="00EC20FA">
          <w:rPr>
            <w:webHidden/>
          </w:rPr>
          <w:fldChar w:fldCharType="end"/>
        </w:r>
        <w:r w:rsidDel="00EC20FA">
          <w:fldChar w:fldCharType="end"/>
        </w:r>
      </w:del>
    </w:p>
    <w:p w14:paraId="654F0A16" w14:textId="099F7043" w:rsidR="00360C5D" w:rsidDel="00EC20FA" w:rsidRDefault="00EC20FA">
      <w:pPr>
        <w:pStyle w:val="TOC2"/>
        <w:rPr>
          <w:del w:id="175" w:author="Ackerman, Peter" w:date="2020-10-22T10:04:00Z"/>
          <w:rFonts w:asciiTheme="minorHAnsi" w:eastAsiaTheme="minorEastAsia" w:hAnsiTheme="minorHAnsi" w:cstheme="minorBidi"/>
          <w:sz w:val="22"/>
          <w:szCs w:val="22"/>
        </w:rPr>
      </w:pPr>
      <w:del w:id="176" w:author="Ackerman, Peter" w:date="2020-10-22T10:04:00Z">
        <w:r w:rsidDel="00EC20FA">
          <w:fldChar w:fldCharType="begin"/>
        </w:r>
        <w:r w:rsidDel="00EC20FA">
          <w:delInstrText xml:space="preserve"> HYPERLINK \l "_Toc49249923" </w:delInstrText>
        </w:r>
        <w:r w:rsidDel="00EC20FA">
          <w:fldChar w:fldCharType="separate"/>
        </w:r>
      </w:del>
      <w:ins w:id="177" w:author="Ackerman, Peter" w:date="2020-11-16T09:48:00Z">
        <w:r w:rsidR="0009134B">
          <w:rPr>
            <w:b/>
            <w:bCs/>
          </w:rPr>
          <w:t>Error! Hyperlink reference not valid.</w:t>
        </w:r>
      </w:ins>
      <w:del w:id="178" w:author="Ackerman, Peter" w:date="2020-10-22T10:04:00Z">
        <w:r w:rsidR="00360C5D" w:rsidRPr="004B4686" w:rsidDel="00EC20FA">
          <w:rPr>
            <w:rStyle w:val="Hyperlink"/>
            <w:rFonts w:eastAsia="Cambria"/>
          </w:rPr>
          <w:delText>2.1</w:delText>
        </w:r>
        <w:r w:rsidR="00360C5D" w:rsidDel="00EC20FA">
          <w:rPr>
            <w:rFonts w:asciiTheme="minorHAnsi" w:eastAsiaTheme="minorEastAsia" w:hAnsiTheme="minorHAnsi" w:cstheme="minorBidi"/>
            <w:sz w:val="22"/>
            <w:szCs w:val="22"/>
          </w:rPr>
          <w:tab/>
        </w:r>
        <w:r w:rsidR="00360C5D" w:rsidRPr="004B4686" w:rsidDel="00EC20FA">
          <w:rPr>
            <w:rStyle w:val="Hyperlink"/>
            <w:rFonts w:eastAsia="Cambria"/>
          </w:rPr>
          <w:delText>C</w:delText>
        </w:r>
        <w:r w:rsidR="00360C5D" w:rsidRPr="004B4686" w:rsidDel="00EC20FA">
          <w:rPr>
            <w:rStyle w:val="Hyperlink"/>
            <w:rFonts w:eastAsia="Cambria"/>
            <w:spacing w:val="-1"/>
          </w:rPr>
          <w:delText>o</w:delText>
        </w:r>
        <w:r w:rsidR="00360C5D" w:rsidRPr="004B4686" w:rsidDel="00EC20FA">
          <w:rPr>
            <w:rStyle w:val="Hyperlink"/>
            <w:rFonts w:eastAsia="Cambria"/>
            <w:spacing w:val="1"/>
          </w:rPr>
          <w:delText>p</w:delText>
        </w:r>
        <w:r w:rsidR="00360C5D" w:rsidRPr="004B4686" w:rsidDel="00EC20FA">
          <w:rPr>
            <w:rStyle w:val="Hyperlink"/>
            <w:rFonts w:eastAsia="Cambria"/>
          </w:rPr>
          <w:delText>y</w:delText>
        </w:r>
        <w:r w:rsidR="00360C5D" w:rsidRPr="004B4686" w:rsidDel="00EC20FA">
          <w:rPr>
            <w:rStyle w:val="Hyperlink"/>
            <w:rFonts w:eastAsia="Cambria"/>
            <w:spacing w:val="-6"/>
          </w:rPr>
          <w:delText xml:space="preserve"> </w:delText>
        </w:r>
        <w:r w:rsidR="00360C5D" w:rsidRPr="004B4686" w:rsidDel="00EC20FA">
          <w:rPr>
            <w:rStyle w:val="Hyperlink"/>
            <w:rFonts w:eastAsia="Cambria"/>
            <w:spacing w:val="1"/>
          </w:rPr>
          <w:delText>A</w:delText>
        </w:r>
        <w:r w:rsidR="00360C5D" w:rsidRPr="004B4686" w:rsidDel="00EC20FA">
          <w:rPr>
            <w:rStyle w:val="Hyperlink"/>
            <w:rFonts w:eastAsia="Cambria"/>
            <w:spacing w:val="-1"/>
          </w:rPr>
          <w:delText>M</w:delText>
        </w:r>
        <w:r w:rsidR="00360C5D" w:rsidRPr="004B4686" w:rsidDel="00EC20FA">
          <w:rPr>
            <w:rStyle w:val="Hyperlink"/>
            <w:rFonts w:eastAsia="Cambria"/>
            <w:spacing w:val="2"/>
          </w:rPr>
          <w:delText>D</w:delText>
        </w:r>
        <w:r w:rsidR="00360C5D" w:rsidRPr="004B4686" w:rsidDel="00EC20FA">
          <w:rPr>
            <w:rStyle w:val="Hyperlink"/>
            <w:rFonts w:eastAsia="Cambria"/>
            <w:spacing w:val="1"/>
          </w:rPr>
          <w:delText>-</w:delText>
        </w:r>
        <w:r w:rsidR="00360C5D" w:rsidRPr="004B4686" w:rsidDel="00EC20FA">
          <w:rPr>
            <w:rStyle w:val="Hyperlink"/>
            <w:rFonts w:eastAsia="Cambria"/>
            <w:spacing w:val="-1"/>
          </w:rPr>
          <w:delText>RA</w:delText>
        </w:r>
        <w:r w:rsidR="00360C5D" w:rsidRPr="004B4686" w:rsidDel="00EC20FA">
          <w:rPr>
            <w:rStyle w:val="Hyperlink"/>
            <w:rFonts w:eastAsia="Cambria"/>
            <w:spacing w:val="3"/>
          </w:rPr>
          <w:delText>I</w:delText>
        </w:r>
        <w:r w:rsidR="00360C5D" w:rsidRPr="004B4686" w:rsidDel="00EC20FA">
          <w:rPr>
            <w:rStyle w:val="Hyperlink"/>
            <w:rFonts w:eastAsia="Cambria"/>
          </w:rPr>
          <w:delText>D</w:delText>
        </w:r>
        <w:r w:rsidR="00360C5D" w:rsidRPr="004B4686" w:rsidDel="00EC20FA">
          <w:rPr>
            <w:rStyle w:val="Hyperlink"/>
            <w:rFonts w:eastAsia="Cambria"/>
            <w:spacing w:val="-12"/>
          </w:rPr>
          <w:delText xml:space="preserve"> </w:delText>
        </w:r>
        <w:r w:rsidR="00360C5D" w:rsidRPr="004B4686" w:rsidDel="00EC20FA">
          <w:rPr>
            <w:rStyle w:val="Hyperlink"/>
            <w:rFonts w:eastAsia="Cambria"/>
            <w:spacing w:val="-1"/>
          </w:rPr>
          <w:delText>D</w:delText>
        </w:r>
        <w:r w:rsidR="00360C5D" w:rsidRPr="004B4686" w:rsidDel="00EC20FA">
          <w:rPr>
            <w:rStyle w:val="Hyperlink"/>
            <w:rFonts w:eastAsia="Cambria"/>
          </w:rPr>
          <w:delText>r</w:delText>
        </w:r>
        <w:r w:rsidR="00360C5D" w:rsidRPr="004B4686" w:rsidDel="00EC20FA">
          <w:rPr>
            <w:rStyle w:val="Hyperlink"/>
            <w:rFonts w:eastAsia="Cambria"/>
            <w:spacing w:val="3"/>
          </w:rPr>
          <w:delText>i</w:delText>
        </w:r>
        <w:r w:rsidR="00360C5D" w:rsidRPr="004B4686" w:rsidDel="00EC20FA">
          <w:rPr>
            <w:rStyle w:val="Hyperlink"/>
            <w:rFonts w:eastAsia="Cambria"/>
            <w:spacing w:val="-1"/>
          </w:rPr>
          <w:delText>ve</w:delText>
        </w:r>
        <w:r w:rsidR="00360C5D" w:rsidRPr="004B4686" w:rsidDel="00EC20FA">
          <w:rPr>
            <w:rStyle w:val="Hyperlink"/>
            <w:rFonts w:eastAsia="Cambria"/>
          </w:rPr>
          <w:delText>rs</w:delText>
        </w:r>
        <w:r w:rsidR="00360C5D" w:rsidRPr="004B4686" w:rsidDel="00EC20FA">
          <w:rPr>
            <w:rStyle w:val="Hyperlink"/>
            <w:rFonts w:eastAsia="Cambria"/>
            <w:spacing w:val="-7"/>
          </w:rPr>
          <w:delText xml:space="preserve"> </w:delText>
        </w:r>
        <w:r w:rsidR="00360C5D" w:rsidRPr="004B4686" w:rsidDel="00EC20FA">
          <w:rPr>
            <w:rStyle w:val="Hyperlink"/>
            <w:rFonts w:eastAsia="Cambria"/>
            <w:spacing w:val="1"/>
          </w:rPr>
          <w:delText>to</w:delText>
        </w:r>
        <w:r w:rsidR="00360C5D" w:rsidRPr="004B4686" w:rsidDel="00EC20FA">
          <w:rPr>
            <w:rStyle w:val="Hyperlink"/>
            <w:rFonts w:eastAsia="Cambria"/>
            <w:spacing w:val="-3"/>
          </w:rPr>
          <w:delText xml:space="preserve"> </w:delText>
        </w:r>
        <w:r w:rsidR="00360C5D" w:rsidRPr="004B4686" w:rsidDel="00EC20FA">
          <w:rPr>
            <w:rStyle w:val="Hyperlink"/>
            <w:rFonts w:eastAsia="Cambria"/>
          </w:rPr>
          <w:delText>a</w:delText>
        </w:r>
        <w:r w:rsidR="00360C5D" w:rsidRPr="004B4686" w:rsidDel="00EC20FA">
          <w:rPr>
            <w:rStyle w:val="Hyperlink"/>
            <w:rFonts w:eastAsia="Cambria"/>
            <w:spacing w:val="-1"/>
          </w:rPr>
          <w:delText xml:space="preserve"> </w:delText>
        </w:r>
        <w:r w:rsidR="00360C5D" w:rsidRPr="004B4686" w:rsidDel="00EC20FA">
          <w:rPr>
            <w:rStyle w:val="Hyperlink"/>
            <w:rFonts w:eastAsia="Cambria"/>
            <w:spacing w:val="1"/>
          </w:rPr>
          <w:delText>R</w:delText>
        </w:r>
        <w:r w:rsidR="00360C5D" w:rsidRPr="004B4686" w:rsidDel="00EC20FA">
          <w:rPr>
            <w:rStyle w:val="Hyperlink"/>
            <w:rFonts w:eastAsia="Cambria"/>
            <w:spacing w:val="-1"/>
          </w:rPr>
          <w:delText>e</w:delText>
        </w:r>
        <w:r w:rsidR="00360C5D" w:rsidRPr="004B4686" w:rsidDel="00EC20FA">
          <w:rPr>
            <w:rStyle w:val="Hyperlink"/>
            <w:rFonts w:eastAsia="Cambria"/>
            <w:spacing w:val="2"/>
          </w:rPr>
          <w:delText>m</w:delText>
        </w:r>
        <w:r w:rsidR="00360C5D" w:rsidRPr="004B4686" w:rsidDel="00EC20FA">
          <w:rPr>
            <w:rStyle w:val="Hyperlink"/>
            <w:rFonts w:eastAsia="Cambria"/>
            <w:spacing w:val="1"/>
          </w:rPr>
          <w:delText>o</w:delText>
        </w:r>
        <w:r w:rsidR="00360C5D" w:rsidRPr="004B4686" w:rsidDel="00EC20FA">
          <w:rPr>
            <w:rStyle w:val="Hyperlink"/>
            <w:rFonts w:eastAsia="Cambria"/>
            <w:spacing w:val="-1"/>
          </w:rPr>
          <w:delText>v</w:delText>
        </w:r>
        <w:r w:rsidR="00360C5D" w:rsidRPr="004B4686" w:rsidDel="00EC20FA">
          <w:rPr>
            <w:rStyle w:val="Hyperlink"/>
            <w:rFonts w:eastAsia="Cambria"/>
          </w:rPr>
          <w:delText>a</w:delText>
        </w:r>
        <w:r w:rsidR="00360C5D" w:rsidRPr="004B4686" w:rsidDel="00EC20FA">
          <w:rPr>
            <w:rStyle w:val="Hyperlink"/>
            <w:rFonts w:eastAsia="Cambria"/>
            <w:spacing w:val="3"/>
          </w:rPr>
          <w:delText>b</w:delText>
        </w:r>
        <w:r w:rsidR="00360C5D" w:rsidRPr="004B4686" w:rsidDel="00EC20FA">
          <w:rPr>
            <w:rStyle w:val="Hyperlink"/>
            <w:rFonts w:eastAsia="Cambria"/>
            <w:spacing w:val="2"/>
          </w:rPr>
          <w:delText>l</w:delText>
        </w:r>
        <w:r w:rsidR="00360C5D" w:rsidRPr="004B4686" w:rsidDel="00EC20FA">
          <w:rPr>
            <w:rStyle w:val="Hyperlink"/>
            <w:rFonts w:eastAsia="Cambria"/>
          </w:rPr>
          <w:delText>e</w:delText>
        </w:r>
        <w:r w:rsidR="00360C5D" w:rsidRPr="004B4686" w:rsidDel="00EC20FA">
          <w:rPr>
            <w:rStyle w:val="Hyperlink"/>
            <w:rFonts w:eastAsia="Cambria"/>
            <w:spacing w:val="-15"/>
          </w:rPr>
          <w:delText xml:space="preserve"> </w:delText>
        </w:r>
        <w:r w:rsidR="00360C5D" w:rsidRPr="004B4686" w:rsidDel="00EC20FA">
          <w:rPr>
            <w:rStyle w:val="Hyperlink"/>
            <w:rFonts w:eastAsia="Cambria"/>
            <w:spacing w:val="1"/>
          </w:rPr>
          <w:delText>S</w:delText>
        </w:r>
        <w:r w:rsidR="00360C5D" w:rsidRPr="004B4686" w:rsidDel="00EC20FA">
          <w:rPr>
            <w:rStyle w:val="Hyperlink"/>
            <w:rFonts w:eastAsia="Cambria"/>
            <w:spacing w:val="-1"/>
          </w:rPr>
          <w:delText>to</w:delText>
        </w:r>
        <w:r w:rsidR="00360C5D" w:rsidRPr="004B4686" w:rsidDel="00EC20FA">
          <w:rPr>
            <w:rStyle w:val="Hyperlink"/>
            <w:rFonts w:eastAsia="Cambria"/>
          </w:rPr>
          <w:delText>r</w:delText>
        </w:r>
        <w:r w:rsidR="00360C5D" w:rsidRPr="004B4686" w:rsidDel="00EC20FA">
          <w:rPr>
            <w:rStyle w:val="Hyperlink"/>
            <w:rFonts w:eastAsia="Cambria"/>
            <w:spacing w:val="3"/>
          </w:rPr>
          <w:delText>a</w:delText>
        </w:r>
        <w:r w:rsidR="00360C5D" w:rsidRPr="004B4686" w:rsidDel="00EC20FA">
          <w:rPr>
            <w:rStyle w:val="Hyperlink"/>
            <w:rFonts w:eastAsia="Cambria"/>
          </w:rPr>
          <w:delText>ge</w:delText>
        </w:r>
        <w:r w:rsidR="00360C5D" w:rsidRPr="004B4686" w:rsidDel="00EC20FA">
          <w:rPr>
            <w:rStyle w:val="Hyperlink"/>
            <w:rFonts w:eastAsia="Cambria"/>
            <w:spacing w:val="-10"/>
          </w:rPr>
          <w:delText xml:space="preserve"> </w:delText>
        </w:r>
        <w:r w:rsidR="00360C5D" w:rsidRPr="004B4686" w:rsidDel="00EC20FA">
          <w:rPr>
            <w:rStyle w:val="Hyperlink"/>
            <w:rFonts w:eastAsia="Cambria"/>
            <w:spacing w:val="2"/>
          </w:rPr>
          <w:delText>M</w:delText>
        </w:r>
        <w:r w:rsidR="00360C5D" w:rsidRPr="004B4686" w:rsidDel="00EC20FA">
          <w:rPr>
            <w:rStyle w:val="Hyperlink"/>
            <w:rFonts w:eastAsia="Cambria"/>
            <w:spacing w:val="1"/>
          </w:rPr>
          <w:delText>e</w:delText>
        </w:r>
        <w:r w:rsidR="00360C5D" w:rsidRPr="004B4686" w:rsidDel="00EC20FA">
          <w:rPr>
            <w:rStyle w:val="Hyperlink"/>
            <w:rFonts w:eastAsia="Cambria"/>
            <w:spacing w:val="-1"/>
          </w:rPr>
          <w:delText>d</w:delText>
        </w:r>
        <w:r w:rsidR="00360C5D" w:rsidRPr="004B4686" w:rsidDel="00EC20FA">
          <w:rPr>
            <w:rStyle w:val="Hyperlink"/>
            <w:rFonts w:eastAsia="Cambria"/>
          </w:rPr>
          <w:delText>i</w:delText>
        </w:r>
        <w:r w:rsidR="00360C5D" w:rsidRPr="004B4686" w:rsidDel="00EC20FA">
          <w:rPr>
            <w:rStyle w:val="Hyperlink"/>
            <w:rFonts w:eastAsia="Cambria"/>
            <w:spacing w:val="1"/>
          </w:rPr>
          <w:delText>u</w:delText>
        </w:r>
        <w:r w:rsidR="00360C5D" w:rsidRPr="004B4686" w:rsidDel="00EC20FA">
          <w:rPr>
            <w:rStyle w:val="Hyperlink"/>
            <w:rFonts w:eastAsia="Cambria"/>
            <w:spacing w:val="3"/>
          </w:rPr>
          <w:delText>m</w:delText>
        </w:r>
        <w:r w:rsidR="00360C5D" w:rsidRPr="004B4686" w:rsidDel="00EC20FA">
          <w:rPr>
            <w:rStyle w:val="Hyperlink"/>
            <w:rFonts w:eastAsia="Cambria"/>
          </w:rPr>
          <w:delText>:</w:delText>
        </w:r>
        <w:r w:rsidR="00360C5D" w:rsidRPr="004B4686" w:rsidDel="00EC20FA">
          <w:rPr>
            <w:rStyle w:val="Hyperlink"/>
            <w:rFonts w:eastAsia="Cambria"/>
            <w:spacing w:val="-9"/>
          </w:rPr>
          <w:delText xml:space="preserve"> </w:delText>
        </w:r>
        <w:r w:rsidR="00360C5D" w:rsidRPr="004B4686" w:rsidDel="00EC20FA">
          <w:rPr>
            <w:rStyle w:val="Hyperlink"/>
            <w:rFonts w:eastAsia="Cambria"/>
          </w:rPr>
          <w:delText>Red Hat (RHEL)</w:delText>
        </w:r>
        <w:r w:rsidR="00360C5D" w:rsidDel="00EC20FA">
          <w:rPr>
            <w:webHidden/>
          </w:rPr>
          <w:tab/>
        </w:r>
        <w:r w:rsidR="00360C5D" w:rsidDel="00EC20FA">
          <w:rPr>
            <w:webHidden/>
          </w:rPr>
          <w:fldChar w:fldCharType="begin"/>
        </w:r>
        <w:r w:rsidR="00360C5D" w:rsidDel="00EC20FA">
          <w:rPr>
            <w:webHidden/>
          </w:rPr>
          <w:delInstrText xml:space="preserve"> PAGEREF _Toc49249923 \h </w:delInstrText>
        </w:r>
        <w:r w:rsidR="00360C5D" w:rsidDel="00EC20FA">
          <w:rPr>
            <w:webHidden/>
          </w:rPr>
        </w:r>
        <w:r w:rsidR="00360C5D" w:rsidDel="00EC20FA">
          <w:rPr>
            <w:webHidden/>
          </w:rPr>
          <w:fldChar w:fldCharType="separate"/>
        </w:r>
        <w:r w:rsidR="00360C5D" w:rsidDel="00EC20FA">
          <w:rPr>
            <w:webHidden/>
          </w:rPr>
          <w:delText>8</w:delText>
        </w:r>
        <w:r w:rsidR="00360C5D" w:rsidDel="00EC20FA">
          <w:rPr>
            <w:webHidden/>
          </w:rPr>
          <w:fldChar w:fldCharType="end"/>
        </w:r>
        <w:r w:rsidDel="00EC20FA">
          <w:fldChar w:fldCharType="end"/>
        </w:r>
      </w:del>
    </w:p>
    <w:p w14:paraId="2442D9D1" w14:textId="25A6A4BF" w:rsidR="00360C5D" w:rsidDel="00EC20FA" w:rsidRDefault="00EC20FA">
      <w:pPr>
        <w:pStyle w:val="TOC1"/>
        <w:rPr>
          <w:del w:id="179" w:author="Ackerman, Peter" w:date="2020-10-22T10:04:00Z"/>
          <w:rFonts w:asciiTheme="minorHAnsi" w:eastAsiaTheme="minorEastAsia" w:hAnsiTheme="minorHAnsi" w:cstheme="minorBidi"/>
          <w:b w:val="0"/>
          <w:bCs w:val="0"/>
          <w:sz w:val="22"/>
          <w:szCs w:val="22"/>
        </w:rPr>
      </w:pPr>
      <w:del w:id="180" w:author="Ackerman, Peter" w:date="2020-10-22T10:04:00Z">
        <w:r w:rsidDel="00EC20FA">
          <w:fldChar w:fldCharType="begin"/>
        </w:r>
        <w:r w:rsidDel="00EC20FA">
          <w:delInstrText xml:space="preserve"> HYPERLINK \l "_Toc49249924" </w:delInstrText>
        </w:r>
        <w:r w:rsidDel="00EC20FA">
          <w:fldChar w:fldCharType="separate"/>
        </w:r>
      </w:del>
      <w:ins w:id="181" w:author="Ackerman, Peter" w:date="2020-11-16T09:48:00Z">
        <w:r w:rsidR="0009134B">
          <w:t>Error! Hyperlink reference not valid.</w:t>
        </w:r>
      </w:ins>
      <w:del w:id="182" w:author="Ackerman, Peter" w:date="2020-10-22T10:04:00Z">
        <w:r w:rsidR="00360C5D" w:rsidRPr="004B4686" w:rsidDel="00EC20FA">
          <w:rPr>
            <w:rStyle w:val="Hyperlink"/>
            <w:rFonts w:eastAsia="Cambria"/>
          </w:rPr>
          <w:delText>Chapter 3</w:delText>
        </w:r>
        <w:r w:rsidR="00360C5D" w:rsidDel="00EC20FA">
          <w:rPr>
            <w:rFonts w:asciiTheme="minorHAnsi" w:eastAsiaTheme="minorEastAsia" w:hAnsiTheme="minorHAnsi" w:cstheme="minorBidi"/>
            <w:b w:val="0"/>
            <w:bCs w:val="0"/>
            <w:sz w:val="22"/>
            <w:szCs w:val="22"/>
          </w:rPr>
          <w:tab/>
        </w:r>
        <w:r w:rsidR="00360C5D" w:rsidRPr="004B4686" w:rsidDel="00EC20FA">
          <w:rPr>
            <w:rStyle w:val="Hyperlink"/>
            <w:rFonts w:eastAsia="Cambria"/>
          </w:rPr>
          <w:delText>Pr</w:delText>
        </w:r>
        <w:r w:rsidR="00360C5D" w:rsidRPr="004B4686" w:rsidDel="00EC20FA">
          <w:rPr>
            <w:rStyle w:val="Hyperlink"/>
            <w:rFonts w:eastAsia="Cambria"/>
            <w:spacing w:val="1"/>
          </w:rPr>
          <w:delText>e</w:delText>
        </w:r>
        <w:r w:rsidR="00360C5D" w:rsidRPr="004B4686" w:rsidDel="00EC20FA">
          <w:rPr>
            <w:rStyle w:val="Hyperlink"/>
            <w:rFonts w:eastAsia="Cambria"/>
            <w:spacing w:val="-1"/>
          </w:rPr>
          <w:delText>-</w:delText>
        </w:r>
        <w:r w:rsidR="00360C5D" w:rsidRPr="004B4686" w:rsidDel="00EC20FA">
          <w:rPr>
            <w:rStyle w:val="Hyperlink"/>
            <w:rFonts w:eastAsia="Cambria"/>
          </w:rPr>
          <w:delText>I</w:delText>
        </w:r>
        <w:r w:rsidR="00360C5D" w:rsidRPr="004B4686" w:rsidDel="00EC20FA">
          <w:rPr>
            <w:rStyle w:val="Hyperlink"/>
            <w:rFonts w:eastAsia="Cambria"/>
            <w:spacing w:val="-1"/>
          </w:rPr>
          <w:delText>n</w:delText>
        </w:r>
        <w:r w:rsidR="00360C5D" w:rsidRPr="004B4686" w:rsidDel="00EC20FA">
          <w:rPr>
            <w:rStyle w:val="Hyperlink"/>
            <w:rFonts w:eastAsia="Cambria"/>
          </w:rPr>
          <w:delText>s</w:delText>
        </w:r>
        <w:r w:rsidR="00360C5D" w:rsidRPr="004B4686" w:rsidDel="00EC20FA">
          <w:rPr>
            <w:rStyle w:val="Hyperlink"/>
            <w:rFonts w:eastAsia="Cambria"/>
            <w:spacing w:val="-1"/>
          </w:rPr>
          <w:delText>t</w:delText>
        </w:r>
        <w:r w:rsidR="00360C5D" w:rsidRPr="004B4686" w:rsidDel="00EC20FA">
          <w:rPr>
            <w:rStyle w:val="Hyperlink"/>
            <w:rFonts w:eastAsia="Cambria"/>
            <w:spacing w:val="1"/>
          </w:rPr>
          <w:delText>a</w:delText>
        </w:r>
        <w:r w:rsidR="00360C5D" w:rsidRPr="004B4686" w:rsidDel="00EC20FA">
          <w:rPr>
            <w:rStyle w:val="Hyperlink"/>
            <w:rFonts w:eastAsia="Cambria"/>
          </w:rPr>
          <w:delText>ll</w:delText>
        </w:r>
        <w:r w:rsidR="00360C5D" w:rsidRPr="004B4686" w:rsidDel="00EC20FA">
          <w:rPr>
            <w:rStyle w:val="Hyperlink"/>
            <w:rFonts w:eastAsia="Cambria"/>
            <w:spacing w:val="-2"/>
          </w:rPr>
          <w:delText>a</w:delText>
        </w:r>
        <w:r w:rsidR="00360C5D" w:rsidRPr="004B4686" w:rsidDel="00EC20FA">
          <w:rPr>
            <w:rStyle w:val="Hyperlink"/>
            <w:rFonts w:eastAsia="Cambria"/>
          </w:rPr>
          <w:delText>t</w:delText>
        </w:r>
        <w:r w:rsidR="00360C5D" w:rsidRPr="004B4686" w:rsidDel="00EC20FA">
          <w:rPr>
            <w:rStyle w:val="Hyperlink"/>
            <w:rFonts w:eastAsia="Cambria"/>
            <w:spacing w:val="1"/>
          </w:rPr>
          <w:delText>i</w:delText>
        </w:r>
        <w:r w:rsidR="00360C5D" w:rsidRPr="004B4686" w:rsidDel="00EC20FA">
          <w:rPr>
            <w:rStyle w:val="Hyperlink"/>
            <w:rFonts w:eastAsia="Cambria"/>
            <w:spacing w:val="-1"/>
          </w:rPr>
          <w:delText>o</w:delText>
        </w:r>
        <w:r w:rsidR="00360C5D" w:rsidRPr="004B4686" w:rsidDel="00EC20FA">
          <w:rPr>
            <w:rStyle w:val="Hyperlink"/>
            <w:rFonts w:eastAsia="Cambria"/>
          </w:rPr>
          <w:delText>n</w:delText>
        </w:r>
        <w:r w:rsidR="00360C5D" w:rsidRPr="004B4686" w:rsidDel="00EC20FA">
          <w:rPr>
            <w:rStyle w:val="Hyperlink"/>
            <w:rFonts w:eastAsia="Cambria"/>
            <w:spacing w:val="2"/>
          </w:rPr>
          <w:delText xml:space="preserve"> </w:delText>
        </w:r>
        <w:r w:rsidR="00360C5D" w:rsidRPr="004B4686" w:rsidDel="00EC20FA">
          <w:rPr>
            <w:rStyle w:val="Hyperlink"/>
            <w:rFonts w:eastAsia="Cambria"/>
            <w:spacing w:val="-3"/>
          </w:rPr>
          <w:delText>S</w:delText>
        </w:r>
        <w:r w:rsidR="00360C5D" w:rsidRPr="004B4686" w:rsidDel="00EC20FA">
          <w:rPr>
            <w:rStyle w:val="Hyperlink"/>
            <w:rFonts w:eastAsia="Cambria"/>
            <w:spacing w:val="-2"/>
          </w:rPr>
          <w:delText>t</w:delText>
        </w:r>
        <w:r w:rsidR="00360C5D" w:rsidRPr="004B4686" w:rsidDel="00EC20FA">
          <w:rPr>
            <w:rStyle w:val="Hyperlink"/>
            <w:rFonts w:eastAsia="Cambria"/>
          </w:rPr>
          <w:delText>eps</w:delText>
        </w:r>
        <w:r w:rsidR="00360C5D" w:rsidDel="00EC20FA">
          <w:rPr>
            <w:webHidden/>
          </w:rPr>
          <w:tab/>
        </w:r>
        <w:r w:rsidR="00360C5D" w:rsidDel="00EC20FA">
          <w:rPr>
            <w:webHidden/>
          </w:rPr>
          <w:fldChar w:fldCharType="begin"/>
        </w:r>
        <w:r w:rsidR="00360C5D" w:rsidDel="00EC20FA">
          <w:rPr>
            <w:webHidden/>
          </w:rPr>
          <w:delInstrText xml:space="preserve"> PAGEREF _Toc49249924 \h </w:delInstrText>
        </w:r>
        <w:r w:rsidR="00360C5D" w:rsidDel="00EC20FA">
          <w:rPr>
            <w:webHidden/>
          </w:rPr>
        </w:r>
        <w:r w:rsidR="00360C5D" w:rsidDel="00EC20FA">
          <w:rPr>
            <w:webHidden/>
          </w:rPr>
          <w:fldChar w:fldCharType="separate"/>
        </w:r>
        <w:r w:rsidR="00360C5D" w:rsidDel="00EC20FA">
          <w:rPr>
            <w:webHidden/>
          </w:rPr>
          <w:delText>9</w:delText>
        </w:r>
        <w:r w:rsidR="00360C5D" w:rsidDel="00EC20FA">
          <w:rPr>
            <w:webHidden/>
          </w:rPr>
          <w:fldChar w:fldCharType="end"/>
        </w:r>
        <w:r w:rsidDel="00EC20FA">
          <w:fldChar w:fldCharType="end"/>
        </w:r>
      </w:del>
    </w:p>
    <w:p w14:paraId="33AAE903" w14:textId="129FEBE9" w:rsidR="00360C5D" w:rsidDel="00EC20FA" w:rsidRDefault="00EC20FA">
      <w:pPr>
        <w:pStyle w:val="TOC2"/>
        <w:rPr>
          <w:del w:id="183" w:author="Ackerman, Peter" w:date="2020-10-22T10:04:00Z"/>
          <w:rFonts w:asciiTheme="minorHAnsi" w:eastAsiaTheme="minorEastAsia" w:hAnsiTheme="minorHAnsi" w:cstheme="minorBidi"/>
          <w:sz w:val="22"/>
          <w:szCs w:val="22"/>
        </w:rPr>
      </w:pPr>
      <w:del w:id="184" w:author="Ackerman, Peter" w:date="2020-10-22T10:04:00Z">
        <w:r w:rsidDel="00EC20FA">
          <w:fldChar w:fldCharType="begin"/>
        </w:r>
        <w:r w:rsidDel="00EC20FA">
          <w:delInstrText xml:space="preserve"> HYPERLINK \l "_Toc49249925" </w:delInstrText>
        </w:r>
        <w:r w:rsidDel="00EC20FA">
          <w:fldChar w:fldCharType="separate"/>
        </w:r>
      </w:del>
      <w:ins w:id="185" w:author="Ackerman, Peter" w:date="2020-11-16T09:48:00Z">
        <w:r w:rsidR="0009134B">
          <w:rPr>
            <w:b/>
            <w:bCs/>
          </w:rPr>
          <w:t>Error! Hyperlink reference not valid.</w:t>
        </w:r>
      </w:ins>
      <w:del w:id="186" w:author="Ackerman, Peter" w:date="2020-10-22T10:04:00Z">
        <w:r w:rsidR="00360C5D" w:rsidRPr="004B4686" w:rsidDel="00EC20FA">
          <w:rPr>
            <w:rStyle w:val="Hyperlink"/>
          </w:rPr>
          <w:delText>3.1</w:delText>
        </w:r>
        <w:r w:rsidR="00360C5D" w:rsidDel="00EC20FA">
          <w:rPr>
            <w:rFonts w:asciiTheme="minorHAnsi" w:eastAsiaTheme="minorEastAsia" w:hAnsiTheme="minorHAnsi" w:cstheme="minorBidi"/>
            <w:sz w:val="22"/>
            <w:szCs w:val="22"/>
          </w:rPr>
          <w:tab/>
        </w:r>
        <w:r w:rsidR="00360C5D" w:rsidRPr="004B4686" w:rsidDel="00EC20FA">
          <w:rPr>
            <w:rStyle w:val="Hyperlink"/>
          </w:rPr>
          <w:delText xml:space="preserve">Enable RAID for the AMD </w:delText>
        </w:r>
        <w:r w:rsidR="00360C5D" w:rsidRPr="004B4686" w:rsidDel="00EC20FA">
          <w:rPr>
            <w:rStyle w:val="Hyperlink"/>
            <w:rFonts w:eastAsia="Cambria"/>
          </w:rPr>
          <w:delText>Ryzen™ SP3-Series Processor</w:delText>
        </w:r>
        <w:r w:rsidR="00360C5D" w:rsidDel="00EC20FA">
          <w:rPr>
            <w:webHidden/>
          </w:rPr>
          <w:tab/>
        </w:r>
        <w:r w:rsidR="00360C5D" w:rsidDel="00EC20FA">
          <w:rPr>
            <w:webHidden/>
          </w:rPr>
          <w:fldChar w:fldCharType="begin"/>
        </w:r>
        <w:r w:rsidR="00360C5D" w:rsidDel="00EC20FA">
          <w:rPr>
            <w:webHidden/>
          </w:rPr>
          <w:delInstrText xml:space="preserve"> PAGEREF _Toc49249925 \h </w:delInstrText>
        </w:r>
        <w:r w:rsidR="00360C5D" w:rsidDel="00EC20FA">
          <w:rPr>
            <w:webHidden/>
          </w:rPr>
        </w:r>
        <w:r w:rsidR="00360C5D" w:rsidDel="00EC20FA">
          <w:rPr>
            <w:webHidden/>
          </w:rPr>
          <w:fldChar w:fldCharType="separate"/>
        </w:r>
        <w:r w:rsidR="00360C5D" w:rsidDel="00EC20FA">
          <w:rPr>
            <w:webHidden/>
          </w:rPr>
          <w:delText>9</w:delText>
        </w:r>
        <w:r w:rsidR="00360C5D" w:rsidDel="00EC20FA">
          <w:rPr>
            <w:webHidden/>
          </w:rPr>
          <w:fldChar w:fldCharType="end"/>
        </w:r>
        <w:r w:rsidDel="00EC20FA">
          <w:fldChar w:fldCharType="end"/>
        </w:r>
      </w:del>
    </w:p>
    <w:p w14:paraId="3EB9F9DF" w14:textId="1444A464" w:rsidR="00360C5D" w:rsidDel="00EC20FA" w:rsidRDefault="00EC20FA">
      <w:pPr>
        <w:pStyle w:val="TOC1"/>
        <w:rPr>
          <w:del w:id="187" w:author="Ackerman, Peter" w:date="2020-10-22T10:04:00Z"/>
          <w:rFonts w:asciiTheme="minorHAnsi" w:eastAsiaTheme="minorEastAsia" w:hAnsiTheme="minorHAnsi" w:cstheme="minorBidi"/>
          <w:b w:val="0"/>
          <w:bCs w:val="0"/>
          <w:sz w:val="22"/>
          <w:szCs w:val="22"/>
        </w:rPr>
      </w:pPr>
      <w:del w:id="188" w:author="Ackerman, Peter" w:date="2020-10-22T10:04:00Z">
        <w:r w:rsidDel="00EC20FA">
          <w:fldChar w:fldCharType="begin"/>
        </w:r>
        <w:r w:rsidDel="00EC20FA">
          <w:delInstrText xml:space="preserve"> HYPERLINK \l "_Toc49249926" </w:delInstrText>
        </w:r>
        <w:r w:rsidDel="00EC20FA">
          <w:fldChar w:fldCharType="separate"/>
        </w:r>
      </w:del>
      <w:ins w:id="189" w:author="Ackerman, Peter" w:date="2020-11-16T09:48:00Z">
        <w:r w:rsidR="0009134B">
          <w:t>Error! Hyperlink reference not valid.</w:t>
        </w:r>
      </w:ins>
      <w:del w:id="190" w:author="Ackerman, Peter" w:date="2020-10-22T10:04:00Z">
        <w:r w:rsidR="00360C5D" w:rsidRPr="004B4686" w:rsidDel="00EC20FA">
          <w:rPr>
            <w:rStyle w:val="Hyperlink"/>
            <w:rFonts w:eastAsia="Cambria"/>
          </w:rPr>
          <w:delText>Chapter 4</w:delText>
        </w:r>
        <w:r w:rsidR="00360C5D" w:rsidDel="00EC20FA">
          <w:rPr>
            <w:rFonts w:asciiTheme="minorHAnsi" w:eastAsiaTheme="minorEastAsia" w:hAnsiTheme="minorHAnsi" w:cstheme="minorBidi"/>
            <w:b w:val="0"/>
            <w:bCs w:val="0"/>
            <w:sz w:val="22"/>
            <w:szCs w:val="22"/>
          </w:rPr>
          <w:tab/>
        </w:r>
        <w:r w:rsidR="00360C5D" w:rsidRPr="004B4686" w:rsidDel="00EC20FA">
          <w:rPr>
            <w:rStyle w:val="Hyperlink"/>
            <w:rFonts w:eastAsia="Cambria"/>
          </w:rPr>
          <w:delText>Crea</w:delText>
        </w:r>
        <w:r w:rsidR="00360C5D" w:rsidRPr="004B4686" w:rsidDel="00EC20FA">
          <w:rPr>
            <w:rStyle w:val="Hyperlink"/>
            <w:rFonts w:eastAsia="Cambria"/>
            <w:spacing w:val="1"/>
          </w:rPr>
          <w:delText>t</w:delText>
        </w:r>
        <w:r w:rsidR="00360C5D" w:rsidRPr="004B4686" w:rsidDel="00EC20FA">
          <w:rPr>
            <w:rStyle w:val="Hyperlink"/>
            <w:rFonts w:eastAsia="Cambria"/>
          </w:rPr>
          <w:delText>e</w:delText>
        </w:r>
        <w:r w:rsidR="00360C5D" w:rsidRPr="004B4686" w:rsidDel="00EC20FA">
          <w:rPr>
            <w:rStyle w:val="Hyperlink"/>
            <w:rFonts w:eastAsia="Cambria"/>
            <w:spacing w:val="-3"/>
          </w:rPr>
          <w:delText xml:space="preserve"> </w:delText>
        </w:r>
        <w:r w:rsidR="00360C5D" w:rsidRPr="004B4686" w:rsidDel="00EC20FA">
          <w:rPr>
            <w:rStyle w:val="Hyperlink"/>
            <w:rFonts w:eastAsia="Cambria"/>
            <w:spacing w:val="1"/>
          </w:rPr>
          <w:delText>t</w:delText>
        </w:r>
        <w:r w:rsidR="00360C5D" w:rsidRPr="004B4686" w:rsidDel="00EC20FA">
          <w:rPr>
            <w:rStyle w:val="Hyperlink"/>
            <w:rFonts w:eastAsia="Cambria"/>
            <w:spacing w:val="-2"/>
          </w:rPr>
          <w:delText>h</w:delText>
        </w:r>
        <w:r w:rsidR="00360C5D" w:rsidRPr="004B4686" w:rsidDel="00EC20FA">
          <w:rPr>
            <w:rStyle w:val="Hyperlink"/>
            <w:rFonts w:eastAsia="Cambria"/>
          </w:rPr>
          <w:delText>e</w:delText>
        </w:r>
        <w:r w:rsidR="00360C5D" w:rsidRPr="004B4686" w:rsidDel="00EC20FA">
          <w:rPr>
            <w:rStyle w:val="Hyperlink"/>
            <w:rFonts w:eastAsia="Cambria"/>
            <w:spacing w:val="2"/>
          </w:rPr>
          <w:delText xml:space="preserve"> </w:delText>
        </w:r>
        <w:r w:rsidR="00360C5D" w:rsidRPr="004B4686" w:rsidDel="00EC20FA">
          <w:rPr>
            <w:rStyle w:val="Hyperlink"/>
            <w:rFonts w:eastAsia="Cambria"/>
          </w:rPr>
          <w:delText>B</w:delText>
        </w:r>
        <w:r w:rsidR="00360C5D" w:rsidRPr="004B4686" w:rsidDel="00EC20FA">
          <w:rPr>
            <w:rStyle w:val="Hyperlink"/>
            <w:rFonts w:eastAsia="Cambria"/>
            <w:spacing w:val="-2"/>
          </w:rPr>
          <w:delText>o</w:delText>
        </w:r>
        <w:r w:rsidR="00360C5D" w:rsidRPr="004B4686" w:rsidDel="00EC20FA">
          <w:rPr>
            <w:rStyle w:val="Hyperlink"/>
            <w:rFonts w:eastAsia="Cambria"/>
            <w:spacing w:val="1"/>
          </w:rPr>
          <w:delText>o</w:delText>
        </w:r>
        <w:r w:rsidR="00360C5D" w:rsidRPr="004B4686" w:rsidDel="00EC20FA">
          <w:rPr>
            <w:rStyle w:val="Hyperlink"/>
            <w:rFonts w:eastAsia="Cambria"/>
            <w:spacing w:val="-2"/>
          </w:rPr>
          <w:delText>t</w:delText>
        </w:r>
        <w:r w:rsidR="00360C5D" w:rsidRPr="004B4686" w:rsidDel="00EC20FA">
          <w:rPr>
            <w:rStyle w:val="Hyperlink"/>
            <w:rFonts w:eastAsia="Cambria"/>
            <w:spacing w:val="1"/>
          </w:rPr>
          <w:delText>a</w:delText>
        </w:r>
        <w:r w:rsidR="00360C5D" w:rsidRPr="004B4686" w:rsidDel="00EC20FA">
          <w:rPr>
            <w:rStyle w:val="Hyperlink"/>
            <w:rFonts w:eastAsia="Cambria"/>
          </w:rPr>
          <w:delText>b</w:delText>
        </w:r>
        <w:r w:rsidR="00360C5D" w:rsidRPr="004B4686" w:rsidDel="00EC20FA">
          <w:rPr>
            <w:rStyle w:val="Hyperlink"/>
            <w:rFonts w:eastAsia="Cambria"/>
            <w:spacing w:val="-3"/>
          </w:rPr>
          <w:delText>l</w:delText>
        </w:r>
        <w:r w:rsidR="00360C5D" w:rsidRPr="004B4686" w:rsidDel="00EC20FA">
          <w:rPr>
            <w:rStyle w:val="Hyperlink"/>
            <w:rFonts w:eastAsia="Cambria"/>
          </w:rPr>
          <w:delText>e</w:delText>
        </w:r>
        <w:r w:rsidR="00360C5D" w:rsidRPr="004B4686" w:rsidDel="00EC20FA">
          <w:rPr>
            <w:rStyle w:val="Hyperlink"/>
            <w:rFonts w:eastAsia="Cambria"/>
            <w:spacing w:val="2"/>
          </w:rPr>
          <w:delText xml:space="preserve"> </w:delText>
        </w:r>
        <w:r w:rsidR="00360C5D" w:rsidRPr="004B4686" w:rsidDel="00EC20FA">
          <w:rPr>
            <w:rStyle w:val="Hyperlink"/>
            <w:rFonts w:eastAsia="Cambria"/>
          </w:rPr>
          <w:delText>Vir</w:delText>
        </w:r>
        <w:r w:rsidR="00360C5D" w:rsidRPr="004B4686" w:rsidDel="00EC20FA">
          <w:rPr>
            <w:rStyle w:val="Hyperlink"/>
            <w:rFonts w:eastAsia="Cambria"/>
            <w:spacing w:val="-2"/>
          </w:rPr>
          <w:delText>t</w:delText>
        </w:r>
        <w:r w:rsidR="00360C5D" w:rsidRPr="004B4686" w:rsidDel="00EC20FA">
          <w:rPr>
            <w:rStyle w:val="Hyperlink"/>
            <w:rFonts w:eastAsia="Cambria"/>
          </w:rPr>
          <w:delText>u</w:delText>
        </w:r>
        <w:r w:rsidR="00360C5D" w:rsidRPr="004B4686" w:rsidDel="00EC20FA">
          <w:rPr>
            <w:rStyle w:val="Hyperlink"/>
            <w:rFonts w:eastAsia="Cambria"/>
            <w:spacing w:val="1"/>
          </w:rPr>
          <w:delText>a</w:delText>
        </w:r>
        <w:r w:rsidR="00360C5D" w:rsidRPr="004B4686" w:rsidDel="00EC20FA">
          <w:rPr>
            <w:rStyle w:val="Hyperlink"/>
            <w:rFonts w:eastAsia="Cambria"/>
          </w:rPr>
          <w:delText xml:space="preserve">l </w:delText>
        </w:r>
        <w:r w:rsidR="00360C5D" w:rsidRPr="004B4686" w:rsidDel="00EC20FA">
          <w:rPr>
            <w:rStyle w:val="Hyperlink"/>
            <w:rFonts w:eastAsia="Cambria"/>
            <w:spacing w:val="-3"/>
          </w:rPr>
          <w:delText>D</w:delText>
        </w:r>
        <w:r w:rsidR="00360C5D" w:rsidRPr="004B4686" w:rsidDel="00EC20FA">
          <w:rPr>
            <w:rStyle w:val="Hyperlink"/>
            <w:rFonts w:eastAsia="Cambria"/>
          </w:rPr>
          <w:delText>i</w:delText>
        </w:r>
        <w:r w:rsidR="00360C5D" w:rsidRPr="004B4686" w:rsidDel="00EC20FA">
          <w:rPr>
            <w:rStyle w:val="Hyperlink"/>
            <w:rFonts w:eastAsia="Cambria"/>
            <w:spacing w:val="1"/>
          </w:rPr>
          <w:delText>s</w:delText>
        </w:r>
        <w:r w:rsidR="00360C5D" w:rsidRPr="004B4686" w:rsidDel="00EC20FA">
          <w:rPr>
            <w:rStyle w:val="Hyperlink"/>
            <w:rFonts w:eastAsia="Cambria"/>
          </w:rPr>
          <w:delText>k</w:delText>
        </w:r>
        <w:r w:rsidR="00360C5D" w:rsidDel="00EC20FA">
          <w:rPr>
            <w:webHidden/>
          </w:rPr>
          <w:tab/>
        </w:r>
        <w:r w:rsidR="00360C5D" w:rsidDel="00EC20FA">
          <w:rPr>
            <w:webHidden/>
          </w:rPr>
          <w:fldChar w:fldCharType="begin"/>
        </w:r>
        <w:r w:rsidR="00360C5D" w:rsidDel="00EC20FA">
          <w:rPr>
            <w:webHidden/>
          </w:rPr>
          <w:delInstrText xml:space="preserve"> PAGEREF _Toc49249926 \h </w:delInstrText>
        </w:r>
        <w:r w:rsidR="00360C5D" w:rsidDel="00EC20FA">
          <w:rPr>
            <w:webHidden/>
          </w:rPr>
        </w:r>
        <w:r w:rsidR="00360C5D" w:rsidDel="00EC20FA">
          <w:rPr>
            <w:webHidden/>
          </w:rPr>
          <w:fldChar w:fldCharType="separate"/>
        </w:r>
        <w:r w:rsidR="00360C5D" w:rsidDel="00EC20FA">
          <w:rPr>
            <w:webHidden/>
          </w:rPr>
          <w:delText>10</w:delText>
        </w:r>
        <w:r w:rsidR="00360C5D" w:rsidDel="00EC20FA">
          <w:rPr>
            <w:webHidden/>
          </w:rPr>
          <w:fldChar w:fldCharType="end"/>
        </w:r>
        <w:r w:rsidDel="00EC20FA">
          <w:fldChar w:fldCharType="end"/>
        </w:r>
      </w:del>
    </w:p>
    <w:p w14:paraId="7FB3BB6C" w14:textId="03CB2066" w:rsidR="00360C5D" w:rsidDel="00EC20FA" w:rsidRDefault="00EC20FA">
      <w:pPr>
        <w:pStyle w:val="TOC2"/>
        <w:rPr>
          <w:del w:id="191" w:author="Ackerman, Peter" w:date="2020-10-22T10:04:00Z"/>
          <w:rFonts w:asciiTheme="minorHAnsi" w:eastAsiaTheme="minorEastAsia" w:hAnsiTheme="minorHAnsi" w:cstheme="minorBidi"/>
          <w:sz w:val="22"/>
          <w:szCs w:val="22"/>
        </w:rPr>
      </w:pPr>
      <w:del w:id="192" w:author="Ackerman, Peter" w:date="2020-10-22T10:04:00Z">
        <w:r w:rsidDel="00EC20FA">
          <w:fldChar w:fldCharType="begin"/>
        </w:r>
        <w:r w:rsidDel="00EC20FA">
          <w:delInstrText xml:space="preserve"> HYPERLINK \l "_Toc49249927" </w:delInstrText>
        </w:r>
        <w:r w:rsidDel="00EC20FA">
          <w:fldChar w:fldCharType="separate"/>
        </w:r>
      </w:del>
      <w:ins w:id="193" w:author="Ackerman, Peter" w:date="2020-11-16T09:48:00Z">
        <w:r w:rsidR="0009134B">
          <w:rPr>
            <w:b/>
            <w:bCs/>
          </w:rPr>
          <w:t>Error! Hyperlink reference not valid.</w:t>
        </w:r>
      </w:ins>
      <w:del w:id="194" w:author="Ackerman, Peter" w:date="2020-10-22T10:04:00Z">
        <w:r w:rsidR="00360C5D" w:rsidRPr="004B4686" w:rsidDel="00EC20FA">
          <w:rPr>
            <w:rStyle w:val="Hyperlink"/>
            <w:rFonts w:eastAsia="Cambria"/>
          </w:rPr>
          <w:delText>4.1</w:delText>
        </w:r>
        <w:r w:rsidR="00360C5D" w:rsidDel="00EC20FA">
          <w:rPr>
            <w:rFonts w:asciiTheme="minorHAnsi" w:eastAsiaTheme="minorEastAsia" w:hAnsiTheme="minorHAnsi" w:cstheme="minorBidi"/>
            <w:sz w:val="22"/>
            <w:szCs w:val="22"/>
          </w:rPr>
          <w:tab/>
        </w:r>
        <w:r w:rsidR="00360C5D" w:rsidRPr="004B4686" w:rsidDel="00EC20FA">
          <w:rPr>
            <w:rStyle w:val="Hyperlink"/>
            <w:rFonts w:eastAsia="Cambria"/>
            <w:spacing w:val="-1"/>
          </w:rPr>
          <w:delText>RA</w:delText>
        </w:r>
        <w:r w:rsidR="00360C5D" w:rsidRPr="004B4686" w:rsidDel="00EC20FA">
          <w:rPr>
            <w:rStyle w:val="Hyperlink"/>
            <w:rFonts w:eastAsia="Cambria"/>
            <w:spacing w:val="3"/>
          </w:rPr>
          <w:delText>I</w:delText>
        </w:r>
        <w:r w:rsidR="00360C5D" w:rsidRPr="004B4686" w:rsidDel="00EC20FA">
          <w:rPr>
            <w:rStyle w:val="Hyperlink"/>
            <w:rFonts w:eastAsia="Cambria"/>
          </w:rPr>
          <w:delText>DX</w:delText>
        </w:r>
        <w:r w:rsidR="00360C5D" w:rsidRPr="004B4686" w:rsidDel="00EC20FA">
          <w:rPr>
            <w:rStyle w:val="Hyperlink"/>
            <w:rFonts w:eastAsia="Cambria"/>
            <w:spacing w:val="1"/>
          </w:rPr>
          <w:delText>p</w:delText>
        </w:r>
        <w:r w:rsidR="00360C5D" w:rsidRPr="004B4686" w:rsidDel="00EC20FA">
          <w:rPr>
            <w:rStyle w:val="Hyperlink"/>
            <w:rFonts w:eastAsia="Cambria"/>
            <w:spacing w:val="-1"/>
          </w:rPr>
          <w:delText>e</w:delText>
        </w:r>
        <w:r w:rsidR="00360C5D" w:rsidRPr="004B4686" w:rsidDel="00EC20FA">
          <w:rPr>
            <w:rStyle w:val="Hyperlink"/>
            <w:rFonts w:eastAsia="Cambria"/>
          </w:rPr>
          <w:delText>rt2</w:delText>
        </w:r>
        <w:r w:rsidR="00360C5D" w:rsidRPr="004B4686" w:rsidDel="00EC20FA">
          <w:rPr>
            <w:rStyle w:val="Hyperlink"/>
            <w:rFonts w:eastAsia="Cambria"/>
            <w:spacing w:val="-14"/>
          </w:rPr>
          <w:delText xml:space="preserve"> </w:delText>
        </w:r>
        <w:r w:rsidR="00360C5D" w:rsidRPr="004B4686" w:rsidDel="00EC20FA">
          <w:rPr>
            <w:rStyle w:val="Hyperlink"/>
            <w:rFonts w:eastAsia="Cambria"/>
            <w:spacing w:val="3"/>
          </w:rPr>
          <w:delText>C</w:delText>
        </w:r>
        <w:r w:rsidR="00360C5D" w:rsidRPr="004B4686" w:rsidDel="00EC20FA">
          <w:rPr>
            <w:rStyle w:val="Hyperlink"/>
            <w:rFonts w:eastAsia="Cambria"/>
            <w:spacing w:val="1"/>
          </w:rPr>
          <w:delText>o</w:delText>
        </w:r>
        <w:r w:rsidR="00360C5D" w:rsidRPr="004B4686" w:rsidDel="00EC20FA">
          <w:rPr>
            <w:rStyle w:val="Hyperlink"/>
            <w:rFonts w:eastAsia="Cambria"/>
          </w:rPr>
          <w:delText>n</w:delText>
        </w:r>
        <w:r w:rsidR="00360C5D" w:rsidRPr="004B4686" w:rsidDel="00EC20FA">
          <w:rPr>
            <w:rStyle w:val="Hyperlink"/>
            <w:rFonts w:eastAsia="Cambria"/>
            <w:spacing w:val="-1"/>
          </w:rPr>
          <w:delText>f</w:delText>
        </w:r>
        <w:r w:rsidR="00360C5D" w:rsidRPr="004B4686" w:rsidDel="00EC20FA">
          <w:rPr>
            <w:rStyle w:val="Hyperlink"/>
            <w:rFonts w:eastAsia="Cambria"/>
          </w:rPr>
          <w:delText>i</w:delText>
        </w:r>
        <w:r w:rsidR="00360C5D" w:rsidRPr="004B4686" w:rsidDel="00EC20FA">
          <w:rPr>
            <w:rStyle w:val="Hyperlink"/>
            <w:rFonts w:eastAsia="Cambria"/>
            <w:spacing w:val="2"/>
          </w:rPr>
          <w:delText>g</w:delText>
        </w:r>
        <w:r w:rsidR="00360C5D" w:rsidRPr="004B4686" w:rsidDel="00EC20FA">
          <w:rPr>
            <w:rStyle w:val="Hyperlink"/>
            <w:rFonts w:eastAsia="Cambria"/>
            <w:spacing w:val="1"/>
          </w:rPr>
          <w:delText>u</w:delText>
        </w:r>
        <w:r w:rsidR="00360C5D" w:rsidRPr="004B4686" w:rsidDel="00EC20FA">
          <w:rPr>
            <w:rStyle w:val="Hyperlink"/>
            <w:rFonts w:eastAsia="Cambria"/>
          </w:rPr>
          <w:delText>r</w:delText>
        </w:r>
        <w:r w:rsidR="00360C5D" w:rsidRPr="004B4686" w:rsidDel="00EC20FA">
          <w:rPr>
            <w:rStyle w:val="Hyperlink"/>
            <w:rFonts w:eastAsia="Cambria"/>
            <w:spacing w:val="1"/>
          </w:rPr>
          <w:delText>a</w:delText>
        </w:r>
        <w:r w:rsidR="00360C5D" w:rsidRPr="004B4686" w:rsidDel="00EC20FA">
          <w:rPr>
            <w:rStyle w:val="Hyperlink"/>
            <w:rFonts w:eastAsia="Cambria"/>
            <w:spacing w:val="-1"/>
          </w:rPr>
          <w:delText>t</w:delText>
        </w:r>
        <w:r w:rsidR="00360C5D" w:rsidRPr="004B4686" w:rsidDel="00EC20FA">
          <w:rPr>
            <w:rStyle w:val="Hyperlink"/>
            <w:rFonts w:eastAsia="Cambria"/>
          </w:rPr>
          <w:delText>i</w:delText>
        </w:r>
        <w:r w:rsidR="00360C5D" w:rsidRPr="004B4686" w:rsidDel="00EC20FA">
          <w:rPr>
            <w:rStyle w:val="Hyperlink"/>
            <w:rFonts w:eastAsia="Cambria"/>
            <w:spacing w:val="1"/>
          </w:rPr>
          <w:delText>o</w:delText>
        </w:r>
        <w:r w:rsidR="00360C5D" w:rsidRPr="004B4686" w:rsidDel="00EC20FA">
          <w:rPr>
            <w:rStyle w:val="Hyperlink"/>
            <w:rFonts w:eastAsia="Cambria"/>
          </w:rPr>
          <w:delText>n</w:delText>
        </w:r>
        <w:r w:rsidR="00360C5D" w:rsidRPr="004B4686" w:rsidDel="00EC20FA">
          <w:rPr>
            <w:rStyle w:val="Hyperlink"/>
            <w:rFonts w:eastAsia="Cambria"/>
            <w:spacing w:val="-17"/>
          </w:rPr>
          <w:delText xml:space="preserve"> </w:delText>
        </w:r>
        <w:r w:rsidR="00360C5D" w:rsidRPr="004B4686" w:rsidDel="00EC20FA">
          <w:rPr>
            <w:rStyle w:val="Hyperlink"/>
            <w:rFonts w:eastAsia="Cambria"/>
          </w:rPr>
          <w:delText>U</w:delText>
        </w:r>
        <w:r w:rsidR="00360C5D" w:rsidRPr="004B4686" w:rsidDel="00EC20FA">
          <w:rPr>
            <w:rStyle w:val="Hyperlink"/>
            <w:rFonts w:eastAsia="Cambria"/>
            <w:spacing w:val="-1"/>
          </w:rPr>
          <w:delText>t</w:delText>
        </w:r>
        <w:r w:rsidR="00360C5D" w:rsidRPr="004B4686" w:rsidDel="00EC20FA">
          <w:rPr>
            <w:rStyle w:val="Hyperlink"/>
            <w:rFonts w:eastAsia="Cambria"/>
            <w:spacing w:val="2"/>
          </w:rPr>
          <w:delText>i</w:delText>
        </w:r>
        <w:r w:rsidR="00360C5D" w:rsidRPr="004B4686" w:rsidDel="00EC20FA">
          <w:rPr>
            <w:rStyle w:val="Hyperlink"/>
            <w:rFonts w:eastAsia="Cambria"/>
          </w:rPr>
          <w:delText>li</w:delText>
        </w:r>
        <w:r w:rsidR="00360C5D" w:rsidRPr="004B4686" w:rsidDel="00EC20FA">
          <w:rPr>
            <w:rStyle w:val="Hyperlink"/>
            <w:rFonts w:eastAsia="Cambria"/>
            <w:spacing w:val="1"/>
          </w:rPr>
          <w:delText>t</w:delText>
        </w:r>
        <w:r w:rsidR="00360C5D" w:rsidRPr="004B4686" w:rsidDel="00EC20FA">
          <w:rPr>
            <w:rStyle w:val="Hyperlink"/>
            <w:rFonts w:eastAsia="Cambria"/>
          </w:rPr>
          <w:delText>y</w:delText>
        </w:r>
        <w:r w:rsidR="00360C5D" w:rsidRPr="004B4686" w:rsidDel="00EC20FA">
          <w:rPr>
            <w:rStyle w:val="Hyperlink"/>
            <w:rFonts w:eastAsia="Cambria"/>
            <w:spacing w:val="-4"/>
          </w:rPr>
          <w:delText xml:space="preserve"> </w:delText>
        </w:r>
        <w:r w:rsidR="00360C5D" w:rsidRPr="004B4686" w:rsidDel="00EC20FA">
          <w:rPr>
            <w:rStyle w:val="Hyperlink"/>
            <w:rFonts w:eastAsia="Cambria"/>
          </w:rPr>
          <w:delText>(HII</w:delText>
        </w:r>
        <w:r w:rsidR="00360C5D" w:rsidRPr="004B4686" w:rsidDel="00EC20FA">
          <w:rPr>
            <w:rStyle w:val="Hyperlink"/>
            <w:rFonts w:eastAsia="Cambria"/>
            <w:spacing w:val="-2"/>
          </w:rPr>
          <w:delText xml:space="preserve"> </w:delText>
        </w:r>
        <w:r w:rsidR="00360C5D" w:rsidRPr="004B4686" w:rsidDel="00EC20FA">
          <w:rPr>
            <w:rStyle w:val="Hyperlink"/>
            <w:rFonts w:eastAsia="Cambria"/>
            <w:spacing w:val="1"/>
          </w:rPr>
          <w:delText>M</w:delText>
        </w:r>
        <w:r w:rsidR="00360C5D" w:rsidRPr="004B4686" w:rsidDel="00EC20FA">
          <w:rPr>
            <w:rStyle w:val="Hyperlink"/>
            <w:rFonts w:eastAsia="Cambria"/>
            <w:spacing w:val="-1"/>
          </w:rPr>
          <w:delText>o</w:delText>
        </w:r>
        <w:r w:rsidR="00360C5D" w:rsidRPr="004B4686" w:rsidDel="00EC20FA">
          <w:rPr>
            <w:rStyle w:val="Hyperlink"/>
            <w:rFonts w:eastAsia="Cambria"/>
            <w:spacing w:val="1"/>
          </w:rPr>
          <w:delText>de</w:delText>
        </w:r>
        <w:r w:rsidR="00360C5D" w:rsidRPr="004B4686" w:rsidDel="00EC20FA">
          <w:rPr>
            <w:rStyle w:val="Hyperlink"/>
            <w:rFonts w:eastAsia="Cambria"/>
          </w:rPr>
          <w:delText>) For the AMD Ryzen™ SP3-Series Processor</w:delText>
        </w:r>
        <w:r w:rsidR="00360C5D" w:rsidDel="00EC20FA">
          <w:rPr>
            <w:webHidden/>
          </w:rPr>
          <w:tab/>
        </w:r>
        <w:r w:rsidR="00360C5D" w:rsidDel="00EC20FA">
          <w:rPr>
            <w:webHidden/>
          </w:rPr>
          <w:fldChar w:fldCharType="begin"/>
        </w:r>
        <w:r w:rsidR="00360C5D" w:rsidDel="00EC20FA">
          <w:rPr>
            <w:webHidden/>
          </w:rPr>
          <w:delInstrText xml:space="preserve"> PAGEREF _Toc49249927 \h </w:delInstrText>
        </w:r>
        <w:r w:rsidR="00360C5D" w:rsidDel="00EC20FA">
          <w:rPr>
            <w:webHidden/>
          </w:rPr>
        </w:r>
        <w:r w:rsidR="00360C5D" w:rsidDel="00EC20FA">
          <w:rPr>
            <w:webHidden/>
          </w:rPr>
          <w:fldChar w:fldCharType="separate"/>
        </w:r>
        <w:r w:rsidR="00360C5D" w:rsidDel="00EC20FA">
          <w:rPr>
            <w:webHidden/>
          </w:rPr>
          <w:delText>10</w:delText>
        </w:r>
        <w:r w:rsidR="00360C5D" w:rsidDel="00EC20FA">
          <w:rPr>
            <w:webHidden/>
          </w:rPr>
          <w:fldChar w:fldCharType="end"/>
        </w:r>
        <w:r w:rsidDel="00EC20FA">
          <w:fldChar w:fldCharType="end"/>
        </w:r>
      </w:del>
    </w:p>
    <w:p w14:paraId="2D2A0F27" w14:textId="6D45B9C6" w:rsidR="00360C5D" w:rsidDel="00EC20FA" w:rsidRDefault="00EC20FA">
      <w:pPr>
        <w:pStyle w:val="TOC2"/>
        <w:rPr>
          <w:del w:id="195" w:author="Ackerman, Peter" w:date="2020-10-22T10:04:00Z"/>
          <w:rFonts w:asciiTheme="minorHAnsi" w:eastAsiaTheme="minorEastAsia" w:hAnsiTheme="minorHAnsi" w:cstheme="minorBidi"/>
          <w:sz w:val="22"/>
          <w:szCs w:val="22"/>
        </w:rPr>
      </w:pPr>
      <w:del w:id="196" w:author="Ackerman, Peter" w:date="2020-10-22T10:04:00Z">
        <w:r w:rsidDel="00EC20FA">
          <w:fldChar w:fldCharType="begin"/>
        </w:r>
        <w:r w:rsidDel="00EC20FA">
          <w:delInstrText xml:space="preserve"> HYPERLINK \l "_Toc49249928" </w:delInstrText>
        </w:r>
        <w:r w:rsidDel="00EC20FA">
          <w:fldChar w:fldCharType="separate"/>
        </w:r>
      </w:del>
      <w:ins w:id="197" w:author="Ackerman, Peter" w:date="2020-11-16T09:48:00Z">
        <w:r w:rsidR="0009134B">
          <w:rPr>
            <w:b/>
            <w:bCs/>
          </w:rPr>
          <w:t>Error! Hyperlink reference not valid.</w:t>
        </w:r>
      </w:ins>
      <w:del w:id="198" w:author="Ackerman, Peter" w:date="2020-10-22T10:04:00Z">
        <w:r w:rsidR="00360C5D" w:rsidRPr="004B4686" w:rsidDel="00EC20FA">
          <w:rPr>
            <w:rStyle w:val="Hyperlink"/>
            <w:rFonts w:eastAsia="Cambria"/>
          </w:rPr>
          <w:delText>4.2</w:delText>
        </w:r>
        <w:r w:rsidR="00360C5D" w:rsidDel="00EC20FA">
          <w:rPr>
            <w:rFonts w:asciiTheme="minorHAnsi" w:eastAsiaTheme="minorEastAsia" w:hAnsiTheme="minorHAnsi" w:cstheme="minorBidi"/>
            <w:sz w:val="22"/>
            <w:szCs w:val="22"/>
          </w:rPr>
          <w:tab/>
        </w:r>
        <w:r w:rsidR="00360C5D" w:rsidRPr="004B4686" w:rsidDel="00EC20FA">
          <w:rPr>
            <w:rStyle w:val="Hyperlink"/>
            <w:rFonts w:eastAsia="Cambria"/>
          </w:rPr>
          <w:delText>U</w:delText>
        </w:r>
        <w:r w:rsidR="00360C5D" w:rsidRPr="004B4686" w:rsidDel="00EC20FA">
          <w:rPr>
            <w:rStyle w:val="Hyperlink"/>
            <w:rFonts w:eastAsia="Cambria"/>
            <w:spacing w:val="-1"/>
          </w:rPr>
          <w:delText>E</w:delText>
        </w:r>
        <w:r w:rsidR="00360C5D" w:rsidRPr="004B4686" w:rsidDel="00EC20FA">
          <w:rPr>
            <w:rStyle w:val="Hyperlink"/>
            <w:rFonts w:eastAsia="Cambria"/>
            <w:spacing w:val="1"/>
          </w:rPr>
          <w:delText>F</w:delText>
        </w:r>
        <w:r w:rsidR="00360C5D" w:rsidRPr="004B4686" w:rsidDel="00EC20FA">
          <w:rPr>
            <w:rStyle w:val="Hyperlink"/>
            <w:rFonts w:eastAsia="Cambria"/>
          </w:rPr>
          <w:delText>I</w:delText>
        </w:r>
        <w:r w:rsidR="00360C5D" w:rsidRPr="004B4686" w:rsidDel="00EC20FA">
          <w:rPr>
            <w:rStyle w:val="Hyperlink"/>
            <w:rFonts w:eastAsia="Cambria"/>
            <w:spacing w:val="-5"/>
          </w:rPr>
          <w:delText xml:space="preserve"> </w:delText>
        </w:r>
        <w:r w:rsidR="00360C5D" w:rsidRPr="004B4686" w:rsidDel="00EC20FA">
          <w:rPr>
            <w:rStyle w:val="Hyperlink"/>
            <w:rFonts w:eastAsia="Cambria"/>
            <w:spacing w:val="1"/>
          </w:rPr>
          <w:delText>M</w:delText>
        </w:r>
        <w:r w:rsidR="00360C5D" w:rsidRPr="004B4686" w:rsidDel="00EC20FA">
          <w:rPr>
            <w:rStyle w:val="Hyperlink"/>
            <w:rFonts w:eastAsia="Cambria"/>
            <w:spacing w:val="-1"/>
          </w:rPr>
          <w:delText>o</w:delText>
        </w:r>
        <w:r w:rsidR="00360C5D" w:rsidRPr="004B4686" w:rsidDel="00EC20FA">
          <w:rPr>
            <w:rStyle w:val="Hyperlink"/>
            <w:rFonts w:eastAsia="Cambria"/>
            <w:spacing w:val="1"/>
          </w:rPr>
          <w:delText>d</w:delText>
        </w:r>
        <w:r w:rsidR="00360C5D" w:rsidRPr="004B4686" w:rsidDel="00EC20FA">
          <w:rPr>
            <w:rStyle w:val="Hyperlink"/>
            <w:rFonts w:eastAsia="Cambria"/>
          </w:rPr>
          <w:delText>e</w:delText>
        </w:r>
        <w:r w:rsidR="00360C5D" w:rsidDel="00EC20FA">
          <w:rPr>
            <w:webHidden/>
          </w:rPr>
          <w:tab/>
        </w:r>
        <w:r w:rsidR="00360C5D" w:rsidDel="00EC20FA">
          <w:rPr>
            <w:webHidden/>
          </w:rPr>
          <w:fldChar w:fldCharType="begin"/>
        </w:r>
        <w:r w:rsidR="00360C5D" w:rsidDel="00EC20FA">
          <w:rPr>
            <w:webHidden/>
          </w:rPr>
          <w:delInstrText xml:space="preserve"> PAGEREF _Toc49249928 \h </w:delInstrText>
        </w:r>
        <w:r w:rsidR="00360C5D" w:rsidDel="00EC20FA">
          <w:rPr>
            <w:webHidden/>
          </w:rPr>
        </w:r>
        <w:r w:rsidR="00360C5D" w:rsidDel="00EC20FA">
          <w:rPr>
            <w:webHidden/>
          </w:rPr>
          <w:fldChar w:fldCharType="separate"/>
        </w:r>
        <w:r w:rsidR="00360C5D" w:rsidDel="00EC20FA">
          <w:rPr>
            <w:webHidden/>
          </w:rPr>
          <w:delText>11</w:delText>
        </w:r>
        <w:r w:rsidR="00360C5D" w:rsidDel="00EC20FA">
          <w:rPr>
            <w:webHidden/>
          </w:rPr>
          <w:fldChar w:fldCharType="end"/>
        </w:r>
        <w:r w:rsidDel="00EC20FA">
          <w:fldChar w:fldCharType="end"/>
        </w:r>
      </w:del>
    </w:p>
    <w:p w14:paraId="41941AD1" w14:textId="190962B9" w:rsidR="00360C5D" w:rsidDel="00EC20FA" w:rsidRDefault="00EC20FA">
      <w:pPr>
        <w:pStyle w:val="TOC1"/>
        <w:rPr>
          <w:del w:id="199" w:author="Ackerman, Peter" w:date="2020-10-22T10:04:00Z"/>
          <w:rFonts w:asciiTheme="minorHAnsi" w:eastAsiaTheme="minorEastAsia" w:hAnsiTheme="minorHAnsi" w:cstheme="minorBidi"/>
          <w:b w:val="0"/>
          <w:bCs w:val="0"/>
          <w:sz w:val="22"/>
          <w:szCs w:val="22"/>
        </w:rPr>
      </w:pPr>
      <w:del w:id="200" w:author="Ackerman, Peter" w:date="2020-10-22T10:04:00Z">
        <w:r w:rsidDel="00EC20FA">
          <w:fldChar w:fldCharType="begin"/>
        </w:r>
        <w:r w:rsidDel="00EC20FA">
          <w:delInstrText xml:space="preserve"> HYPERLINK \l "_Toc49249929" </w:delInstrText>
        </w:r>
        <w:r w:rsidDel="00EC20FA">
          <w:fldChar w:fldCharType="separate"/>
        </w:r>
      </w:del>
      <w:ins w:id="201" w:author="Ackerman, Peter" w:date="2020-11-16T09:48:00Z">
        <w:r w:rsidR="0009134B">
          <w:t>Error! Hyperlink reference not valid.</w:t>
        </w:r>
      </w:ins>
      <w:del w:id="202" w:author="Ackerman, Peter" w:date="2020-10-22T10:04:00Z">
        <w:r w:rsidR="00360C5D" w:rsidRPr="004B4686" w:rsidDel="00EC20FA">
          <w:rPr>
            <w:rStyle w:val="Hyperlink"/>
          </w:rPr>
          <w:delText>Chapter 5</w:delText>
        </w:r>
        <w:r w:rsidR="00360C5D" w:rsidDel="00EC20FA">
          <w:rPr>
            <w:rFonts w:asciiTheme="minorHAnsi" w:eastAsiaTheme="minorEastAsia" w:hAnsiTheme="minorHAnsi" w:cstheme="minorBidi"/>
            <w:b w:val="0"/>
            <w:bCs w:val="0"/>
            <w:sz w:val="22"/>
            <w:szCs w:val="22"/>
          </w:rPr>
          <w:tab/>
        </w:r>
        <w:r w:rsidR="00360C5D" w:rsidRPr="004B4686" w:rsidDel="00EC20FA">
          <w:rPr>
            <w:rStyle w:val="Hyperlink"/>
          </w:rPr>
          <w:delText>Install the AMD RAID Drivers During a RHEL Linux Installation</w:delText>
        </w:r>
        <w:r w:rsidR="00360C5D" w:rsidDel="00EC20FA">
          <w:rPr>
            <w:webHidden/>
          </w:rPr>
          <w:tab/>
        </w:r>
        <w:r w:rsidR="00360C5D" w:rsidDel="00EC20FA">
          <w:rPr>
            <w:webHidden/>
          </w:rPr>
          <w:fldChar w:fldCharType="begin"/>
        </w:r>
        <w:r w:rsidR="00360C5D" w:rsidDel="00EC20FA">
          <w:rPr>
            <w:webHidden/>
          </w:rPr>
          <w:delInstrText xml:space="preserve"> PAGEREF _Toc49249929 \h </w:delInstrText>
        </w:r>
        <w:r w:rsidR="00360C5D" w:rsidDel="00EC20FA">
          <w:rPr>
            <w:webHidden/>
          </w:rPr>
        </w:r>
        <w:r w:rsidR="00360C5D" w:rsidDel="00EC20FA">
          <w:rPr>
            <w:webHidden/>
          </w:rPr>
          <w:fldChar w:fldCharType="separate"/>
        </w:r>
        <w:r w:rsidR="00360C5D" w:rsidDel="00EC20FA">
          <w:rPr>
            <w:webHidden/>
          </w:rPr>
          <w:delText>11</w:delText>
        </w:r>
        <w:r w:rsidR="00360C5D" w:rsidDel="00EC20FA">
          <w:rPr>
            <w:webHidden/>
          </w:rPr>
          <w:fldChar w:fldCharType="end"/>
        </w:r>
        <w:r w:rsidDel="00EC20FA">
          <w:fldChar w:fldCharType="end"/>
        </w:r>
      </w:del>
    </w:p>
    <w:p w14:paraId="69D5A0FC" w14:textId="2DEC49DC" w:rsidR="00360C5D" w:rsidDel="00EC20FA" w:rsidRDefault="00EC20FA">
      <w:pPr>
        <w:pStyle w:val="TOC3"/>
        <w:rPr>
          <w:del w:id="203" w:author="Ackerman, Peter" w:date="2020-10-22T10:04:00Z"/>
          <w:rFonts w:asciiTheme="minorHAnsi" w:eastAsiaTheme="minorEastAsia" w:hAnsiTheme="minorHAnsi" w:cstheme="minorBidi"/>
          <w:iCs w:val="0"/>
          <w:sz w:val="22"/>
          <w:szCs w:val="22"/>
        </w:rPr>
      </w:pPr>
      <w:del w:id="204" w:author="Ackerman, Peter" w:date="2020-10-22T10:04:00Z">
        <w:r w:rsidDel="00EC20FA">
          <w:fldChar w:fldCharType="begin"/>
        </w:r>
        <w:r w:rsidDel="00EC20FA">
          <w:delInstrText xml:space="preserve"> HYPERLINK \l "_Toc49249930" </w:delInstrText>
        </w:r>
        <w:r w:rsidDel="00EC20FA">
          <w:fldChar w:fldCharType="separate"/>
        </w:r>
      </w:del>
      <w:ins w:id="205" w:author="Ackerman, Peter" w:date="2020-11-16T09:48:00Z">
        <w:r w:rsidR="0009134B">
          <w:rPr>
            <w:b/>
            <w:bCs/>
            <w:iCs w:val="0"/>
          </w:rPr>
          <w:t>Error! Hyperlink reference not valid.</w:t>
        </w:r>
      </w:ins>
      <w:del w:id="206" w:author="Ackerman, Peter" w:date="2020-10-22T10:04:00Z">
        <w:r w:rsidR="00360C5D" w:rsidRPr="004B4686" w:rsidDel="00EC20FA">
          <w:rPr>
            <w:rStyle w:val="Hyperlink"/>
          </w:rPr>
          <w:delText>5.1.1</w:delText>
        </w:r>
        <w:r w:rsidR="00360C5D" w:rsidDel="00EC20FA">
          <w:rPr>
            <w:rFonts w:asciiTheme="minorHAnsi" w:eastAsiaTheme="minorEastAsia" w:hAnsiTheme="minorHAnsi" w:cstheme="minorBidi"/>
            <w:iCs w:val="0"/>
            <w:sz w:val="22"/>
            <w:szCs w:val="22"/>
          </w:rPr>
          <w:tab/>
        </w:r>
        <w:r w:rsidR="00360C5D" w:rsidRPr="004B4686" w:rsidDel="00EC20FA">
          <w:rPr>
            <w:rStyle w:val="Hyperlink"/>
          </w:rPr>
          <w:delText>Install the RAIDXpert2 Management Application</w:delText>
        </w:r>
        <w:r w:rsidR="00360C5D" w:rsidDel="00EC20FA">
          <w:rPr>
            <w:webHidden/>
          </w:rPr>
          <w:tab/>
        </w:r>
        <w:r w:rsidR="00360C5D" w:rsidDel="00EC20FA">
          <w:rPr>
            <w:webHidden/>
          </w:rPr>
          <w:fldChar w:fldCharType="begin"/>
        </w:r>
        <w:r w:rsidR="00360C5D" w:rsidDel="00EC20FA">
          <w:rPr>
            <w:webHidden/>
          </w:rPr>
          <w:delInstrText xml:space="preserve"> PAGEREF _Toc49249930 \h </w:delInstrText>
        </w:r>
        <w:r w:rsidR="00360C5D" w:rsidDel="00EC20FA">
          <w:rPr>
            <w:webHidden/>
          </w:rPr>
        </w:r>
        <w:r w:rsidR="00360C5D" w:rsidDel="00EC20FA">
          <w:rPr>
            <w:webHidden/>
          </w:rPr>
          <w:fldChar w:fldCharType="separate"/>
        </w:r>
        <w:r w:rsidR="00360C5D" w:rsidDel="00EC20FA">
          <w:rPr>
            <w:webHidden/>
          </w:rPr>
          <w:delText>15</w:delText>
        </w:r>
        <w:r w:rsidR="00360C5D" w:rsidDel="00EC20FA">
          <w:rPr>
            <w:webHidden/>
          </w:rPr>
          <w:fldChar w:fldCharType="end"/>
        </w:r>
        <w:r w:rsidDel="00EC20FA">
          <w:fldChar w:fldCharType="end"/>
        </w:r>
      </w:del>
    </w:p>
    <w:p w14:paraId="27970416" w14:textId="438DD450" w:rsidR="00856E10" w:rsidRDefault="00B14401">
      <w:r>
        <w:fldChar w:fldCharType="end"/>
      </w:r>
    </w:p>
    <w:p w14:paraId="678498B5" w14:textId="77777777" w:rsidR="00856E10" w:rsidRDefault="00856E10"/>
    <w:p w14:paraId="79E1BF78" w14:textId="77777777" w:rsidR="00856E10" w:rsidRDefault="00856E10">
      <w:pPr>
        <w:pStyle w:val="zFrontMatterHead"/>
        <w:pageBreakBefore/>
      </w:pPr>
      <w:bookmarkStart w:id="207" w:name="_Toc48351057"/>
      <w:bookmarkStart w:id="208" w:name="_Toc92854991"/>
      <w:bookmarkStart w:id="209" w:name="_Toc11236608"/>
      <w:bookmarkStart w:id="210" w:name="_Toc56412401"/>
      <w:r>
        <w:lastRenderedPageBreak/>
        <w:t>List of Tables</w:t>
      </w:r>
      <w:bookmarkEnd w:id="207"/>
      <w:bookmarkEnd w:id="208"/>
      <w:bookmarkEnd w:id="209"/>
      <w:bookmarkEnd w:id="210"/>
    </w:p>
    <w:p w14:paraId="0E196B48" w14:textId="5C21CAB0" w:rsidR="00FA2BE6" w:rsidRDefault="00B14401">
      <w:pPr>
        <w:pStyle w:val="TableofFigures"/>
        <w:rPr>
          <w:rFonts w:asciiTheme="minorHAnsi" w:eastAsiaTheme="minorEastAsia" w:hAnsiTheme="minorHAnsi" w:cstheme="minorBidi"/>
          <w:noProof/>
          <w:sz w:val="22"/>
          <w:szCs w:val="22"/>
        </w:rPr>
      </w:pPr>
      <w:r>
        <w:fldChar w:fldCharType="begin"/>
      </w:r>
      <w:r w:rsidR="00856E10">
        <w:instrText xml:space="preserve"> TOC \h \z \c "Table" </w:instrText>
      </w:r>
      <w:r>
        <w:fldChar w:fldCharType="separate"/>
      </w:r>
      <w:hyperlink w:anchor="_Toc48576811" w:history="1">
        <w:r w:rsidR="00FA2BE6" w:rsidRPr="00B2318D">
          <w:rPr>
            <w:rStyle w:val="Hyperlink"/>
            <w:noProof/>
          </w:rPr>
          <w:t xml:space="preserve">Table 1. </w:t>
        </w:r>
        <w:r w:rsidR="00FA2BE6" w:rsidRPr="00B2318D">
          <w:rPr>
            <w:rStyle w:val="Hyperlink"/>
            <w:rFonts w:eastAsia="Cambria"/>
            <w:noProof/>
          </w:rPr>
          <w:t>System Requirements</w:t>
        </w:r>
        <w:r w:rsidR="00FA2BE6">
          <w:rPr>
            <w:noProof/>
            <w:webHidden/>
          </w:rPr>
          <w:tab/>
        </w:r>
        <w:r w:rsidR="00FA2BE6">
          <w:rPr>
            <w:noProof/>
            <w:webHidden/>
          </w:rPr>
          <w:fldChar w:fldCharType="begin"/>
        </w:r>
        <w:r w:rsidR="00FA2BE6">
          <w:rPr>
            <w:noProof/>
            <w:webHidden/>
          </w:rPr>
          <w:instrText xml:space="preserve"> PAGEREF _Toc48576811 \h </w:instrText>
        </w:r>
        <w:r w:rsidR="00FA2BE6">
          <w:rPr>
            <w:noProof/>
            <w:webHidden/>
          </w:rPr>
        </w:r>
        <w:r w:rsidR="00FA2BE6">
          <w:rPr>
            <w:noProof/>
            <w:webHidden/>
          </w:rPr>
          <w:fldChar w:fldCharType="separate"/>
        </w:r>
        <w:r w:rsidR="00FA2BE6">
          <w:rPr>
            <w:noProof/>
            <w:webHidden/>
          </w:rPr>
          <w:t>7</w:t>
        </w:r>
        <w:r w:rsidR="00FA2BE6">
          <w:rPr>
            <w:noProof/>
            <w:webHidden/>
          </w:rPr>
          <w:fldChar w:fldCharType="end"/>
        </w:r>
      </w:hyperlink>
    </w:p>
    <w:p w14:paraId="00356FBE" w14:textId="0415EFDE" w:rsidR="00FA2BE6" w:rsidRDefault="00BD29D2">
      <w:pPr>
        <w:pStyle w:val="TableofFigures"/>
        <w:rPr>
          <w:rFonts w:asciiTheme="minorHAnsi" w:eastAsiaTheme="minorEastAsia" w:hAnsiTheme="minorHAnsi" w:cstheme="minorBidi"/>
          <w:noProof/>
          <w:sz w:val="22"/>
          <w:szCs w:val="22"/>
        </w:rPr>
      </w:pPr>
      <w:hyperlink w:anchor="_Toc48576812" w:history="1">
        <w:r w:rsidR="00FA2BE6" w:rsidRPr="00B2318D">
          <w:rPr>
            <w:rStyle w:val="Hyperlink"/>
            <w:noProof/>
          </w:rPr>
          <w:t xml:space="preserve">Table 2. </w:t>
        </w:r>
        <w:r w:rsidR="00FA2BE6" w:rsidRPr="00B2318D">
          <w:rPr>
            <w:rStyle w:val="Hyperlink"/>
            <w:rFonts w:eastAsia="Cambria"/>
            <w:noProof/>
          </w:rPr>
          <w:t>Inf</w:t>
        </w:r>
        <w:r w:rsidR="00FA2BE6" w:rsidRPr="00B2318D">
          <w:rPr>
            <w:rStyle w:val="Hyperlink"/>
            <w:rFonts w:eastAsia="Cambria"/>
            <w:noProof/>
            <w:spacing w:val="-1"/>
          </w:rPr>
          <w:t>o</w:t>
        </w:r>
        <w:r w:rsidR="00FA2BE6" w:rsidRPr="00B2318D">
          <w:rPr>
            <w:rStyle w:val="Hyperlink"/>
            <w:rFonts w:eastAsia="Cambria"/>
            <w:noProof/>
            <w:spacing w:val="2"/>
          </w:rPr>
          <w:t>r</w:t>
        </w:r>
        <w:r w:rsidR="00FA2BE6" w:rsidRPr="00B2318D">
          <w:rPr>
            <w:rStyle w:val="Hyperlink"/>
            <w:rFonts w:eastAsia="Cambria"/>
            <w:noProof/>
          </w:rPr>
          <w:t>mat</w:t>
        </w:r>
        <w:r w:rsidR="00FA2BE6" w:rsidRPr="00B2318D">
          <w:rPr>
            <w:rStyle w:val="Hyperlink"/>
            <w:rFonts w:eastAsia="Cambria"/>
            <w:noProof/>
            <w:spacing w:val="1"/>
          </w:rPr>
          <w:t>i</w:t>
        </w:r>
        <w:r w:rsidR="00FA2BE6" w:rsidRPr="00B2318D">
          <w:rPr>
            <w:rStyle w:val="Hyperlink"/>
            <w:rFonts w:eastAsia="Cambria"/>
            <w:noProof/>
            <w:spacing w:val="-1"/>
          </w:rPr>
          <w:t>o</w:t>
        </w:r>
        <w:r w:rsidR="00FA2BE6" w:rsidRPr="00B2318D">
          <w:rPr>
            <w:rStyle w:val="Hyperlink"/>
            <w:rFonts w:eastAsia="Cambria"/>
            <w:noProof/>
          </w:rPr>
          <w:t>n</w:t>
        </w:r>
        <w:r w:rsidR="00FA2BE6" w:rsidRPr="00B2318D">
          <w:rPr>
            <w:rStyle w:val="Hyperlink"/>
            <w:rFonts w:eastAsia="Cambria"/>
            <w:noProof/>
            <w:spacing w:val="-15"/>
          </w:rPr>
          <w:t xml:space="preserve"> </w:t>
        </w:r>
        <w:r w:rsidR="00FA2BE6" w:rsidRPr="00B2318D">
          <w:rPr>
            <w:rStyle w:val="Hyperlink"/>
            <w:rFonts w:eastAsia="Cambria"/>
            <w:noProof/>
          </w:rPr>
          <w:t>a</w:t>
        </w:r>
        <w:r w:rsidR="00FA2BE6" w:rsidRPr="00B2318D">
          <w:rPr>
            <w:rStyle w:val="Hyperlink"/>
            <w:rFonts w:eastAsia="Cambria"/>
            <w:noProof/>
            <w:spacing w:val="3"/>
          </w:rPr>
          <w:t>b</w:t>
        </w:r>
        <w:r w:rsidR="00FA2BE6" w:rsidRPr="00B2318D">
          <w:rPr>
            <w:rStyle w:val="Hyperlink"/>
            <w:rFonts w:eastAsia="Cambria"/>
            <w:noProof/>
            <w:spacing w:val="1"/>
          </w:rPr>
          <w:t>o</w:t>
        </w:r>
        <w:r w:rsidR="00FA2BE6" w:rsidRPr="00B2318D">
          <w:rPr>
            <w:rStyle w:val="Hyperlink"/>
            <w:rFonts w:eastAsia="Cambria"/>
            <w:noProof/>
            <w:spacing w:val="-1"/>
          </w:rPr>
          <w:t>u</w:t>
        </w:r>
        <w:r w:rsidR="00FA2BE6" w:rsidRPr="00B2318D">
          <w:rPr>
            <w:rStyle w:val="Hyperlink"/>
            <w:rFonts w:eastAsia="Cambria"/>
            <w:noProof/>
          </w:rPr>
          <w:t>t</w:t>
        </w:r>
        <w:r w:rsidR="00FA2BE6" w:rsidRPr="00B2318D">
          <w:rPr>
            <w:rStyle w:val="Hyperlink"/>
            <w:rFonts w:eastAsia="Cambria"/>
            <w:noProof/>
            <w:spacing w:val="-8"/>
          </w:rPr>
          <w:t xml:space="preserve"> </w:t>
        </w:r>
        <w:r w:rsidR="00FA2BE6" w:rsidRPr="00B2318D">
          <w:rPr>
            <w:rStyle w:val="Hyperlink"/>
            <w:rFonts w:eastAsia="Cambria"/>
            <w:noProof/>
            <w:spacing w:val="4"/>
          </w:rPr>
          <w:t>S</w:t>
        </w:r>
        <w:r w:rsidR="00FA2BE6" w:rsidRPr="00B2318D">
          <w:rPr>
            <w:rStyle w:val="Hyperlink"/>
            <w:rFonts w:eastAsia="Cambria"/>
            <w:noProof/>
            <w:spacing w:val="-1"/>
          </w:rPr>
          <w:t>u</w:t>
        </w:r>
        <w:r w:rsidR="00FA2BE6" w:rsidRPr="00B2318D">
          <w:rPr>
            <w:rStyle w:val="Hyperlink"/>
            <w:rFonts w:eastAsia="Cambria"/>
            <w:noProof/>
            <w:spacing w:val="1"/>
          </w:rPr>
          <w:t>pp</w:t>
        </w:r>
        <w:r w:rsidR="00FA2BE6" w:rsidRPr="00B2318D">
          <w:rPr>
            <w:rStyle w:val="Hyperlink"/>
            <w:rFonts w:eastAsia="Cambria"/>
            <w:noProof/>
            <w:spacing w:val="-1"/>
          </w:rPr>
          <w:t>o</w:t>
        </w:r>
        <w:r w:rsidR="00FA2BE6" w:rsidRPr="00B2318D">
          <w:rPr>
            <w:rStyle w:val="Hyperlink"/>
            <w:rFonts w:eastAsia="Cambria"/>
            <w:noProof/>
          </w:rPr>
          <w:t>r</w:t>
        </w:r>
        <w:r w:rsidR="00FA2BE6" w:rsidRPr="00B2318D">
          <w:rPr>
            <w:rStyle w:val="Hyperlink"/>
            <w:rFonts w:eastAsia="Cambria"/>
            <w:noProof/>
            <w:spacing w:val="1"/>
          </w:rPr>
          <w:t>te</w:t>
        </w:r>
        <w:r w:rsidR="00FA2BE6" w:rsidRPr="00B2318D">
          <w:rPr>
            <w:rStyle w:val="Hyperlink"/>
            <w:rFonts w:eastAsia="Cambria"/>
            <w:noProof/>
          </w:rPr>
          <w:t>d</w:t>
        </w:r>
        <w:r w:rsidR="00FA2BE6" w:rsidRPr="00B2318D">
          <w:rPr>
            <w:rStyle w:val="Hyperlink"/>
            <w:rFonts w:eastAsia="Cambria"/>
            <w:noProof/>
            <w:spacing w:val="-13"/>
          </w:rPr>
          <w:t xml:space="preserve"> </w:t>
        </w:r>
        <w:r w:rsidR="00FA2BE6" w:rsidRPr="00B2318D">
          <w:rPr>
            <w:rStyle w:val="Hyperlink"/>
            <w:rFonts w:eastAsia="Cambria"/>
            <w:noProof/>
          </w:rPr>
          <w:t>C</w:t>
        </w:r>
        <w:r w:rsidR="00FA2BE6" w:rsidRPr="00B2318D">
          <w:rPr>
            <w:rStyle w:val="Hyperlink"/>
            <w:rFonts w:eastAsia="Cambria"/>
            <w:noProof/>
            <w:spacing w:val="1"/>
          </w:rPr>
          <w:t>o</w:t>
        </w:r>
        <w:r w:rsidR="00FA2BE6" w:rsidRPr="00B2318D">
          <w:rPr>
            <w:rStyle w:val="Hyperlink"/>
            <w:rFonts w:eastAsia="Cambria"/>
            <w:noProof/>
          </w:rPr>
          <w:t>n</w:t>
        </w:r>
        <w:r w:rsidR="00FA2BE6" w:rsidRPr="00B2318D">
          <w:rPr>
            <w:rStyle w:val="Hyperlink"/>
            <w:rFonts w:eastAsia="Cambria"/>
            <w:noProof/>
            <w:spacing w:val="-1"/>
          </w:rPr>
          <w:t>f</w:t>
        </w:r>
        <w:r w:rsidR="00FA2BE6" w:rsidRPr="00B2318D">
          <w:rPr>
            <w:rStyle w:val="Hyperlink"/>
            <w:rFonts w:eastAsia="Cambria"/>
            <w:noProof/>
          </w:rPr>
          <w:t>i</w:t>
        </w:r>
        <w:r w:rsidR="00FA2BE6" w:rsidRPr="00B2318D">
          <w:rPr>
            <w:rStyle w:val="Hyperlink"/>
            <w:rFonts w:eastAsia="Cambria"/>
            <w:noProof/>
            <w:spacing w:val="2"/>
          </w:rPr>
          <w:t>g</w:t>
        </w:r>
        <w:r w:rsidR="00FA2BE6" w:rsidRPr="00B2318D">
          <w:rPr>
            <w:rStyle w:val="Hyperlink"/>
            <w:rFonts w:eastAsia="Cambria"/>
            <w:noProof/>
            <w:spacing w:val="-1"/>
          </w:rPr>
          <w:t>u</w:t>
        </w:r>
        <w:r w:rsidR="00FA2BE6" w:rsidRPr="00B2318D">
          <w:rPr>
            <w:rStyle w:val="Hyperlink"/>
            <w:rFonts w:eastAsia="Cambria"/>
            <w:noProof/>
          </w:rPr>
          <w:t>r</w:t>
        </w:r>
        <w:r w:rsidR="00FA2BE6" w:rsidRPr="00B2318D">
          <w:rPr>
            <w:rStyle w:val="Hyperlink"/>
            <w:rFonts w:eastAsia="Cambria"/>
            <w:noProof/>
            <w:spacing w:val="3"/>
          </w:rPr>
          <w:t>a</w:t>
        </w:r>
        <w:r w:rsidR="00FA2BE6" w:rsidRPr="00B2318D">
          <w:rPr>
            <w:rStyle w:val="Hyperlink"/>
            <w:rFonts w:eastAsia="Cambria"/>
            <w:noProof/>
            <w:spacing w:val="1"/>
          </w:rPr>
          <w:t>t</w:t>
        </w:r>
        <w:r w:rsidR="00FA2BE6" w:rsidRPr="00B2318D">
          <w:rPr>
            <w:rStyle w:val="Hyperlink"/>
            <w:rFonts w:eastAsia="Cambria"/>
            <w:noProof/>
          </w:rPr>
          <w:t>i</w:t>
        </w:r>
        <w:r w:rsidR="00FA2BE6" w:rsidRPr="00B2318D">
          <w:rPr>
            <w:rStyle w:val="Hyperlink"/>
            <w:rFonts w:eastAsia="Cambria"/>
            <w:noProof/>
            <w:spacing w:val="-1"/>
          </w:rPr>
          <w:t>o</w:t>
        </w:r>
        <w:r w:rsidR="00FA2BE6" w:rsidRPr="00B2318D">
          <w:rPr>
            <w:rStyle w:val="Hyperlink"/>
            <w:rFonts w:eastAsia="Cambria"/>
            <w:noProof/>
          </w:rPr>
          <w:t>n</w:t>
        </w:r>
        <w:r w:rsidR="00FA2BE6" w:rsidRPr="00B2318D">
          <w:rPr>
            <w:rStyle w:val="Hyperlink"/>
            <w:rFonts w:eastAsia="Cambria"/>
            <w:noProof/>
            <w:spacing w:val="-17"/>
          </w:rPr>
          <w:t xml:space="preserve"> </w:t>
        </w:r>
        <w:r w:rsidR="00FA2BE6" w:rsidRPr="00B2318D">
          <w:rPr>
            <w:rStyle w:val="Hyperlink"/>
            <w:rFonts w:eastAsia="Cambria"/>
            <w:noProof/>
            <w:spacing w:val="3"/>
          </w:rPr>
          <w:t>b</w:t>
        </w:r>
        <w:r w:rsidR="00FA2BE6" w:rsidRPr="00B2318D">
          <w:rPr>
            <w:rStyle w:val="Hyperlink"/>
            <w:rFonts w:eastAsia="Cambria"/>
            <w:noProof/>
          </w:rPr>
          <w:t>y</w:t>
        </w:r>
        <w:r w:rsidR="00FA2BE6" w:rsidRPr="00B2318D">
          <w:rPr>
            <w:rStyle w:val="Hyperlink"/>
            <w:rFonts w:eastAsia="Cambria"/>
            <w:noProof/>
            <w:spacing w:val="-4"/>
          </w:rPr>
          <w:t xml:space="preserve"> </w:t>
        </w:r>
        <w:r w:rsidR="00FA2BE6" w:rsidRPr="00B2318D">
          <w:rPr>
            <w:rStyle w:val="Hyperlink"/>
            <w:rFonts w:eastAsia="Cambria"/>
            <w:noProof/>
          </w:rPr>
          <w:t>Inst</w:t>
        </w:r>
        <w:r w:rsidR="00FA2BE6" w:rsidRPr="00B2318D">
          <w:rPr>
            <w:rStyle w:val="Hyperlink"/>
            <w:rFonts w:eastAsia="Cambria"/>
            <w:noProof/>
            <w:spacing w:val="2"/>
          </w:rPr>
          <w:t>a</w:t>
        </w:r>
        <w:r w:rsidR="00FA2BE6" w:rsidRPr="00B2318D">
          <w:rPr>
            <w:rStyle w:val="Hyperlink"/>
            <w:rFonts w:eastAsia="Cambria"/>
            <w:noProof/>
          </w:rPr>
          <w:t>l</w:t>
        </w:r>
        <w:r w:rsidR="00FA2BE6" w:rsidRPr="00B2318D">
          <w:rPr>
            <w:rStyle w:val="Hyperlink"/>
            <w:rFonts w:eastAsia="Cambria"/>
            <w:noProof/>
            <w:spacing w:val="-1"/>
          </w:rPr>
          <w:t>le</w:t>
        </w:r>
        <w:r w:rsidR="00FA2BE6" w:rsidRPr="00B2318D">
          <w:rPr>
            <w:rStyle w:val="Hyperlink"/>
            <w:rFonts w:eastAsia="Cambria"/>
            <w:noProof/>
          </w:rPr>
          <w:t>r</w:t>
        </w:r>
        <w:r w:rsidR="00FA2BE6">
          <w:rPr>
            <w:noProof/>
            <w:webHidden/>
          </w:rPr>
          <w:tab/>
        </w:r>
        <w:r w:rsidR="00FA2BE6">
          <w:rPr>
            <w:noProof/>
            <w:webHidden/>
          </w:rPr>
          <w:fldChar w:fldCharType="begin"/>
        </w:r>
        <w:r w:rsidR="00FA2BE6">
          <w:rPr>
            <w:noProof/>
            <w:webHidden/>
          </w:rPr>
          <w:instrText xml:space="preserve"> PAGEREF _Toc48576812 \h </w:instrText>
        </w:r>
        <w:r w:rsidR="00FA2BE6">
          <w:rPr>
            <w:noProof/>
            <w:webHidden/>
          </w:rPr>
        </w:r>
        <w:r w:rsidR="00FA2BE6">
          <w:rPr>
            <w:noProof/>
            <w:webHidden/>
          </w:rPr>
          <w:fldChar w:fldCharType="separate"/>
        </w:r>
        <w:r w:rsidR="00FA2BE6">
          <w:rPr>
            <w:noProof/>
            <w:webHidden/>
          </w:rPr>
          <w:t>8</w:t>
        </w:r>
        <w:r w:rsidR="00FA2BE6">
          <w:rPr>
            <w:noProof/>
            <w:webHidden/>
          </w:rPr>
          <w:fldChar w:fldCharType="end"/>
        </w:r>
      </w:hyperlink>
    </w:p>
    <w:p w14:paraId="682AB54F" w14:textId="1D0C838C" w:rsidR="00856E10" w:rsidRDefault="00B14401">
      <w:r>
        <w:fldChar w:fldCharType="end"/>
      </w:r>
    </w:p>
    <w:p w14:paraId="497A7BA7" w14:textId="77777777" w:rsidR="00856E10" w:rsidRDefault="00856E10"/>
    <w:p w14:paraId="7AE69B58" w14:textId="77777777" w:rsidR="00856E10" w:rsidRDefault="00856E10">
      <w:pPr>
        <w:pStyle w:val="zFrontMatterHead"/>
        <w:pageBreakBefore/>
      </w:pPr>
      <w:bookmarkStart w:id="211" w:name="_Toc56412402"/>
      <w:r>
        <w:lastRenderedPageBreak/>
        <w:t>Revision History</w:t>
      </w:r>
      <w:bookmarkEnd w:id="211"/>
    </w:p>
    <w:tbl>
      <w:tblPr>
        <w:tblW w:w="98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12" w:author="Ackerman, Peter" w:date="2020-09-02T07:42:00Z">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957"/>
        <w:gridCol w:w="1133"/>
        <w:gridCol w:w="6732"/>
        <w:tblGridChange w:id="213">
          <w:tblGrid>
            <w:gridCol w:w="1710"/>
            <w:gridCol w:w="247"/>
            <w:gridCol w:w="923"/>
            <w:gridCol w:w="210"/>
            <w:gridCol w:w="6522"/>
            <w:gridCol w:w="210"/>
          </w:tblGrid>
        </w:tblGridChange>
      </w:tblGrid>
      <w:tr w:rsidR="00856E10" w14:paraId="32D49201" w14:textId="77777777" w:rsidTr="0065245F">
        <w:trPr>
          <w:cantSplit/>
          <w:tblHeader/>
          <w:trPrChange w:id="214" w:author="Ackerman, Peter" w:date="2020-09-02T07:42:00Z">
            <w:trPr>
              <w:gridAfter w:val="0"/>
              <w:cantSplit/>
              <w:tblHeader/>
            </w:trPr>
          </w:trPrChange>
        </w:trPr>
        <w:tc>
          <w:tcPr>
            <w:tcW w:w="1957" w:type="dxa"/>
            <w:tcPrChange w:id="215" w:author="Ackerman, Peter" w:date="2020-09-02T07:42:00Z">
              <w:tcPr>
                <w:tcW w:w="1710" w:type="dxa"/>
              </w:tcPr>
            </w:tcPrChange>
          </w:tcPr>
          <w:p w14:paraId="7BE26B76" w14:textId="77777777" w:rsidR="00856E10" w:rsidRDefault="00856E10">
            <w:pPr>
              <w:pStyle w:val="TableColumnHead"/>
            </w:pPr>
            <w:r>
              <w:t>Date</w:t>
            </w:r>
          </w:p>
        </w:tc>
        <w:tc>
          <w:tcPr>
            <w:tcW w:w="1133" w:type="dxa"/>
            <w:tcPrChange w:id="216" w:author="Ackerman, Peter" w:date="2020-09-02T07:42:00Z">
              <w:tcPr>
                <w:tcW w:w="1170" w:type="dxa"/>
                <w:gridSpan w:val="2"/>
              </w:tcPr>
            </w:tcPrChange>
          </w:tcPr>
          <w:p w14:paraId="38418EAB" w14:textId="77777777" w:rsidR="00856E10" w:rsidRDefault="00856E10">
            <w:pPr>
              <w:pStyle w:val="TableColumnHead"/>
            </w:pPr>
            <w:r>
              <w:t>Revision</w:t>
            </w:r>
          </w:p>
        </w:tc>
        <w:tc>
          <w:tcPr>
            <w:tcW w:w="6732" w:type="dxa"/>
            <w:tcPrChange w:id="217" w:author="Ackerman, Peter" w:date="2020-09-02T07:42:00Z">
              <w:tcPr>
                <w:tcW w:w="6732" w:type="dxa"/>
                <w:gridSpan w:val="2"/>
              </w:tcPr>
            </w:tcPrChange>
          </w:tcPr>
          <w:p w14:paraId="460B1940" w14:textId="77777777" w:rsidR="00856E10" w:rsidRDefault="00856E10">
            <w:pPr>
              <w:pStyle w:val="TableColumnHead"/>
            </w:pPr>
            <w:r>
              <w:t>Description</w:t>
            </w:r>
          </w:p>
        </w:tc>
      </w:tr>
      <w:tr w:rsidR="002E6552" w14:paraId="360ECC25" w14:textId="77777777" w:rsidTr="0065245F">
        <w:trPr>
          <w:cantSplit/>
          <w:trPrChange w:id="218" w:author="Ackerman, Peter" w:date="2020-09-02T07:42:00Z">
            <w:trPr>
              <w:gridAfter w:val="0"/>
              <w:cantSplit/>
            </w:trPr>
          </w:trPrChange>
        </w:trPr>
        <w:tc>
          <w:tcPr>
            <w:tcW w:w="1957" w:type="dxa"/>
            <w:tcPrChange w:id="219" w:author="Ackerman, Peter" w:date="2020-09-02T07:42:00Z">
              <w:tcPr>
                <w:tcW w:w="1710" w:type="dxa"/>
              </w:tcPr>
            </w:tcPrChange>
          </w:tcPr>
          <w:p w14:paraId="1FF1FD77" w14:textId="49E07920" w:rsidR="002E6552" w:rsidRDefault="00FA2BE6">
            <w:pPr>
              <w:pStyle w:val="TableBody"/>
            </w:pPr>
            <w:del w:id="220" w:author="Ackerman, Peter" w:date="2020-11-16T09:44:00Z">
              <w:r w:rsidDel="0009134B">
                <w:delText xml:space="preserve">August </w:delText>
              </w:r>
            </w:del>
            <w:ins w:id="221" w:author="Ackerman, Peter" w:date="2020-11-16T09:44:00Z">
              <w:r w:rsidR="0009134B">
                <w:t xml:space="preserve">November </w:t>
              </w:r>
            </w:ins>
            <w:r>
              <w:t>2020</w:t>
            </w:r>
          </w:p>
        </w:tc>
        <w:tc>
          <w:tcPr>
            <w:tcW w:w="1133" w:type="dxa"/>
            <w:tcPrChange w:id="222" w:author="Ackerman, Peter" w:date="2020-09-02T07:42:00Z">
              <w:tcPr>
                <w:tcW w:w="1170" w:type="dxa"/>
                <w:gridSpan w:val="2"/>
              </w:tcPr>
            </w:tcPrChange>
          </w:tcPr>
          <w:p w14:paraId="2195948D" w14:textId="72C40EBB" w:rsidR="002E6552" w:rsidRDefault="002D5B72">
            <w:pPr>
              <w:pStyle w:val="TableBodyCenter"/>
            </w:pPr>
            <w:del w:id="223" w:author="Ackerman, Peter" w:date="2020-11-16T09:44:00Z">
              <w:r w:rsidDel="0009134B">
                <w:delText>0.</w:delText>
              </w:r>
              <w:r w:rsidR="00FA2BE6" w:rsidDel="0009134B">
                <w:delText>50</w:delText>
              </w:r>
            </w:del>
            <w:ins w:id="224" w:author="Ackerman, Peter" w:date="2020-11-16T09:44:00Z">
              <w:r w:rsidR="0009134B">
                <w:t>1</w:t>
              </w:r>
            </w:ins>
          </w:p>
        </w:tc>
        <w:tc>
          <w:tcPr>
            <w:tcW w:w="6732" w:type="dxa"/>
            <w:tcPrChange w:id="225" w:author="Ackerman, Peter" w:date="2020-09-02T07:42:00Z">
              <w:tcPr>
                <w:tcW w:w="6732" w:type="dxa"/>
                <w:gridSpan w:val="2"/>
              </w:tcPr>
            </w:tcPrChange>
          </w:tcPr>
          <w:p w14:paraId="0270A24B" w14:textId="77777777" w:rsidR="007C58F4" w:rsidRDefault="002D5B72">
            <w:pPr>
              <w:pStyle w:val="TableBody"/>
            </w:pPr>
            <w:r>
              <w:t>Initial preliminary release.</w:t>
            </w:r>
          </w:p>
        </w:tc>
      </w:tr>
      <w:tr w:rsidR="00187150" w14:paraId="6BEC6D30" w14:textId="77777777" w:rsidTr="0065245F">
        <w:trPr>
          <w:cantSplit/>
          <w:trPrChange w:id="226" w:author="Ackerman, Peter" w:date="2020-09-02T07:42:00Z">
            <w:trPr>
              <w:gridAfter w:val="0"/>
              <w:cantSplit/>
            </w:trPr>
          </w:trPrChange>
        </w:trPr>
        <w:tc>
          <w:tcPr>
            <w:tcW w:w="1957" w:type="dxa"/>
            <w:tcPrChange w:id="227" w:author="Ackerman, Peter" w:date="2020-09-02T07:42:00Z">
              <w:tcPr>
                <w:tcW w:w="1710" w:type="dxa"/>
              </w:tcPr>
            </w:tcPrChange>
          </w:tcPr>
          <w:p w14:paraId="615DB927" w14:textId="12B2002A" w:rsidR="00187150" w:rsidRDefault="00187150">
            <w:pPr>
              <w:pStyle w:val="TableBody"/>
            </w:pPr>
            <w:del w:id="228" w:author="Ackerman, Peter" w:date="2020-11-16T09:44:00Z">
              <w:r w:rsidDel="0009134B">
                <w:delText>August 20, 2020</w:delText>
              </w:r>
            </w:del>
          </w:p>
        </w:tc>
        <w:tc>
          <w:tcPr>
            <w:tcW w:w="1133" w:type="dxa"/>
            <w:tcPrChange w:id="229" w:author="Ackerman, Peter" w:date="2020-09-02T07:42:00Z">
              <w:tcPr>
                <w:tcW w:w="1170" w:type="dxa"/>
                <w:gridSpan w:val="2"/>
              </w:tcPr>
            </w:tcPrChange>
          </w:tcPr>
          <w:p w14:paraId="6394FD1C" w14:textId="44E98021" w:rsidR="00187150" w:rsidRDefault="00187150">
            <w:pPr>
              <w:pStyle w:val="TableBodyCenter"/>
            </w:pPr>
            <w:del w:id="230" w:author="Ackerman, Peter" w:date="2020-11-16T09:44:00Z">
              <w:r w:rsidDel="0009134B">
                <w:delText>0.51</w:delText>
              </w:r>
            </w:del>
          </w:p>
        </w:tc>
        <w:tc>
          <w:tcPr>
            <w:tcW w:w="6732" w:type="dxa"/>
            <w:tcPrChange w:id="231" w:author="Ackerman, Peter" w:date="2020-09-02T07:42:00Z">
              <w:tcPr>
                <w:tcW w:w="6732" w:type="dxa"/>
                <w:gridSpan w:val="2"/>
              </w:tcPr>
            </w:tcPrChange>
          </w:tcPr>
          <w:p w14:paraId="65BF033F" w14:textId="095960F6" w:rsidR="00187150" w:rsidRDefault="00187150">
            <w:pPr>
              <w:pStyle w:val="TableBody"/>
            </w:pPr>
            <w:del w:id="232" w:author="Ackerman, Peter" w:date="2020-11-16T09:44:00Z">
              <w:r w:rsidDel="0009134B">
                <w:delText>Updated to only support sTRX4 processors.</w:delText>
              </w:r>
            </w:del>
          </w:p>
        </w:tc>
      </w:tr>
      <w:tr w:rsidR="00A75918" w14:paraId="52924C2F" w14:textId="77777777" w:rsidTr="0065245F">
        <w:trPr>
          <w:cantSplit/>
          <w:trPrChange w:id="233" w:author="Ackerman, Peter" w:date="2020-09-02T07:42:00Z">
            <w:trPr>
              <w:gridAfter w:val="0"/>
              <w:cantSplit/>
            </w:trPr>
          </w:trPrChange>
        </w:trPr>
        <w:tc>
          <w:tcPr>
            <w:tcW w:w="1957" w:type="dxa"/>
            <w:tcPrChange w:id="234" w:author="Ackerman, Peter" w:date="2020-09-02T07:42:00Z">
              <w:tcPr>
                <w:tcW w:w="1710" w:type="dxa"/>
              </w:tcPr>
            </w:tcPrChange>
          </w:tcPr>
          <w:p w14:paraId="5B8D1B88" w14:textId="5F66E370" w:rsidR="00A75918" w:rsidRDefault="00A75918">
            <w:pPr>
              <w:pStyle w:val="TableBody"/>
            </w:pPr>
            <w:del w:id="235" w:author="Ackerman, Peter" w:date="2020-11-16T09:44:00Z">
              <w:r w:rsidDel="0009134B">
                <w:delText>August 20, 2020</w:delText>
              </w:r>
            </w:del>
          </w:p>
        </w:tc>
        <w:tc>
          <w:tcPr>
            <w:tcW w:w="1133" w:type="dxa"/>
            <w:tcPrChange w:id="236" w:author="Ackerman, Peter" w:date="2020-09-02T07:42:00Z">
              <w:tcPr>
                <w:tcW w:w="1170" w:type="dxa"/>
                <w:gridSpan w:val="2"/>
              </w:tcPr>
            </w:tcPrChange>
          </w:tcPr>
          <w:p w14:paraId="4F6611E3" w14:textId="670FACD9" w:rsidR="00A75918" w:rsidRDefault="00A75918">
            <w:pPr>
              <w:pStyle w:val="TableBodyCenter"/>
            </w:pPr>
            <w:del w:id="237" w:author="Ackerman, Peter" w:date="2020-11-16T09:44:00Z">
              <w:r w:rsidDel="0009134B">
                <w:delText>0.52</w:delText>
              </w:r>
            </w:del>
          </w:p>
        </w:tc>
        <w:tc>
          <w:tcPr>
            <w:tcW w:w="6732" w:type="dxa"/>
            <w:tcPrChange w:id="238" w:author="Ackerman, Peter" w:date="2020-09-02T07:42:00Z">
              <w:tcPr>
                <w:tcW w:w="6732" w:type="dxa"/>
                <w:gridSpan w:val="2"/>
              </w:tcPr>
            </w:tcPrChange>
          </w:tcPr>
          <w:p w14:paraId="19C9175F" w14:textId="54A55DE3" w:rsidR="00A75918" w:rsidRDefault="00B052AA">
            <w:pPr>
              <w:pStyle w:val="TableBody"/>
            </w:pPr>
            <w:del w:id="239" w:author="Ackerman, Peter" w:date="2020-11-16T09:44:00Z">
              <w:r w:rsidDel="0009134B">
                <w:delText>Update section 2.1, Removed Raid5 support bullet under max device support, corrected some section reference numbers, and a few typo fixes</w:delText>
              </w:r>
              <w:r w:rsidR="00D35199" w:rsidDel="0009134B">
                <w:delText>, deleted prior comments</w:delText>
              </w:r>
              <w:r w:rsidDel="0009134B">
                <w:delText>.</w:delText>
              </w:r>
            </w:del>
          </w:p>
        </w:tc>
      </w:tr>
      <w:tr w:rsidR="007023D2" w14:paraId="58E787FD" w14:textId="77777777" w:rsidTr="0065245F">
        <w:trPr>
          <w:cantSplit/>
          <w:ins w:id="240" w:author="Agarwal, Neha" w:date="2020-08-28T22:31:00Z"/>
          <w:trPrChange w:id="241" w:author="Ackerman, Peter" w:date="2020-09-02T07:42:00Z">
            <w:trPr>
              <w:gridAfter w:val="0"/>
              <w:cantSplit/>
            </w:trPr>
          </w:trPrChange>
        </w:trPr>
        <w:tc>
          <w:tcPr>
            <w:tcW w:w="1957" w:type="dxa"/>
            <w:tcPrChange w:id="242" w:author="Ackerman, Peter" w:date="2020-09-02T07:42:00Z">
              <w:tcPr>
                <w:tcW w:w="1710" w:type="dxa"/>
              </w:tcPr>
            </w:tcPrChange>
          </w:tcPr>
          <w:p w14:paraId="2CF15042" w14:textId="1BCF4A4C" w:rsidR="007023D2" w:rsidRDefault="007023D2" w:rsidP="007023D2">
            <w:pPr>
              <w:pStyle w:val="TableBody"/>
              <w:rPr>
                <w:ins w:id="243" w:author="Agarwal, Neha" w:date="2020-08-28T22:31:00Z"/>
              </w:rPr>
            </w:pPr>
            <w:ins w:id="244" w:author="Agarwal, Neha" w:date="2020-08-28T22:31:00Z">
              <w:del w:id="245" w:author="Ackerman, Peter" w:date="2020-11-16T09:44:00Z">
                <w:r w:rsidDel="0009134B">
                  <w:delText>August 20, 2020</w:delText>
                </w:r>
              </w:del>
            </w:ins>
          </w:p>
        </w:tc>
        <w:tc>
          <w:tcPr>
            <w:tcW w:w="1133" w:type="dxa"/>
            <w:tcPrChange w:id="246" w:author="Ackerman, Peter" w:date="2020-09-02T07:42:00Z">
              <w:tcPr>
                <w:tcW w:w="1170" w:type="dxa"/>
                <w:gridSpan w:val="2"/>
              </w:tcPr>
            </w:tcPrChange>
          </w:tcPr>
          <w:p w14:paraId="40A0B730" w14:textId="5BAA88AF" w:rsidR="007023D2" w:rsidRDefault="007023D2" w:rsidP="007023D2">
            <w:pPr>
              <w:pStyle w:val="TableBodyCenter"/>
              <w:rPr>
                <w:ins w:id="247" w:author="Agarwal, Neha" w:date="2020-08-28T22:31:00Z"/>
              </w:rPr>
            </w:pPr>
            <w:ins w:id="248" w:author="Agarwal, Neha" w:date="2020-08-28T22:31:00Z">
              <w:del w:id="249" w:author="Ackerman, Peter" w:date="2020-11-16T09:44:00Z">
                <w:r w:rsidDel="0009134B">
                  <w:delText>0.53</w:delText>
                </w:r>
              </w:del>
            </w:ins>
          </w:p>
        </w:tc>
        <w:tc>
          <w:tcPr>
            <w:tcW w:w="6732" w:type="dxa"/>
            <w:tcPrChange w:id="250" w:author="Ackerman, Peter" w:date="2020-09-02T07:42:00Z">
              <w:tcPr>
                <w:tcW w:w="6732" w:type="dxa"/>
                <w:gridSpan w:val="2"/>
              </w:tcPr>
            </w:tcPrChange>
          </w:tcPr>
          <w:p w14:paraId="70A083A7" w14:textId="15899F22" w:rsidR="007023D2" w:rsidRDefault="007023D2" w:rsidP="007023D2">
            <w:pPr>
              <w:pStyle w:val="TableBody"/>
              <w:rPr>
                <w:ins w:id="251" w:author="Agarwal, Neha" w:date="2020-08-28T22:31:00Z"/>
              </w:rPr>
            </w:pPr>
            <w:ins w:id="252" w:author="Agarwal, Neha" w:date="2020-08-28T22:31:00Z">
              <w:del w:id="253" w:author="Ackerman, Peter" w:date="2020-11-16T09:44:00Z">
                <w:r w:rsidDel="0009134B">
                  <w:delText xml:space="preserve">Update Table </w:delText>
                </w:r>
              </w:del>
            </w:ins>
            <w:ins w:id="254" w:author="Agarwal, Neha" w:date="2020-08-28T22:32:00Z">
              <w:del w:id="255" w:author="Ackerman, Peter" w:date="2020-11-16T09:44:00Z">
                <w:r w:rsidDel="0009134B">
                  <w:delText>1</w:delText>
                </w:r>
              </w:del>
            </w:ins>
          </w:p>
        </w:tc>
      </w:tr>
      <w:tr w:rsidR="0065245F" w14:paraId="1EB2F426" w14:textId="77777777" w:rsidTr="0065245F">
        <w:trPr>
          <w:cantSplit/>
          <w:ins w:id="256" w:author="Ackerman, Peter" w:date="2020-09-02T07:42:00Z"/>
          <w:trPrChange w:id="257" w:author="Ackerman, Peter" w:date="2020-09-02T07:42:00Z">
            <w:trPr>
              <w:gridAfter w:val="0"/>
              <w:cantSplit/>
            </w:trPr>
          </w:trPrChange>
        </w:trPr>
        <w:tc>
          <w:tcPr>
            <w:tcW w:w="1957" w:type="dxa"/>
            <w:tcPrChange w:id="258" w:author="Ackerman, Peter" w:date="2020-09-02T07:42:00Z">
              <w:tcPr>
                <w:tcW w:w="1710" w:type="dxa"/>
              </w:tcPr>
            </w:tcPrChange>
          </w:tcPr>
          <w:p w14:paraId="20940A73" w14:textId="327C7105" w:rsidR="0065245F" w:rsidRDefault="0065245F" w:rsidP="007023D2">
            <w:pPr>
              <w:pStyle w:val="TableBody"/>
              <w:rPr>
                <w:ins w:id="259" w:author="Ackerman, Peter" w:date="2020-09-02T07:42:00Z"/>
              </w:rPr>
            </w:pPr>
          </w:p>
        </w:tc>
        <w:tc>
          <w:tcPr>
            <w:tcW w:w="1133" w:type="dxa"/>
            <w:tcPrChange w:id="260" w:author="Ackerman, Peter" w:date="2020-09-02T07:42:00Z">
              <w:tcPr>
                <w:tcW w:w="1170" w:type="dxa"/>
                <w:gridSpan w:val="2"/>
              </w:tcPr>
            </w:tcPrChange>
          </w:tcPr>
          <w:p w14:paraId="6A619692" w14:textId="1B053985" w:rsidR="0065245F" w:rsidRDefault="0065245F" w:rsidP="007023D2">
            <w:pPr>
              <w:pStyle w:val="TableBodyCenter"/>
              <w:rPr>
                <w:ins w:id="261" w:author="Ackerman, Peter" w:date="2020-09-02T07:42:00Z"/>
              </w:rPr>
            </w:pPr>
          </w:p>
        </w:tc>
        <w:tc>
          <w:tcPr>
            <w:tcW w:w="6732" w:type="dxa"/>
            <w:tcPrChange w:id="262" w:author="Ackerman, Peter" w:date="2020-09-02T07:42:00Z">
              <w:tcPr>
                <w:tcW w:w="6732" w:type="dxa"/>
                <w:gridSpan w:val="2"/>
              </w:tcPr>
            </w:tcPrChange>
          </w:tcPr>
          <w:p w14:paraId="3CDA531A" w14:textId="7A61F51C" w:rsidR="0065245F" w:rsidRDefault="0065245F" w:rsidP="007023D2">
            <w:pPr>
              <w:pStyle w:val="TableBody"/>
              <w:rPr>
                <w:ins w:id="263" w:author="Ackerman, Peter" w:date="2020-09-02T07:42:00Z"/>
              </w:rPr>
            </w:pPr>
          </w:p>
        </w:tc>
      </w:tr>
      <w:tr w:rsidR="00484F34" w14:paraId="46B7EDC8" w14:textId="77777777" w:rsidTr="0065245F">
        <w:trPr>
          <w:cantSplit/>
          <w:ins w:id="264" w:author="Ackerman, Peter" w:date="2020-09-04T16:09:00Z"/>
        </w:trPr>
        <w:tc>
          <w:tcPr>
            <w:tcW w:w="1957" w:type="dxa"/>
          </w:tcPr>
          <w:p w14:paraId="3859B7CD" w14:textId="6B7B3383" w:rsidR="00484F34" w:rsidRDefault="00484F34" w:rsidP="007023D2">
            <w:pPr>
              <w:pStyle w:val="TableBody"/>
              <w:rPr>
                <w:ins w:id="265" w:author="Ackerman, Peter" w:date="2020-09-04T16:09:00Z"/>
              </w:rPr>
            </w:pPr>
          </w:p>
        </w:tc>
        <w:tc>
          <w:tcPr>
            <w:tcW w:w="1133" w:type="dxa"/>
          </w:tcPr>
          <w:p w14:paraId="64ED0C8F" w14:textId="5D454615" w:rsidR="00484F34" w:rsidRDefault="00484F34" w:rsidP="007023D2">
            <w:pPr>
              <w:pStyle w:val="TableBodyCenter"/>
              <w:rPr>
                <w:ins w:id="266" w:author="Ackerman, Peter" w:date="2020-09-04T16:09:00Z"/>
              </w:rPr>
            </w:pPr>
          </w:p>
        </w:tc>
        <w:tc>
          <w:tcPr>
            <w:tcW w:w="6732" w:type="dxa"/>
          </w:tcPr>
          <w:p w14:paraId="7507C906" w14:textId="06102C9D" w:rsidR="00484F34" w:rsidRDefault="00484F34" w:rsidP="007023D2">
            <w:pPr>
              <w:pStyle w:val="TableBody"/>
              <w:rPr>
                <w:ins w:id="267" w:author="Ackerman, Peter" w:date="2020-09-04T16:09:00Z"/>
              </w:rPr>
            </w:pPr>
          </w:p>
        </w:tc>
      </w:tr>
    </w:tbl>
    <w:p w14:paraId="70BA8A6C" w14:textId="77777777" w:rsidR="00856E10" w:rsidRDefault="00856E10"/>
    <w:p w14:paraId="776F256F" w14:textId="77777777" w:rsidR="00856E10" w:rsidRDefault="00856E10" w:rsidP="002E6552"/>
    <w:p w14:paraId="7DFC170B" w14:textId="77777777" w:rsidR="00856E10" w:rsidRDefault="00856E10" w:rsidP="002E6552">
      <w:pPr>
        <w:sectPr w:rsidR="00856E10">
          <w:headerReference w:type="even" r:id="rId15"/>
          <w:headerReference w:type="default" r:id="rId16"/>
          <w:footerReference w:type="even" r:id="rId17"/>
          <w:footerReference w:type="default" r:id="rId18"/>
          <w:pgSz w:w="12240" w:h="15840" w:code="1"/>
          <w:pgMar w:top="1440" w:right="1296" w:bottom="1440" w:left="1440" w:header="720" w:footer="720" w:gutter="0"/>
          <w:cols w:space="720"/>
        </w:sectPr>
      </w:pPr>
    </w:p>
    <w:p w14:paraId="01E2D7DC" w14:textId="2F7E1587" w:rsidR="00570DA9" w:rsidRDefault="00570DA9" w:rsidP="002E6552">
      <w:pPr>
        <w:pStyle w:val="Heading1"/>
      </w:pPr>
      <w:bookmarkStart w:id="272" w:name="_Toc56412403"/>
      <w:bookmarkStart w:id="273" w:name="_Toc32303485"/>
      <w:r>
        <w:lastRenderedPageBreak/>
        <w:t>General Information</w:t>
      </w:r>
      <w:bookmarkEnd w:id="272"/>
    </w:p>
    <w:p w14:paraId="20ECF150" w14:textId="77777777" w:rsidR="00570DA9" w:rsidRDefault="00570DA9" w:rsidP="00570DA9">
      <w:pPr>
        <w:pStyle w:val="Heading2"/>
        <w:rPr>
          <w:rFonts w:eastAsia="Cambria"/>
        </w:rPr>
      </w:pPr>
      <w:bookmarkStart w:id="274" w:name="_Toc16074616"/>
      <w:bookmarkStart w:id="275" w:name="_Toc56412404"/>
      <w:r>
        <w:rPr>
          <w:rFonts w:eastAsia="Cambria"/>
        </w:rPr>
        <w:t>P</w:t>
      </w:r>
      <w:r>
        <w:rPr>
          <w:rFonts w:eastAsia="Cambria"/>
          <w:spacing w:val="-2"/>
        </w:rPr>
        <w:t>u</w:t>
      </w:r>
      <w:r>
        <w:rPr>
          <w:rFonts w:eastAsia="Cambria"/>
          <w:spacing w:val="2"/>
        </w:rPr>
        <w:t>r</w:t>
      </w:r>
      <w:r>
        <w:rPr>
          <w:rFonts w:eastAsia="Cambria"/>
          <w:spacing w:val="1"/>
        </w:rPr>
        <w:t>p</w:t>
      </w:r>
      <w:r>
        <w:rPr>
          <w:rFonts w:eastAsia="Cambria"/>
          <w:spacing w:val="-1"/>
        </w:rPr>
        <w:t>o</w:t>
      </w:r>
      <w:r>
        <w:rPr>
          <w:rFonts w:eastAsia="Cambria"/>
          <w:spacing w:val="1"/>
        </w:rPr>
        <w:t>s</w:t>
      </w:r>
      <w:r>
        <w:rPr>
          <w:rFonts w:eastAsia="Cambria"/>
        </w:rPr>
        <w:t>e</w:t>
      </w:r>
      <w:bookmarkEnd w:id="274"/>
      <w:bookmarkEnd w:id="275"/>
    </w:p>
    <w:p w14:paraId="3CF25F7B" w14:textId="77777777" w:rsidR="00570DA9" w:rsidRDefault="00570DA9" w:rsidP="00570DA9">
      <w:pPr>
        <w:spacing w:after="60"/>
        <w:rPr>
          <w:rFonts w:eastAsia="Calibri"/>
        </w:rPr>
      </w:pPr>
      <w:r>
        <w:rPr>
          <w:rFonts w:eastAsia="Calibri"/>
        </w:rPr>
        <w:t>T</w:t>
      </w:r>
      <w:r>
        <w:rPr>
          <w:rFonts w:eastAsia="Calibri"/>
          <w:spacing w:val="6"/>
        </w:rPr>
        <w:t>h</w:t>
      </w:r>
      <w:r>
        <w:rPr>
          <w:rFonts w:eastAsia="Calibri"/>
        </w:rPr>
        <w:t>is</w:t>
      </w:r>
      <w:r>
        <w:rPr>
          <w:rFonts w:eastAsia="Calibri"/>
          <w:spacing w:val="41"/>
        </w:rPr>
        <w:t xml:space="preserve"> </w:t>
      </w:r>
      <w:r>
        <w:rPr>
          <w:rFonts w:eastAsia="Calibri"/>
          <w:spacing w:val="4"/>
        </w:rPr>
        <w:t>Quick Start</w:t>
      </w:r>
      <w:r>
        <w:rPr>
          <w:rFonts w:eastAsia="Calibri"/>
          <w:spacing w:val="40"/>
        </w:rPr>
        <w:t xml:space="preserve"> </w:t>
      </w:r>
      <w:r>
        <w:rPr>
          <w:rFonts w:eastAsia="Calibri"/>
          <w:spacing w:val="2"/>
        </w:rPr>
        <w:t>G</w:t>
      </w:r>
      <w:r>
        <w:rPr>
          <w:rFonts w:eastAsia="Calibri"/>
          <w:spacing w:val="6"/>
        </w:rPr>
        <w:t>u</w:t>
      </w:r>
      <w:r>
        <w:rPr>
          <w:rFonts w:eastAsia="Calibri"/>
        </w:rPr>
        <w:t>i</w:t>
      </w:r>
      <w:r>
        <w:rPr>
          <w:rFonts w:eastAsia="Calibri"/>
          <w:spacing w:val="6"/>
        </w:rPr>
        <w:t>d</w:t>
      </w:r>
      <w:r>
        <w:rPr>
          <w:rFonts w:eastAsia="Calibri"/>
        </w:rPr>
        <w:t>e</w:t>
      </w:r>
      <w:r>
        <w:rPr>
          <w:rFonts w:eastAsia="Calibri"/>
          <w:spacing w:val="37"/>
        </w:rPr>
        <w:t xml:space="preserve"> </w:t>
      </w:r>
      <w:r>
        <w:rPr>
          <w:rFonts w:eastAsia="Calibri"/>
        </w:rPr>
        <w:t>is</w:t>
      </w:r>
      <w:r>
        <w:rPr>
          <w:rFonts w:eastAsia="Calibri"/>
          <w:spacing w:val="41"/>
        </w:rPr>
        <w:t xml:space="preserve"> </w:t>
      </w:r>
      <w:r>
        <w:rPr>
          <w:rFonts w:eastAsia="Calibri"/>
          <w:spacing w:val="6"/>
        </w:rPr>
        <w:t>d</w:t>
      </w:r>
      <w:r>
        <w:rPr>
          <w:rFonts w:eastAsia="Calibri"/>
        </w:rPr>
        <w:t>e</w:t>
      </w:r>
      <w:r>
        <w:rPr>
          <w:rFonts w:eastAsia="Calibri"/>
          <w:spacing w:val="4"/>
        </w:rPr>
        <w:t>s</w:t>
      </w:r>
      <w:r>
        <w:rPr>
          <w:rFonts w:eastAsia="Calibri"/>
        </w:rPr>
        <w:t>i</w:t>
      </w:r>
      <w:r>
        <w:rPr>
          <w:rFonts w:eastAsia="Calibri"/>
          <w:spacing w:val="4"/>
        </w:rPr>
        <w:t>g</w:t>
      </w:r>
      <w:r>
        <w:rPr>
          <w:rFonts w:eastAsia="Calibri"/>
          <w:spacing w:val="6"/>
        </w:rPr>
        <w:t>n</w:t>
      </w:r>
      <w:r>
        <w:rPr>
          <w:rFonts w:eastAsia="Calibri"/>
        </w:rPr>
        <w:t>ed</w:t>
      </w:r>
      <w:r>
        <w:rPr>
          <w:rFonts w:eastAsia="Calibri"/>
          <w:spacing w:val="39"/>
        </w:rPr>
        <w:t xml:space="preserve"> </w:t>
      </w:r>
      <w:r>
        <w:rPr>
          <w:rFonts w:eastAsia="Calibri"/>
          <w:spacing w:val="6"/>
        </w:rPr>
        <w:t>t</w:t>
      </w:r>
      <w:r>
        <w:rPr>
          <w:rFonts w:eastAsia="Calibri"/>
        </w:rPr>
        <w:t>o</w:t>
      </w:r>
      <w:r>
        <w:rPr>
          <w:rFonts w:eastAsia="Calibri"/>
          <w:spacing w:val="41"/>
        </w:rPr>
        <w:t xml:space="preserve"> </w:t>
      </w:r>
      <w:r>
        <w:rPr>
          <w:rFonts w:eastAsia="Calibri"/>
        </w:rPr>
        <w:t>a</w:t>
      </w:r>
      <w:r>
        <w:rPr>
          <w:rFonts w:eastAsia="Calibri"/>
          <w:spacing w:val="4"/>
        </w:rPr>
        <w:t>ss</w:t>
      </w:r>
      <w:r>
        <w:rPr>
          <w:rFonts w:eastAsia="Calibri"/>
        </w:rPr>
        <w:t>i</w:t>
      </w:r>
      <w:r>
        <w:rPr>
          <w:rFonts w:eastAsia="Calibri"/>
          <w:spacing w:val="4"/>
        </w:rPr>
        <w:t>s</w:t>
      </w:r>
      <w:r>
        <w:rPr>
          <w:rFonts w:eastAsia="Calibri"/>
        </w:rPr>
        <w:t>t</w:t>
      </w:r>
      <w:r>
        <w:rPr>
          <w:rFonts w:eastAsia="Calibri"/>
          <w:spacing w:val="41"/>
        </w:rPr>
        <w:t xml:space="preserve"> </w:t>
      </w:r>
      <w:r>
        <w:rPr>
          <w:rFonts w:eastAsia="Calibri"/>
          <w:spacing w:val="1"/>
        </w:rPr>
        <w:t>w</w:t>
      </w:r>
      <w:r>
        <w:rPr>
          <w:rFonts w:eastAsia="Calibri"/>
        </w:rPr>
        <w:t>i</w:t>
      </w:r>
      <w:r>
        <w:rPr>
          <w:rFonts w:eastAsia="Calibri"/>
          <w:spacing w:val="6"/>
        </w:rPr>
        <w:t>t</w:t>
      </w:r>
      <w:r>
        <w:rPr>
          <w:rFonts w:eastAsia="Calibri"/>
        </w:rPr>
        <w:t>h</w:t>
      </w:r>
      <w:r>
        <w:rPr>
          <w:rFonts w:eastAsia="Calibri"/>
          <w:spacing w:val="40"/>
        </w:rPr>
        <w:t xml:space="preserve"> </w:t>
      </w:r>
      <w:r>
        <w:rPr>
          <w:rFonts w:eastAsia="Calibri"/>
          <w:spacing w:val="4"/>
        </w:rPr>
        <w:t>sys</w:t>
      </w:r>
      <w:r>
        <w:rPr>
          <w:rFonts w:eastAsia="Calibri"/>
          <w:spacing w:val="6"/>
        </w:rPr>
        <w:t>t</w:t>
      </w:r>
      <w:r>
        <w:rPr>
          <w:rFonts w:eastAsia="Calibri"/>
        </w:rPr>
        <w:t>em</w:t>
      </w:r>
      <w:r>
        <w:rPr>
          <w:rFonts w:eastAsia="Calibri"/>
          <w:spacing w:val="36"/>
        </w:rPr>
        <w:t xml:space="preserve"> </w:t>
      </w:r>
      <w:r>
        <w:rPr>
          <w:rFonts w:eastAsia="Calibri"/>
          <w:spacing w:val="4"/>
        </w:rPr>
        <w:t>s</w:t>
      </w:r>
      <w:r>
        <w:rPr>
          <w:rFonts w:eastAsia="Calibri"/>
        </w:rPr>
        <w:t>e</w:t>
      </w:r>
      <w:r>
        <w:rPr>
          <w:rFonts w:eastAsia="Calibri"/>
          <w:spacing w:val="6"/>
        </w:rPr>
        <w:t>t</w:t>
      </w:r>
      <w:r>
        <w:rPr>
          <w:rFonts w:eastAsia="Calibri"/>
          <w:spacing w:val="3"/>
        </w:rPr>
        <w:t>u</w:t>
      </w:r>
      <w:r>
        <w:rPr>
          <w:rFonts w:eastAsia="Calibri"/>
        </w:rPr>
        <w:t>p in</w:t>
      </w:r>
      <w:r>
        <w:rPr>
          <w:rFonts w:eastAsia="Calibri"/>
          <w:spacing w:val="42"/>
        </w:rPr>
        <w:t xml:space="preserve"> </w:t>
      </w:r>
      <w:r w:rsidRPr="00F62EFF">
        <w:rPr>
          <w:rFonts w:eastAsia="Calibri"/>
          <w:b/>
          <w:spacing w:val="4"/>
        </w:rPr>
        <w:t>R</w:t>
      </w:r>
      <w:r w:rsidRPr="00F62EFF">
        <w:rPr>
          <w:rFonts w:eastAsia="Calibri"/>
          <w:b/>
          <w:spacing w:val="2"/>
        </w:rPr>
        <w:t>A</w:t>
      </w:r>
      <w:r w:rsidRPr="00F62EFF">
        <w:rPr>
          <w:rFonts w:eastAsia="Calibri"/>
          <w:b/>
          <w:spacing w:val="4"/>
        </w:rPr>
        <w:t>I</w:t>
      </w:r>
      <w:r w:rsidRPr="00F62EFF">
        <w:rPr>
          <w:rFonts w:eastAsia="Calibri"/>
          <w:b/>
        </w:rPr>
        <w:t>D</w:t>
      </w:r>
      <w:r w:rsidRPr="00F62EFF">
        <w:rPr>
          <w:rFonts w:eastAsia="Calibri"/>
          <w:b/>
          <w:spacing w:val="39"/>
        </w:rPr>
        <w:t xml:space="preserve"> </w:t>
      </w:r>
      <w:r w:rsidRPr="00F62EFF">
        <w:rPr>
          <w:rFonts w:eastAsia="Calibri"/>
          <w:b/>
          <w:spacing w:val="6"/>
        </w:rPr>
        <w:t>M</w:t>
      </w:r>
      <w:r w:rsidRPr="00F62EFF">
        <w:rPr>
          <w:rFonts w:eastAsia="Calibri"/>
          <w:b/>
        </w:rPr>
        <w:t>o</w:t>
      </w:r>
      <w:r w:rsidRPr="00F62EFF">
        <w:rPr>
          <w:rFonts w:eastAsia="Calibri"/>
          <w:b/>
          <w:spacing w:val="6"/>
        </w:rPr>
        <w:t>d</w:t>
      </w:r>
      <w:r w:rsidRPr="00F62EFF">
        <w:rPr>
          <w:rFonts w:eastAsia="Calibri"/>
          <w:b/>
          <w:spacing w:val="9"/>
        </w:rPr>
        <w:t>e</w:t>
      </w:r>
      <w:r>
        <w:rPr>
          <w:rFonts w:eastAsia="Calibri"/>
        </w:rPr>
        <w:t>,</w:t>
      </w:r>
      <w:r>
        <w:rPr>
          <w:rFonts w:eastAsia="Calibri"/>
          <w:spacing w:val="35"/>
        </w:rPr>
        <w:t xml:space="preserve"> </w:t>
      </w:r>
      <w:r>
        <w:rPr>
          <w:rFonts w:eastAsia="Calibri"/>
          <w:spacing w:val="6"/>
        </w:rPr>
        <w:t>b</w:t>
      </w:r>
      <w:r>
        <w:rPr>
          <w:rFonts w:eastAsia="Calibri"/>
        </w:rPr>
        <w:t>y</w:t>
      </w:r>
      <w:r>
        <w:rPr>
          <w:rFonts w:eastAsia="Calibri"/>
          <w:spacing w:val="39"/>
        </w:rPr>
        <w:t xml:space="preserve"> </w:t>
      </w:r>
      <w:r>
        <w:rPr>
          <w:rFonts w:eastAsia="Calibri"/>
          <w:spacing w:val="6"/>
        </w:rPr>
        <w:t>p</w:t>
      </w:r>
      <w:r>
        <w:rPr>
          <w:rFonts w:eastAsia="Calibri"/>
        </w:rPr>
        <w:t>er</w:t>
      </w:r>
      <w:r>
        <w:rPr>
          <w:rFonts w:eastAsia="Calibri"/>
          <w:spacing w:val="6"/>
        </w:rPr>
        <w:t>f</w:t>
      </w:r>
      <w:r>
        <w:rPr>
          <w:rFonts w:eastAsia="Calibri"/>
        </w:rPr>
        <w:t>orm</w:t>
      </w:r>
      <w:r>
        <w:rPr>
          <w:rFonts w:eastAsia="Calibri"/>
          <w:spacing w:val="2"/>
        </w:rPr>
        <w:t>i</w:t>
      </w:r>
      <w:r>
        <w:rPr>
          <w:rFonts w:eastAsia="Calibri"/>
          <w:spacing w:val="3"/>
        </w:rPr>
        <w:t>n</w:t>
      </w:r>
      <w:r>
        <w:rPr>
          <w:rFonts w:eastAsia="Calibri"/>
        </w:rPr>
        <w:t>g</w:t>
      </w:r>
      <w:r>
        <w:rPr>
          <w:rFonts w:eastAsia="Calibri"/>
          <w:spacing w:val="35"/>
        </w:rPr>
        <w:t xml:space="preserve"> </w:t>
      </w:r>
      <w:r>
        <w:rPr>
          <w:rFonts w:eastAsia="Calibri"/>
          <w:spacing w:val="6"/>
        </w:rPr>
        <w:t>th</w:t>
      </w:r>
      <w:r>
        <w:rPr>
          <w:rFonts w:eastAsia="Calibri"/>
        </w:rPr>
        <w:t>e</w:t>
      </w:r>
      <w:r>
        <w:rPr>
          <w:rFonts w:eastAsia="Calibri"/>
          <w:spacing w:val="4"/>
        </w:rPr>
        <w:t>s</w:t>
      </w:r>
      <w:r>
        <w:rPr>
          <w:rFonts w:eastAsia="Calibri"/>
        </w:rPr>
        <w:t xml:space="preserve">e </w:t>
      </w:r>
      <w:r>
        <w:rPr>
          <w:rFonts w:eastAsia="Calibri"/>
          <w:spacing w:val="4"/>
        </w:rPr>
        <w:t>g</w:t>
      </w:r>
      <w:r>
        <w:rPr>
          <w:rFonts w:eastAsia="Calibri"/>
        </w:rPr>
        <w:t>e</w:t>
      </w:r>
      <w:r>
        <w:rPr>
          <w:rFonts w:eastAsia="Calibri"/>
          <w:spacing w:val="6"/>
        </w:rPr>
        <w:t>n</w:t>
      </w:r>
      <w:r>
        <w:rPr>
          <w:rFonts w:eastAsia="Calibri"/>
        </w:rPr>
        <w:t>eral</w:t>
      </w:r>
      <w:r>
        <w:rPr>
          <w:rFonts w:eastAsia="Calibri"/>
          <w:spacing w:val="9"/>
        </w:rPr>
        <w:t xml:space="preserve"> </w:t>
      </w:r>
      <w:r>
        <w:rPr>
          <w:rFonts w:eastAsia="Calibri"/>
          <w:spacing w:val="6"/>
        </w:rPr>
        <w:t>p</w:t>
      </w:r>
      <w:r>
        <w:rPr>
          <w:rFonts w:eastAsia="Calibri"/>
        </w:rPr>
        <w:t>ro</w:t>
      </w:r>
      <w:r>
        <w:rPr>
          <w:rFonts w:eastAsia="Calibri"/>
          <w:spacing w:val="4"/>
        </w:rPr>
        <w:t>c</w:t>
      </w:r>
      <w:r>
        <w:rPr>
          <w:rFonts w:eastAsia="Calibri"/>
          <w:spacing w:val="3"/>
        </w:rPr>
        <w:t>e</w:t>
      </w:r>
      <w:r>
        <w:rPr>
          <w:rFonts w:eastAsia="Calibri"/>
          <w:spacing w:val="6"/>
        </w:rPr>
        <w:t>du</w:t>
      </w:r>
      <w:r>
        <w:rPr>
          <w:rFonts w:eastAsia="Calibri"/>
        </w:rPr>
        <w:t>re</w:t>
      </w:r>
      <w:r>
        <w:rPr>
          <w:rFonts w:eastAsia="Calibri"/>
          <w:spacing w:val="4"/>
        </w:rPr>
        <w:t>s</w:t>
      </w:r>
      <w:r>
        <w:rPr>
          <w:rFonts w:eastAsia="Calibri"/>
        </w:rPr>
        <w:t>:</w:t>
      </w:r>
    </w:p>
    <w:p w14:paraId="3945CE39" w14:textId="77777777" w:rsidR="00570DA9" w:rsidRPr="00A5672F" w:rsidRDefault="00570DA9" w:rsidP="00570DA9">
      <w:pPr>
        <w:pStyle w:val="ListBullet"/>
        <w:tabs>
          <w:tab w:val="clear" w:pos="504"/>
          <w:tab w:val="clear" w:pos="540"/>
          <w:tab w:val="left" w:pos="450"/>
        </w:tabs>
        <w:spacing w:before="120" w:after="0"/>
        <w:rPr>
          <w:rFonts w:eastAsia="Calibri"/>
        </w:rPr>
      </w:pPr>
      <w:r w:rsidRPr="00A5672F">
        <w:rPr>
          <w:rFonts w:eastAsia="Calibri"/>
        </w:rPr>
        <w:t xml:space="preserve">Copy </w:t>
      </w:r>
      <w:r>
        <w:rPr>
          <w:rFonts w:eastAsia="Calibri"/>
        </w:rPr>
        <w:t xml:space="preserve">AMD RAID </w:t>
      </w:r>
      <w:r w:rsidRPr="00A5672F">
        <w:rPr>
          <w:rFonts w:eastAsia="Calibri"/>
        </w:rPr>
        <w:t>device drivers to removable storage media for the following operating</w:t>
      </w:r>
      <w:r>
        <w:rPr>
          <w:rFonts w:eastAsia="Calibri"/>
        </w:rPr>
        <w:t xml:space="preserve"> </w:t>
      </w:r>
      <w:r w:rsidRPr="00A5672F">
        <w:rPr>
          <w:rFonts w:eastAsia="Calibri"/>
        </w:rPr>
        <w:t>system:</w:t>
      </w:r>
    </w:p>
    <w:p w14:paraId="460520B2" w14:textId="75143B4A" w:rsidR="00570DA9" w:rsidRPr="00FB749C" w:rsidRDefault="00644A95" w:rsidP="00570DA9">
      <w:pPr>
        <w:pStyle w:val="ListBullet2"/>
        <w:rPr>
          <w:rFonts w:eastAsia="Calibri"/>
        </w:rPr>
      </w:pPr>
      <w:r w:rsidRPr="00FB749C">
        <w:rPr>
          <w:rFonts w:eastAsia="Calibri"/>
          <w:spacing w:val="6"/>
        </w:rPr>
        <w:t>RHEL</w:t>
      </w:r>
      <w:r w:rsidR="00570DA9" w:rsidRPr="00FB749C">
        <w:rPr>
          <w:rFonts w:eastAsia="Calibri"/>
          <w:vertAlign w:val="superscript"/>
        </w:rPr>
        <w:t>®</w:t>
      </w:r>
      <w:r w:rsidR="00570DA9" w:rsidRPr="00FB749C">
        <w:rPr>
          <w:rFonts w:eastAsia="Calibri"/>
          <w:spacing w:val="3"/>
        </w:rPr>
        <w:t xml:space="preserve"> </w:t>
      </w:r>
    </w:p>
    <w:p w14:paraId="4DC42B26" w14:textId="27F96BFD" w:rsidR="00570DA9" w:rsidRPr="00F62EFF" w:rsidRDefault="00570DA9" w:rsidP="00570DA9">
      <w:pPr>
        <w:pStyle w:val="ListBullet"/>
        <w:rPr>
          <w:rFonts w:eastAsia="Calibri"/>
        </w:rPr>
      </w:pPr>
      <w:r w:rsidRPr="00F62EFF">
        <w:rPr>
          <w:rFonts w:eastAsia="Calibri"/>
        </w:rPr>
        <w:t>L</w:t>
      </w:r>
      <w:r>
        <w:rPr>
          <w:rFonts w:eastAsia="Calibri"/>
        </w:rPr>
        <w:t>oa</w:t>
      </w:r>
      <w:r w:rsidRPr="00F62EFF">
        <w:rPr>
          <w:rFonts w:eastAsia="Calibri"/>
        </w:rPr>
        <w:t>d AMD RAID d</w:t>
      </w:r>
      <w:r>
        <w:rPr>
          <w:rFonts w:eastAsia="Calibri"/>
        </w:rPr>
        <w:t>e</w:t>
      </w:r>
      <w:r w:rsidRPr="00F62EFF">
        <w:rPr>
          <w:rFonts w:eastAsia="Calibri"/>
        </w:rPr>
        <w:t>v</w:t>
      </w:r>
      <w:r>
        <w:rPr>
          <w:rFonts w:eastAsia="Calibri"/>
        </w:rPr>
        <w:t>i</w:t>
      </w:r>
      <w:r w:rsidRPr="00F62EFF">
        <w:rPr>
          <w:rFonts w:eastAsia="Calibri"/>
        </w:rPr>
        <w:t>c</w:t>
      </w:r>
      <w:r>
        <w:rPr>
          <w:rFonts w:eastAsia="Calibri"/>
        </w:rPr>
        <w:t>e</w:t>
      </w:r>
      <w:r w:rsidRPr="00F62EFF">
        <w:rPr>
          <w:rFonts w:eastAsia="Calibri"/>
        </w:rPr>
        <w:t xml:space="preserve"> d</w:t>
      </w:r>
      <w:r>
        <w:rPr>
          <w:rFonts w:eastAsia="Calibri"/>
        </w:rPr>
        <w:t>ri</w:t>
      </w:r>
      <w:r w:rsidRPr="00F62EFF">
        <w:rPr>
          <w:rFonts w:eastAsia="Calibri"/>
        </w:rPr>
        <w:t>v</w:t>
      </w:r>
      <w:r>
        <w:rPr>
          <w:rFonts w:eastAsia="Calibri"/>
        </w:rPr>
        <w:t>ers</w:t>
      </w:r>
      <w:r w:rsidRPr="00F62EFF">
        <w:rPr>
          <w:rFonts w:eastAsia="Calibri"/>
        </w:rPr>
        <w:t xml:space="preserve"> </w:t>
      </w:r>
      <w:r>
        <w:rPr>
          <w:rFonts w:eastAsia="Calibri"/>
        </w:rPr>
        <w:t>on</w:t>
      </w:r>
      <w:r w:rsidRPr="00F62EFF">
        <w:rPr>
          <w:rFonts w:eastAsia="Calibri"/>
        </w:rPr>
        <w:t xml:space="preserve"> </w:t>
      </w:r>
      <w:r>
        <w:rPr>
          <w:rFonts w:eastAsia="Calibri"/>
        </w:rPr>
        <w:t>a</w:t>
      </w:r>
      <w:r w:rsidRPr="00F62EFF">
        <w:rPr>
          <w:rFonts w:eastAsia="Calibri"/>
        </w:rPr>
        <w:t xml:space="preserve"> syst</w:t>
      </w:r>
      <w:r>
        <w:rPr>
          <w:rFonts w:eastAsia="Calibri"/>
        </w:rPr>
        <w:t>em</w:t>
      </w:r>
      <w:r w:rsidRPr="00F62EFF">
        <w:rPr>
          <w:rFonts w:eastAsia="Calibri"/>
        </w:rPr>
        <w:t xml:space="preserve"> </w:t>
      </w:r>
      <w:r>
        <w:rPr>
          <w:rFonts w:eastAsia="Calibri"/>
        </w:rPr>
        <w:t>at</w:t>
      </w:r>
      <w:r w:rsidRPr="00F62EFF">
        <w:rPr>
          <w:rFonts w:eastAsia="Calibri"/>
        </w:rPr>
        <w:t xml:space="preserve"> th</w:t>
      </w:r>
      <w:r>
        <w:rPr>
          <w:rFonts w:eastAsia="Calibri"/>
        </w:rPr>
        <w:t>e</w:t>
      </w:r>
      <w:r w:rsidRPr="00F62EFF">
        <w:rPr>
          <w:rFonts w:eastAsia="Calibri"/>
        </w:rPr>
        <w:t xml:space="preserve"> t</w:t>
      </w:r>
      <w:r>
        <w:rPr>
          <w:rFonts w:eastAsia="Calibri"/>
        </w:rPr>
        <w:t>ime</w:t>
      </w:r>
      <w:r w:rsidRPr="00F62EFF">
        <w:rPr>
          <w:rFonts w:eastAsia="Calibri"/>
        </w:rPr>
        <w:t xml:space="preserve"> during </w:t>
      </w:r>
      <w:r w:rsidR="00644A95" w:rsidRPr="00175A0A">
        <w:rPr>
          <w:rFonts w:eastAsia="Calibri"/>
        </w:rPr>
        <w:t>RHEL</w:t>
      </w:r>
      <w:r w:rsidRPr="00175A0A">
        <w:rPr>
          <w:rFonts w:eastAsia="Calibri"/>
        </w:rPr>
        <w:t xml:space="preserve"> </w:t>
      </w:r>
      <w:r>
        <w:rPr>
          <w:rFonts w:eastAsia="Calibri"/>
        </w:rPr>
        <w:t>o</w:t>
      </w:r>
      <w:r w:rsidRPr="00F62EFF">
        <w:rPr>
          <w:rFonts w:eastAsia="Calibri"/>
        </w:rPr>
        <w:t>p</w:t>
      </w:r>
      <w:r>
        <w:rPr>
          <w:rFonts w:eastAsia="Calibri"/>
        </w:rPr>
        <w:t>er</w:t>
      </w:r>
      <w:r w:rsidRPr="00F62EFF">
        <w:rPr>
          <w:rFonts w:eastAsia="Calibri"/>
        </w:rPr>
        <w:t>at</w:t>
      </w:r>
      <w:r>
        <w:rPr>
          <w:rFonts w:eastAsia="Calibri"/>
        </w:rPr>
        <w:t>i</w:t>
      </w:r>
      <w:r w:rsidRPr="00F62EFF">
        <w:rPr>
          <w:rFonts w:eastAsia="Calibri"/>
        </w:rPr>
        <w:t>n</w:t>
      </w:r>
      <w:r>
        <w:rPr>
          <w:rFonts w:eastAsia="Calibri"/>
        </w:rPr>
        <w:t>g</w:t>
      </w:r>
      <w:r w:rsidRPr="00F62EFF">
        <w:rPr>
          <w:rFonts w:eastAsia="Calibri"/>
        </w:rPr>
        <w:t xml:space="preserve"> syst</w:t>
      </w:r>
      <w:r>
        <w:rPr>
          <w:rFonts w:eastAsia="Calibri"/>
        </w:rPr>
        <w:t>em</w:t>
      </w:r>
      <w:r w:rsidRPr="00F62EFF">
        <w:rPr>
          <w:rFonts w:eastAsia="Calibri"/>
        </w:rPr>
        <w:t xml:space="preserve"> </w:t>
      </w:r>
      <w:r>
        <w:rPr>
          <w:rFonts w:eastAsia="Calibri"/>
        </w:rPr>
        <w:t>i</w:t>
      </w:r>
      <w:r w:rsidRPr="00F62EFF">
        <w:rPr>
          <w:rFonts w:eastAsia="Calibri"/>
        </w:rPr>
        <w:t>nst</w:t>
      </w:r>
      <w:r>
        <w:rPr>
          <w:rFonts w:eastAsia="Calibri"/>
        </w:rPr>
        <w:t>allation</w:t>
      </w:r>
      <w:r w:rsidRPr="00F62EFF">
        <w:rPr>
          <w:rFonts w:eastAsia="Calibri"/>
        </w:rPr>
        <w:t xml:space="preserve">. </w:t>
      </w:r>
    </w:p>
    <w:p w14:paraId="79B82C84" w14:textId="40E3F3A8" w:rsidR="00570DA9" w:rsidRDefault="00570DA9" w:rsidP="00570DA9">
      <w:pPr>
        <w:pStyle w:val="ListBullet"/>
        <w:rPr>
          <w:rFonts w:eastAsia="Calibri"/>
        </w:rPr>
      </w:pPr>
      <w:r w:rsidRPr="00F62EFF">
        <w:rPr>
          <w:rFonts w:eastAsia="Calibri"/>
        </w:rPr>
        <w:t>Install the AMD-RAIDXpert2 (GUI) for RAID array management</w:t>
      </w:r>
      <w:r>
        <w:rPr>
          <w:rFonts w:eastAsia="Calibri"/>
        </w:rPr>
        <w:t>.</w:t>
      </w:r>
    </w:p>
    <w:p w14:paraId="2990AA62" w14:textId="77777777" w:rsidR="00570DA9" w:rsidRDefault="00570DA9" w:rsidP="00570DA9">
      <w:pPr>
        <w:pStyle w:val="Heading2"/>
        <w:spacing w:after="120"/>
        <w:rPr>
          <w:rFonts w:eastAsia="Cambria"/>
        </w:rPr>
      </w:pPr>
      <w:bookmarkStart w:id="276" w:name="_Toc16074617"/>
      <w:bookmarkStart w:id="277" w:name="_Toc56412405"/>
      <w:r>
        <w:rPr>
          <w:rFonts w:eastAsia="Cambria"/>
          <w:spacing w:val="-1"/>
        </w:rPr>
        <w:t>Sy</w:t>
      </w:r>
      <w:r>
        <w:rPr>
          <w:rFonts w:eastAsia="Cambria"/>
          <w:spacing w:val="1"/>
        </w:rPr>
        <w:t>st</w:t>
      </w:r>
      <w:r>
        <w:rPr>
          <w:rFonts w:eastAsia="Cambria"/>
          <w:spacing w:val="-1"/>
        </w:rPr>
        <w:t>e</w:t>
      </w:r>
      <w:r>
        <w:rPr>
          <w:rFonts w:eastAsia="Cambria"/>
        </w:rPr>
        <w:t>m</w:t>
      </w:r>
      <w:r>
        <w:rPr>
          <w:rFonts w:eastAsia="Cambria"/>
          <w:spacing w:val="-9"/>
        </w:rPr>
        <w:t xml:space="preserve"> </w:t>
      </w:r>
      <w:r>
        <w:rPr>
          <w:rFonts w:eastAsia="Cambria"/>
          <w:spacing w:val="3"/>
        </w:rPr>
        <w:t>R</w:t>
      </w:r>
      <w:r>
        <w:rPr>
          <w:rFonts w:eastAsia="Cambria"/>
          <w:spacing w:val="-1"/>
        </w:rPr>
        <w:t>e</w:t>
      </w:r>
      <w:r>
        <w:rPr>
          <w:rFonts w:eastAsia="Cambria"/>
        </w:rPr>
        <w:t>q</w:t>
      </w:r>
      <w:r>
        <w:rPr>
          <w:rFonts w:eastAsia="Cambria"/>
          <w:spacing w:val="1"/>
        </w:rPr>
        <w:t>u</w:t>
      </w:r>
      <w:r>
        <w:rPr>
          <w:rFonts w:eastAsia="Cambria"/>
        </w:rPr>
        <w:t>ire</w:t>
      </w:r>
      <w:r>
        <w:rPr>
          <w:rFonts w:eastAsia="Cambria"/>
          <w:spacing w:val="2"/>
        </w:rPr>
        <w:t>m</w:t>
      </w:r>
      <w:r>
        <w:rPr>
          <w:rFonts w:eastAsia="Cambria"/>
          <w:spacing w:val="-1"/>
        </w:rPr>
        <w:t>e</w:t>
      </w:r>
      <w:r>
        <w:rPr>
          <w:rFonts w:eastAsia="Cambria"/>
          <w:spacing w:val="2"/>
        </w:rPr>
        <w:t>n</w:t>
      </w:r>
      <w:r>
        <w:rPr>
          <w:rFonts w:eastAsia="Cambria"/>
          <w:spacing w:val="1"/>
        </w:rPr>
        <w:t>t</w:t>
      </w:r>
      <w:r>
        <w:rPr>
          <w:rFonts w:eastAsia="Cambria"/>
        </w:rPr>
        <w:t>s</w:t>
      </w:r>
      <w:bookmarkEnd w:id="276"/>
      <w:bookmarkEnd w:id="277"/>
    </w:p>
    <w:p w14:paraId="2DE530C4" w14:textId="77777777" w:rsidR="00570DA9" w:rsidRPr="001E59DC" w:rsidRDefault="00570DA9" w:rsidP="00570DA9">
      <w:pPr>
        <w:pStyle w:val="TableTitle"/>
        <w:rPr>
          <w:rFonts w:eastAsia="Cambria"/>
        </w:rPr>
      </w:pPr>
      <w:bookmarkStart w:id="278" w:name="_Toc16074636"/>
      <w:bookmarkStart w:id="279" w:name="_Toc48576811"/>
      <w:r>
        <w:t xml:space="preserve">Table </w:t>
      </w:r>
      <w:fldSimple w:instr=" SEQ Table \* ARABIC ">
        <w:r>
          <w:rPr>
            <w:noProof/>
          </w:rPr>
          <w:t>1</w:t>
        </w:r>
      </w:fldSimple>
      <w:r>
        <w:t xml:space="preserve">. </w:t>
      </w:r>
      <w:r>
        <w:rPr>
          <w:rFonts w:eastAsia="Cambria"/>
        </w:rPr>
        <w:t>System Requirements</w:t>
      </w:r>
      <w:bookmarkEnd w:id="278"/>
      <w:bookmarkEnd w:id="279"/>
    </w:p>
    <w:p w14:paraId="4C8CADC3" w14:textId="77777777" w:rsidR="00570DA9" w:rsidRDefault="00570DA9" w:rsidP="00570DA9">
      <w:pPr>
        <w:spacing w:before="8" w:after="0" w:line="50" w:lineRule="exact"/>
        <w:rPr>
          <w:sz w:val="5"/>
          <w:szCs w:val="5"/>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368"/>
        <w:gridCol w:w="5760"/>
      </w:tblGrid>
      <w:tr w:rsidR="00570DA9" w:rsidRPr="001E59DC" w14:paraId="60D5DD96" w14:textId="77777777" w:rsidTr="00570DA9">
        <w:tc>
          <w:tcPr>
            <w:tcW w:w="3368" w:type="dxa"/>
            <w:shd w:val="clear" w:color="auto" w:fill="F2F2F2" w:themeFill="background1" w:themeFillShade="F2"/>
          </w:tcPr>
          <w:p w14:paraId="4BF2F485" w14:textId="77777777" w:rsidR="00570DA9" w:rsidRPr="001E59DC" w:rsidRDefault="00570DA9" w:rsidP="00DE1F72">
            <w:pPr>
              <w:pStyle w:val="TableColumnHead"/>
              <w:rPr>
                <w:rFonts w:eastAsia="Calibri"/>
              </w:rPr>
            </w:pPr>
            <w:r w:rsidRPr="001E59DC">
              <w:rPr>
                <w:rFonts w:eastAsia="Calibri"/>
                <w:spacing w:val="-1"/>
              </w:rPr>
              <w:t>C</w:t>
            </w:r>
            <w:r w:rsidRPr="001E59DC">
              <w:rPr>
                <w:rFonts w:eastAsia="Calibri"/>
              </w:rPr>
              <w:t>o</w:t>
            </w:r>
            <w:r w:rsidRPr="001E59DC">
              <w:rPr>
                <w:rFonts w:eastAsia="Calibri"/>
                <w:spacing w:val="1"/>
              </w:rPr>
              <w:t>mp</w:t>
            </w:r>
            <w:r w:rsidRPr="001E59DC">
              <w:rPr>
                <w:rFonts w:eastAsia="Calibri"/>
              </w:rPr>
              <w:t>o</w:t>
            </w:r>
            <w:r w:rsidRPr="001E59DC">
              <w:rPr>
                <w:rFonts w:eastAsia="Calibri"/>
                <w:spacing w:val="2"/>
              </w:rPr>
              <w:t>n</w:t>
            </w:r>
            <w:r w:rsidRPr="001E59DC">
              <w:rPr>
                <w:rFonts w:eastAsia="Calibri"/>
                <w:spacing w:val="-2"/>
              </w:rPr>
              <w:t>e</w:t>
            </w:r>
            <w:r w:rsidRPr="001E59DC">
              <w:rPr>
                <w:rFonts w:eastAsia="Calibri"/>
                <w:spacing w:val="1"/>
              </w:rPr>
              <w:t>n</w:t>
            </w:r>
            <w:r w:rsidRPr="001E59DC">
              <w:rPr>
                <w:rFonts w:eastAsia="Calibri"/>
              </w:rPr>
              <w:t>t</w:t>
            </w:r>
          </w:p>
        </w:tc>
        <w:tc>
          <w:tcPr>
            <w:tcW w:w="5760" w:type="dxa"/>
            <w:shd w:val="clear" w:color="auto" w:fill="F2F2F2" w:themeFill="background1" w:themeFillShade="F2"/>
          </w:tcPr>
          <w:p w14:paraId="429B749F" w14:textId="77777777" w:rsidR="00570DA9" w:rsidRPr="001E59DC" w:rsidRDefault="00570DA9" w:rsidP="00DE1F72">
            <w:pPr>
              <w:pStyle w:val="TableColumnHead"/>
              <w:rPr>
                <w:rFonts w:eastAsia="Calibri"/>
              </w:rPr>
            </w:pPr>
            <w:r w:rsidRPr="001E59DC">
              <w:rPr>
                <w:rFonts w:eastAsia="Calibri"/>
                <w:w w:val="99"/>
              </w:rPr>
              <w:t>Re</w:t>
            </w:r>
            <w:r w:rsidRPr="001E59DC">
              <w:rPr>
                <w:rFonts w:eastAsia="Calibri"/>
                <w:spacing w:val="1"/>
                <w:w w:val="99"/>
              </w:rPr>
              <w:t>q</w:t>
            </w:r>
            <w:r w:rsidRPr="001E59DC">
              <w:rPr>
                <w:rFonts w:eastAsia="Calibri"/>
                <w:spacing w:val="1"/>
              </w:rPr>
              <w:t>u</w:t>
            </w:r>
            <w:r w:rsidRPr="001E59DC">
              <w:rPr>
                <w:rFonts w:eastAsia="Calibri"/>
                <w:w w:val="99"/>
              </w:rPr>
              <w:t>ire</w:t>
            </w:r>
            <w:r w:rsidRPr="001E59DC">
              <w:rPr>
                <w:rFonts w:eastAsia="Calibri"/>
                <w:spacing w:val="-1"/>
                <w:w w:val="99"/>
              </w:rPr>
              <w:t>m</w:t>
            </w:r>
            <w:r w:rsidRPr="001E59DC">
              <w:rPr>
                <w:rFonts w:eastAsia="Calibri"/>
                <w:w w:val="99"/>
              </w:rPr>
              <w:t>e</w:t>
            </w:r>
            <w:r w:rsidRPr="001E59DC">
              <w:rPr>
                <w:rFonts w:eastAsia="Calibri"/>
                <w:spacing w:val="-1"/>
                <w:w w:val="99"/>
              </w:rPr>
              <w:t>n</w:t>
            </w:r>
            <w:r w:rsidRPr="001E59DC">
              <w:rPr>
                <w:rFonts w:eastAsia="Calibri"/>
                <w:spacing w:val="1"/>
                <w:w w:val="99"/>
              </w:rPr>
              <w:t>t</w:t>
            </w:r>
            <w:r w:rsidRPr="001E59DC">
              <w:rPr>
                <w:rFonts w:eastAsia="Calibri"/>
              </w:rPr>
              <w:t>s</w:t>
            </w:r>
          </w:p>
        </w:tc>
      </w:tr>
      <w:tr w:rsidR="00570DA9" w:rsidRPr="001E59DC" w14:paraId="4AFFFE77" w14:textId="77777777" w:rsidTr="00DE1F72">
        <w:tc>
          <w:tcPr>
            <w:tcW w:w="3368" w:type="dxa"/>
            <w:shd w:val="clear" w:color="auto" w:fill="auto"/>
          </w:tcPr>
          <w:p w14:paraId="07A2BDEE" w14:textId="77777777" w:rsidR="00570DA9" w:rsidRPr="001E59DC" w:rsidRDefault="00570DA9" w:rsidP="00DE1F72">
            <w:pPr>
              <w:pStyle w:val="TableBody"/>
            </w:pPr>
            <w:r w:rsidRPr="001E59DC">
              <w:rPr>
                <w:spacing w:val="1"/>
                <w:position w:val="1"/>
              </w:rPr>
              <w:t>M</w:t>
            </w:r>
            <w:r w:rsidRPr="001E59DC">
              <w:rPr>
                <w:position w:val="1"/>
              </w:rPr>
              <w:t>em</w:t>
            </w:r>
            <w:r w:rsidRPr="001E59DC">
              <w:rPr>
                <w:spacing w:val="1"/>
                <w:position w:val="1"/>
              </w:rPr>
              <w:t>o</w:t>
            </w:r>
            <w:r w:rsidRPr="001E59DC">
              <w:rPr>
                <w:position w:val="1"/>
              </w:rPr>
              <w:t>ry</w:t>
            </w:r>
            <w:r w:rsidRPr="001E59DC">
              <w:rPr>
                <w:spacing w:val="-8"/>
                <w:position w:val="1"/>
              </w:rPr>
              <w:t xml:space="preserve"> </w:t>
            </w:r>
            <w:r w:rsidRPr="001E59DC">
              <w:rPr>
                <w:position w:val="1"/>
              </w:rPr>
              <w:t>(</w:t>
            </w:r>
            <w:r w:rsidRPr="001E59DC">
              <w:rPr>
                <w:spacing w:val="-1"/>
                <w:position w:val="1"/>
              </w:rPr>
              <w:t>R</w:t>
            </w:r>
            <w:r w:rsidRPr="001E59DC">
              <w:rPr>
                <w:position w:val="1"/>
              </w:rPr>
              <w:t>A</w:t>
            </w:r>
            <w:r w:rsidRPr="001E59DC">
              <w:rPr>
                <w:spacing w:val="1"/>
                <w:position w:val="1"/>
              </w:rPr>
              <w:t>M</w:t>
            </w:r>
            <w:r w:rsidRPr="001E59DC">
              <w:rPr>
                <w:position w:val="1"/>
              </w:rPr>
              <w:t>)</w:t>
            </w:r>
          </w:p>
        </w:tc>
        <w:tc>
          <w:tcPr>
            <w:tcW w:w="5760" w:type="dxa"/>
            <w:shd w:val="clear" w:color="auto" w:fill="auto"/>
          </w:tcPr>
          <w:p w14:paraId="095CFF4C" w14:textId="77777777" w:rsidR="00570DA9" w:rsidRDefault="00570DA9" w:rsidP="00DE1F72">
            <w:pPr>
              <w:pStyle w:val="TableBody"/>
              <w:rPr>
                <w:position w:val="1"/>
              </w:rPr>
            </w:pPr>
            <w:r w:rsidRPr="001E59DC">
              <w:rPr>
                <w:spacing w:val="1"/>
                <w:position w:val="1"/>
              </w:rPr>
              <w:t>M</w:t>
            </w:r>
            <w:r w:rsidRPr="001E59DC">
              <w:rPr>
                <w:position w:val="1"/>
              </w:rPr>
              <w:t>i</w:t>
            </w:r>
            <w:r w:rsidRPr="001E59DC">
              <w:rPr>
                <w:spacing w:val="1"/>
                <w:position w:val="1"/>
              </w:rPr>
              <w:t>n</w:t>
            </w:r>
            <w:r w:rsidRPr="001E59DC">
              <w:rPr>
                <w:position w:val="1"/>
              </w:rPr>
              <w:t>i</w:t>
            </w:r>
            <w:r w:rsidRPr="001E59DC">
              <w:rPr>
                <w:spacing w:val="-2"/>
                <w:position w:val="1"/>
              </w:rPr>
              <w:t>m</w:t>
            </w:r>
            <w:r w:rsidRPr="001E59DC">
              <w:rPr>
                <w:spacing w:val="1"/>
                <w:position w:val="1"/>
              </w:rPr>
              <w:t>u</w:t>
            </w:r>
            <w:r w:rsidRPr="001E59DC">
              <w:rPr>
                <w:position w:val="1"/>
              </w:rPr>
              <w:t>m:</w:t>
            </w:r>
            <w:r w:rsidRPr="001E59DC">
              <w:rPr>
                <w:spacing w:val="-6"/>
                <w:position w:val="1"/>
              </w:rPr>
              <w:t xml:space="preserve"> </w:t>
            </w:r>
            <w:r>
              <w:rPr>
                <w:spacing w:val="-6"/>
                <w:position w:val="1"/>
              </w:rPr>
              <w:t xml:space="preserve">2 at </w:t>
            </w:r>
            <w:r w:rsidRPr="001E59DC">
              <w:rPr>
                <w:position w:val="1"/>
              </w:rPr>
              <w:t>8 GB</w:t>
            </w:r>
            <w:r>
              <w:rPr>
                <w:position w:val="1"/>
              </w:rPr>
              <w:t>, for a total of 16 GB</w:t>
            </w:r>
          </w:p>
          <w:p w14:paraId="4FBAC40D" w14:textId="77777777" w:rsidR="00570DA9" w:rsidRPr="001E59DC" w:rsidRDefault="00570DA9" w:rsidP="00DE1F72">
            <w:pPr>
              <w:pStyle w:val="TableBody"/>
            </w:pPr>
            <w:r w:rsidRPr="001E59DC">
              <w:rPr>
                <w:position w:val="1"/>
              </w:rPr>
              <w:t>Re</w:t>
            </w:r>
            <w:r w:rsidRPr="001E59DC">
              <w:rPr>
                <w:spacing w:val="-1"/>
                <w:position w:val="1"/>
              </w:rPr>
              <w:t>c</w:t>
            </w:r>
            <w:r w:rsidRPr="001E59DC">
              <w:rPr>
                <w:position w:val="1"/>
              </w:rPr>
              <w:t>o</w:t>
            </w:r>
            <w:r w:rsidRPr="001E59DC">
              <w:rPr>
                <w:spacing w:val="1"/>
                <w:position w:val="1"/>
              </w:rPr>
              <w:t>m</w:t>
            </w:r>
            <w:r w:rsidRPr="001E59DC">
              <w:rPr>
                <w:position w:val="1"/>
              </w:rPr>
              <w:t>me</w:t>
            </w:r>
            <w:r w:rsidRPr="001E59DC">
              <w:rPr>
                <w:spacing w:val="2"/>
                <w:position w:val="1"/>
              </w:rPr>
              <w:t>n</w:t>
            </w:r>
            <w:r w:rsidRPr="001E59DC">
              <w:rPr>
                <w:spacing w:val="-1"/>
                <w:position w:val="1"/>
              </w:rPr>
              <w:t>d</w:t>
            </w:r>
            <w:r w:rsidRPr="001E59DC">
              <w:rPr>
                <w:position w:val="1"/>
              </w:rPr>
              <w:t>e</w:t>
            </w:r>
            <w:r w:rsidRPr="001E59DC">
              <w:rPr>
                <w:spacing w:val="1"/>
                <w:position w:val="1"/>
              </w:rPr>
              <w:t>d</w:t>
            </w:r>
            <w:r w:rsidRPr="001E59DC">
              <w:rPr>
                <w:position w:val="1"/>
              </w:rPr>
              <w:t>:</w:t>
            </w:r>
            <w:r w:rsidRPr="001E59DC">
              <w:rPr>
                <w:spacing w:val="-12"/>
                <w:position w:val="1"/>
              </w:rPr>
              <w:t xml:space="preserve"> </w:t>
            </w:r>
            <w:r>
              <w:rPr>
                <w:position w:val="1"/>
              </w:rPr>
              <w:t>4 at 8 GB, for a total of 32 GB</w:t>
            </w:r>
          </w:p>
        </w:tc>
      </w:tr>
      <w:tr w:rsidR="00570DA9" w:rsidRPr="001E59DC" w14:paraId="27F4F8BD" w14:textId="77777777" w:rsidTr="00DE1F72">
        <w:tc>
          <w:tcPr>
            <w:tcW w:w="3368" w:type="dxa"/>
            <w:shd w:val="clear" w:color="auto" w:fill="auto"/>
          </w:tcPr>
          <w:p w14:paraId="59D1E99B" w14:textId="77777777" w:rsidR="00570DA9" w:rsidRPr="001E59DC" w:rsidRDefault="00570DA9" w:rsidP="00DE1F72">
            <w:pPr>
              <w:pStyle w:val="TableBody"/>
            </w:pPr>
            <w:r w:rsidRPr="001E59DC">
              <w:rPr>
                <w:spacing w:val="-1"/>
                <w:position w:val="1"/>
              </w:rPr>
              <w:t>H</w:t>
            </w:r>
            <w:r w:rsidRPr="001E59DC">
              <w:rPr>
                <w:position w:val="1"/>
              </w:rPr>
              <w:t>ard</w:t>
            </w:r>
            <w:r w:rsidRPr="001E59DC">
              <w:rPr>
                <w:spacing w:val="2"/>
                <w:position w:val="1"/>
              </w:rPr>
              <w:t xml:space="preserve"> </w:t>
            </w:r>
            <w:r w:rsidRPr="001E59DC">
              <w:rPr>
                <w:spacing w:val="1"/>
                <w:position w:val="1"/>
              </w:rPr>
              <w:t>D</w:t>
            </w:r>
            <w:r w:rsidRPr="001E59DC">
              <w:rPr>
                <w:position w:val="1"/>
              </w:rPr>
              <w:t>isk</w:t>
            </w:r>
            <w:r>
              <w:rPr>
                <w:position w:val="1"/>
              </w:rPr>
              <w:t>, SSD</w:t>
            </w:r>
          </w:p>
        </w:tc>
        <w:tc>
          <w:tcPr>
            <w:tcW w:w="5760" w:type="dxa"/>
            <w:shd w:val="clear" w:color="auto" w:fill="auto"/>
          </w:tcPr>
          <w:p w14:paraId="64FBB8FF" w14:textId="7F4068EA" w:rsidR="00570DA9" w:rsidRPr="001E59DC" w:rsidRDefault="00570DA9" w:rsidP="00DE1F72">
            <w:pPr>
              <w:pStyle w:val="TableBody"/>
            </w:pPr>
            <w:r w:rsidRPr="001E59DC">
              <w:rPr>
                <w:position w:val="1"/>
              </w:rPr>
              <w:t>One</w:t>
            </w:r>
            <w:r w:rsidRPr="001E59DC">
              <w:rPr>
                <w:spacing w:val="1"/>
                <w:position w:val="1"/>
              </w:rPr>
              <w:t xml:space="preserve"> </w:t>
            </w:r>
            <w:r w:rsidRPr="001E59DC">
              <w:rPr>
                <w:spacing w:val="-1"/>
                <w:position w:val="1"/>
              </w:rPr>
              <w:t>t</w:t>
            </w:r>
            <w:r w:rsidRPr="001E59DC">
              <w:rPr>
                <w:position w:val="1"/>
              </w:rPr>
              <w:t>o</w:t>
            </w:r>
            <w:r w:rsidRPr="001E59DC">
              <w:rPr>
                <w:spacing w:val="1"/>
                <w:position w:val="1"/>
              </w:rPr>
              <w:t xml:space="preserve"> </w:t>
            </w:r>
            <w:r w:rsidRPr="001E59DC">
              <w:rPr>
                <w:position w:val="1"/>
              </w:rPr>
              <w:t>F</w:t>
            </w:r>
            <w:r w:rsidRPr="001E59DC">
              <w:rPr>
                <w:spacing w:val="-1"/>
                <w:position w:val="1"/>
              </w:rPr>
              <w:t>o</w:t>
            </w:r>
            <w:r w:rsidRPr="001E59DC">
              <w:rPr>
                <w:spacing w:val="1"/>
                <w:position w:val="1"/>
              </w:rPr>
              <w:t>u</w:t>
            </w:r>
            <w:r w:rsidRPr="001E59DC">
              <w:rPr>
                <w:position w:val="1"/>
              </w:rPr>
              <w:t>r</w:t>
            </w:r>
            <w:r w:rsidRPr="001E59DC">
              <w:rPr>
                <w:spacing w:val="-1"/>
                <w:position w:val="1"/>
              </w:rPr>
              <w:t>t</w:t>
            </w:r>
            <w:r w:rsidRPr="001E59DC">
              <w:rPr>
                <w:position w:val="1"/>
              </w:rPr>
              <w:t>e</w:t>
            </w:r>
            <w:r w:rsidRPr="001E59DC">
              <w:rPr>
                <w:spacing w:val="1"/>
                <w:position w:val="1"/>
              </w:rPr>
              <w:t>e</w:t>
            </w:r>
            <w:r w:rsidRPr="001E59DC">
              <w:rPr>
                <w:position w:val="1"/>
              </w:rPr>
              <w:t xml:space="preserve">n </w:t>
            </w:r>
            <w:r w:rsidR="00644A95" w:rsidRPr="00175A0A">
              <w:rPr>
                <w:position w:val="1"/>
              </w:rPr>
              <w:t>ATAPI,</w:t>
            </w:r>
            <w:r w:rsidR="00644A95">
              <w:rPr>
                <w:position w:val="1"/>
              </w:rPr>
              <w:t xml:space="preserve"> </w:t>
            </w:r>
            <w:r w:rsidRPr="001E59DC">
              <w:rPr>
                <w:position w:val="1"/>
              </w:rPr>
              <w:t>SA</w:t>
            </w:r>
            <w:r w:rsidRPr="001E59DC">
              <w:rPr>
                <w:spacing w:val="1"/>
                <w:position w:val="1"/>
              </w:rPr>
              <w:t>T</w:t>
            </w:r>
            <w:r w:rsidRPr="001E59DC">
              <w:rPr>
                <w:position w:val="1"/>
              </w:rPr>
              <w:t>A</w:t>
            </w:r>
            <w:r w:rsidRPr="001E59DC">
              <w:rPr>
                <w:spacing w:val="-1"/>
                <w:position w:val="1"/>
              </w:rPr>
              <w:t xml:space="preserve"> H</w:t>
            </w:r>
            <w:r w:rsidRPr="001E59DC">
              <w:rPr>
                <w:spacing w:val="1"/>
                <w:position w:val="1"/>
              </w:rPr>
              <w:t>DD</w:t>
            </w:r>
            <w:r w:rsidRPr="001E59DC">
              <w:rPr>
                <w:position w:val="1"/>
              </w:rPr>
              <w:t>’s, S</w:t>
            </w:r>
            <w:r w:rsidRPr="001E59DC">
              <w:rPr>
                <w:spacing w:val="-2"/>
                <w:position w:val="1"/>
              </w:rPr>
              <w:t>A</w:t>
            </w:r>
            <w:r w:rsidRPr="001E59DC">
              <w:rPr>
                <w:position w:val="1"/>
              </w:rPr>
              <w:t>TA</w:t>
            </w:r>
            <w:r w:rsidRPr="001E59DC">
              <w:rPr>
                <w:spacing w:val="1"/>
                <w:position w:val="1"/>
              </w:rPr>
              <w:t xml:space="preserve"> </w:t>
            </w:r>
            <w:r w:rsidRPr="001E59DC">
              <w:rPr>
                <w:position w:val="1"/>
              </w:rPr>
              <w:t>S</w:t>
            </w:r>
            <w:r w:rsidRPr="001E59DC">
              <w:rPr>
                <w:spacing w:val="-2"/>
                <w:position w:val="1"/>
              </w:rPr>
              <w:t>S</w:t>
            </w:r>
            <w:r w:rsidRPr="001E59DC">
              <w:rPr>
                <w:spacing w:val="1"/>
                <w:position w:val="1"/>
              </w:rPr>
              <w:t>D</w:t>
            </w:r>
            <w:r w:rsidRPr="001E59DC">
              <w:rPr>
                <w:position w:val="1"/>
              </w:rPr>
              <w:t>’s</w:t>
            </w:r>
            <w:r w:rsidRPr="00F62EFF">
              <w:rPr>
                <w:vanish/>
                <w:position w:val="1"/>
              </w:rPr>
              <w:t>, SATA Optical Drive</w:t>
            </w:r>
            <w:r w:rsidRPr="00F62EFF">
              <w:rPr>
                <w:position w:val="1"/>
              </w:rPr>
              <w:t xml:space="preserve"> </w:t>
            </w:r>
            <w:r w:rsidRPr="001E59DC">
              <w:rPr>
                <w:spacing w:val="-1"/>
                <w:position w:val="1"/>
              </w:rPr>
              <w:t>o</w:t>
            </w:r>
            <w:r w:rsidRPr="001E59DC">
              <w:rPr>
                <w:position w:val="1"/>
              </w:rPr>
              <w:t>r</w:t>
            </w:r>
            <w:r w:rsidRPr="001E59DC">
              <w:rPr>
                <w:spacing w:val="1"/>
                <w:position w:val="1"/>
              </w:rPr>
              <w:t xml:space="preserve"> </w:t>
            </w:r>
            <w:r w:rsidRPr="001E59DC">
              <w:rPr>
                <w:spacing w:val="-1"/>
                <w:position w:val="1"/>
              </w:rPr>
              <w:t>N</w:t>
            </w:r>
            <w:r w:rsidRPr="001E59DC">
              <w:rPr>
                <w:spacing w:val="-2"/>
                <w:position w:val="1"/>
              </w:rPr>
              <w:t>V</w:t>
            </w:r>
            <w:r w:rsidRPr="001E59DC">
              <w:rPr>
                <w:spacing w:val="1"/>
                <w:position w:val="1"/>
              </w:rPr>
              <w:t>M</w:t>
            </w:r>
            <w:r w:rsidRPr="001E59DC">
              <w:rPr>
                <w:position w:val="1"/>
              </w:rPr>
              <w:t>e</w:t>
            </w:r>
          </w:p>
        </w:tc>
      </w:tr>
      <w:tr w:rsidR="00570DA9" w:rsidRPr="001E59DC" w14:paraId="13D31223" w14:textId="77777777" w:rsidTr="00DE1F72">
        <w:tc>
          <w:tcPr>
            <w:tcW w:w="3368" w:type="dxa"/>
            <w:shd w:val="clear" w:color="auto" w:fill="auto"/>
          </w:tcPr>
          <w:p w14:paraId="7BF725ED" w14:textId="77777777" w:rsidR="00570DA9" w:rsidRPr="001E59DC" w:rsidRDefault="00570DA9" w:rsidP="00DE1F72">
            <w:pPr>
              <w:pStyle w:val="TableBody"/>
            </w:pPr>
            <w:r w:rsidRPr="001E59DC">
              <w:rPr>
                <w:spacing w:val="1"/>
                <w:position w:val="1"/>
              </w:rPr>
              <w:t>M</w:t>
            </w:r>
            <w:r w:rsidRPr="001E59DC">
              <w:rPr>
                <w:position w:val="1"/>
              </w:rPr>
              <w:t>ax</w:t>
            </w:r>
            <w:r w:rsidRPr="001E59DC">
              <w:rPr>
                <w:spacing w:val="-2"/>
                <w:position w:val="1"/>
              </w:rPr>
              <w:t xml:space="preserve"> </w:t>
            </w:r>
            <w:r w:rsidRPr="001E59DC">
              <w:rPr>
                <w:spacing w:val="-1"/>
                <w:position w:val="1"/>
              </w:rPr>
              <w:t>n</w:t>
            </w:r>
            <w:r w:rsidRPr="001E59DC">
              <w:rPr>
                <w:spacing w:val="1"/>
                <w:position w:val="1"/>
              </w:rPr>
              <w:t>u</w:t>
            </w:r>
            <w:r w:rsidRPr="001E59DC">
              <w:rPr>
                <w:position w:val="1"/>
              </w:rPr>
              <w:t>m</w:t>
            </w:r>
            <w:r w:rsidRPr="001E59DC">
              <w:rPr>
                <w:spacing w:val="1"/>
                <w:position w:val="1"/>
              </w:rPr>
              <w:t>b</w:t>
            </w:r>
            <w:r w:rsidRPr="001E59DC">
              <w:rPr>
                <w:spacing w:val="-2"/>
                <w:position w:val="1"/>
              </w:rPr>
              <w:t>e</w:t>
            </w:r>
            <w:r w:rsidRPr="001E59DC">
              <w:rPr>
                <w:position w:val="1"/>
              </w:rPr>
              <w:t>r</w:t>
            </w:r>
            <w:r w:rsidRPr="001E59DC">
              <w:rPr>
                <w:spacing w:val="-1"/>
                <w:position w:val="1"/>
              </w:rPr>
              <w:t xml:space="preserve"> </w:t>
            </w:r>
            <w:r w:rsidRPr="001E59DC">
              <w:rPr>
                <w:spacing w:val="-2"/>
                <w:position w:val="1"/>
              </w:rPr>
              <w:t>o</w:t>
            </w:r>
            <w:r w:rsidRPr="001E59DC">
              <w:rPr>
                <w:position w:val="1"/>
              </w:rPr>
              <w:t>f</w:t>
            </w:r>
            <w:r w:rsidRPr="001E59DC">
              <w:rPr>
                <w:spacing w:val="2"/>
                <w:position w:val="1"/>
              </w:rPr>
              <w:t xml:space="preserve"> </w:t>
            </w:r>
            <w:r w:rsidRPr="001E59DC">
              <w:rPr>
                <w:spacing w:val="-1"/>
                <w:position w:val="1"/>
              </w:rPr>
              <w:t>N</w:t>
            </w:r>
            <w:r w:rsidRPr="001E59DC">
              <w:rPr>
                <w:position w:val="1"/>
              </w:rPr>
              <w:t>V</w:t>
            </w:r>
            <w:r w:rsidRPr="001E59DC">
              <w:rPr>
                <w:spacing w:val="1"/>
                <w:position w:val="1"/>
              </w:rPr>
              <w:t>M</w:t>
            </w:r>
            <w:r w:rsidRPr="001E59DC">
              <w:rPr>
                <w:position w:val="1"/>
              </w:rPr>
              <w:t>e</w:t>
            </w:r>
            <w:r w:rsidRPr="001E59DC">
              <w:rPr>
                <w:spacing w:val="-6"/>
                <w:position w:val="1"/>
              </w:rPr>
              <w:t xml:space="preserve"> </w:t>
            </w:r>
            <w:r w:rsidRPr="001E59DC">
              <w:rPr>
                <w:spacing w:val="-1"/>
                <w:position w:val="1"/>
              </w:rPr>
              <w:t>d</w:t>
            </w:r>
            <w:r w:rsidRPr="001E59DC">
              <w:rPr>
                <w:position w:val="1"/>
              </w:rPr>
              <w:t>evices</w:t>
            </w:r>
          </w:p>
        </w:tc>
        <w:tc>
          <w:tcPr>
            <w:tcW w:w="5760" w:type="dxa"/>
            <w:shd w:val="clear" w:color="auto" w:fill="auto"/>
          </w:tcPr>
          <w:p w14:paraId="5376E8F0" w14:textId="77777777" w:rsidR="00570DA9" w:rsidRPr="001E59DC" w:rsidRDefault="00570DA9" w:rsidP="00DE1F72">
            <w:pPr>
              <w:pStyle w:val="TableBody"/>
            </w:pPr>
            <w:r w:rsidRPr="001E59DC">
              <w:rPr>
                <w:spacing w:val="1"/>
                <w:position w:val="1"/>
              </w:rPr>
              <w:t>10</w:t>
            </w:r>
          </w:p>
        </w:tc>
      </w:tr>
      <w:tr w:rsidR="00570DA9" w:rsidRPr="001E59DC" w14:paraId="29502877" w14:textId="77777777" w:rsidTr="00DE1F72">
        <w:tc>
          <w:tcPr>
            <w:tcW w:w="3368" w:type="dxa"/>
            <w:shd w:val="clear" w:color="auto" w:fill="auto"/>
          </w:tcPr>
          <w:p w14:paraId="236B7F1D" w14:textId="77777777" w:rsidR="00570DA9" w:rsidRPr="001E59DC" w:rsidRDefault="00570DA9" w:rsidP="00DE1F72">
            <w:pPr>
              <w:pStyle w:val="TableBody"/>
            </w:pPr>
            <w:r w:rsidRPr="001E59DC">
              <w:rPr>
                <w:spacing w:val="1"/>
                <w:position w:val="1"/>
              </w:rPr>
              <w:t>M</w:t>
            </w:r>
            <w:r w:rsidRPr="001E59DC">
              <w:rPr>
                <w:position w:val="1"/>
              </w:rPr>
              <w:t>ax</w:t>
            </w:r>
            <w:r w:rsidRPr="001E59DC">
              <w:rPr>
                <w:spacing w:val="-2"/>
                <w:position w:val="1"/>
              </w:rPr>
              <w:t xml:space="preserve"> </w:t>
            </w:r>
            <w:r w:rsidRPr="001E59DC">
              <w:rPr>
                <w:position w:val="1"/>
              </w:rPr>
              <w:t>Co</w:t>
            </w:r>
            <w:r w:rsidRPr="001E59DC">
              <w:rPr>
                <w:spacing w:val="-1"/>
                <w:position w:val="1"/>
              </w:rPr>
              <w:t>n</w:t>
            </w:r>
            <w:r w:rsidRPr="001E59DC">
              <w:rPr>
                <w:spacing w:val="1"/>
                <w:position w:val="1"/>
              </w:rPr>
              <w:t>t</w:t>
            </w:r>
            <w:r w:rsidRPr="001E59DC">
              <w:rPr>
                <w:position w:val="1"/>
              </w:rPr>
              <w:t>r</w:t>
            </w:r>
            <w:r w:rsidRPr="001E59DC">
              <w:rPr>
                <w:spacing w:val="1"/>
                <w:position w:val="1"/>
              </w:rPr>
              <w:t>o</w:t>
            </w:r>
            <w:r w:rsidRPr="001E59DC">
              <w:rPr>
                <w:position w:val="1"/>
              </w:rPr>
              <w:t>ller</w:t>
            </w:r>
            <w:r w:rsidRPr="001E59DC">
              <w:rPr>
                <w:spacing w:val="-3"/>
                <w:position w:val="1"/>
              </w:rPr>
              <w:t xml:space="preserve"> </w:t>
            </w:r>
            <w:r w:rsidRPr="001E59DC">
              <w:rPr>
                <w:spacing w:val="-1"/>
                <w:position w:val="1"/>
              </w:rPr>
              <w:t>C</w:t>
            </w:r>
            <w:r w:rsidRPr="001E59DC">
              <w:rPr>
                <w:position w:val="1"/>
              </w:rPr>
              <w:t>ount</w:t>
            </w:r>
          </w:p>
        </w:tc>
        <w:tc>
          <w:tcPr>
            <w:tcW w:w="5760" w:type="dxa"/>
            <w:shd w:val="clear" w:color="auto" w:fill="auto"/>
          </w:tcPr>
          <w:p w14:paraId="6DF8506D" w14:textId="53B61050" w:rsidR="00570DA9" w:rsidDel="0065245F" w:rsidRDefault="00570DA9" w:rsidP="00DE1F72">
            <w:pPr>
              <w:pStyle w:val="TableBody"/>
              <w:rPr>
                <w:del w:id="280" w:author="Ackerman, Peter" w:date="2020-09-02T07:39:00Z"/>
                <w:position w:val="1"/>
              </w:rPr>
            </w:pPr>
            <w:r w:rsidRPr="001E59DC">
              <w:rPr>
                <w:position w:val="1"/>
              </w:rPr>
              <w:t>11 (</w:t>
            </w:r>
            <w:r>
              <w:rPr>
                <w:position w:val="1"/>
              </w:rPr>
              <w:t>Two</w:t>
            </w:r>
            <w:r w:rsidRPr="001E59DC">
              <w:rPr>
                <w:spacing w:val="1"/>
                <w:position w:val="1"/>
              </w:rPr>
              <w:t xml:space="preserve"> </w:t>
            </w:r>
            <w:r>
              <w:rPr>
                <w:spacing w:val="-1"/>
                <w:position w:val="1"/>
              </w:rPr>
              <w:t>c</w:t>
            </w:r>
            <w:r w:rsidRPr="001E59DC">
              <w:rPr>
                <w:spacing w:val="-2"/>
                <w:position w:val="1"/>
              </w:rPr>
              <w:t>o</w:t>
            </w:r>
            <w:r w:rsidRPr="001E59DC">
              <w:rPr>
                <w:spacing w:val="1"/>
                <w:position w:val="1"/>
              </w:rPr>
              <w:t>nt</w:t>
            </w:r>
            <w:r w:rsidRPr="001E59DC">
              <w:rPr>
                <w:spacing w:val="-2"/>
                <w:position w:val="1"/>
              </w:rPr>
              <w:t>r</w:t>
            </w:r>
            <w:r w:rsidRPr="001E59DC">
              <w:rPr>
                <w:position w:val="1"/>
              </w:rPr>
              <w:t>oll</w:t>
            </w:r>
            <w:r w:rsidRPr="001E59DC">
              <w:rPr>
                <w:spacing w:val="1"/>
                <w:position w:val="1"/>
              </w:rPr>
              <w:t>e</w:t>
            </w:r>
            <w:r w:rsidRPr="001E59DC">
              <w:rPr>
                <w:position w:val="1"/>
              </w:rPr>
              <w:t>r</w:t>
            </w:r>
            <w:r>
              <w:rPr>
                <w:position w:val="1"/>
              </w:rPr>
              <w:t>s</w:t>
            </w:r>
            <w:r w:rsidRPr="001E59DC">
              <w:rPr>
                <w:spacing w:val="-3"/>
                <w:position w:val="1"/>
              </w:rPr>
              <w:t xml:space="preserve"> </w:t>
            </w:r>
            <w:r w:rsidRPr="001E59DC">
              <w:rPr>
                <w:spacing w:val="-1"/>
                <w:position w:val="1"/>
              </w:rPr>
              <w:t>w</w:t>
            </w:r>
            <w:r w:rsidRPr="001E59DC">
              <w:rPr>
                <w:position w:val="1"/>
              </w:rPr>
              <w:t>i</w:t>
            </w:r>
            <w:r w:rsidRPr="001E59DC">
              <w:rPr>
                <w:spacing w:val="1"/>
                <w:position w:val="1"/>
              </w:rPr>
              <w:t>t</w:t>
            </w:r>
            <w:r w:rsidRPr="001E59DC">
              <w:rPr>
                <w:position w:val="1"/>
              </w:rPr>
              <w:t>h</w:t>
            </w:r>
            <w:r w:rsidRPr="001E59DC">
              <w:rPr>
                <w:spacing w:val="-3"/>
                <w:position w:val="1"/>
              </w:rPr>
              <w:t xml:space="preserve"> </w:t>
            </w:r>
            <w:r w:rsidRPr="001E59DC">
              <w:rPr>
                <w:spacing w:val="1"/>
                <w:position w:val="1"/>
              </w:rPr>
              <w:t>D</w:t>
            </w:r>
            <w:r w:rsidRPr="001E59DC">
              <w:rPr>
                <w:position w:val="1"/>
              </w:rPr>
              <w:t>e</w:t>
            </w:r>
            <w:r w:rsidRPr="001E59DC">
              <w:rPr>
                <w:spacing w:val="-2"/>
                <w:position w:val="1"/>
              </w:rPr>
              <w:t>v</w:t>
            </w:r>
            <w:r w:rsidRPr="001E59DC">
              <w:rPr>
                <w:position w:val="1"/>
              </w:rPr>
              <w:t>i</w:t>
            </w:r>
            <w:r w:rsidRPr="001E59DC">
              <w:rPr>
                <w:spacing w:val="-1"/>
                <w:position w:val="1"/>
              </w:rPr>
              <w:t>c</w:t>
            </w:r>
            <w:r w:rsidRPr="001E59DC">
              <w:rPr>
                <w:position w:val="1"/>
              </w:rPr>
              <w:t>e</w:t>
            </w:r>
            <w:r w:rsidRPr="001E59DC">
              <w:rPr>
                <w:spacing w:val="-2"/>
                <w:position w:val="1"/>
              </w:rPr>
              <w:t xml:space="preserve"> </w:t>
            </w:r>
            <w:r w:rsidRPr="001E59DC">
              <w:rPr>
                <w:position w:val="1"/>
              </w:rPr>
              <w:t>ID</w:t>
            </w:r>
            <w:r w:rsidRPr="001E59DC">
              <w:rPr>
                <w:spacing w:val="1"/>
                <w:position w:val="1"/>
              </w:rPr>
              <w:t xml:space="preserve"> </w:t>
            </w:r>
            <w:r>
              <w:rPr>
                <w:spacing w:val="1"/>
                <w:position w:val="1"/>
              </w:rPr>
              <w:t>0x</w:t>
            </w:r>
            <w:r w:rsidRPr="001E59DC">
              <w:rPr>
                <w:spacing w:val="-2"/>
                <w:position w:val="1"/>
              </w:rPr>
              <w:t>7</w:t>
            </w:r>
            <w:r w:rsidRPr="001E59DC">
              <w:rPr>
                <w:position w:val="1"/>
              </w:rPr>
              <w:t>9</w:t>
            </w:r>
            <w:r w:rsidRPr="001E59DC">
              <w:rPr>
                <w:spacing w:val="1"/>
                <w:position w:val="1"/>
              </w:rPr>
              <w:t>1</w:t>
            </w:r>
            <w:r w:rsidRPr="001E59DC">
              <w:rPr>
                <w:position w:val="1"/>
              </w:rPr>
              <w:t>7</w:t>
            </w:r>
            <w:del w:id="281" w:author="Ackerman, Peter" w:date="2020-09-11T13:55:00Z">
              <w:r w:rsidRPr="001E59DC" w:rsidDel="00133153">
                <w:rPr>
                  <w:position w:val="1"/>
                </w:rPr>
                <w:delText>,</w:delText>
              </w:r>
              <w:r w:rsidRPr="001E59DC" w:rsidDel="00133153">
                <w:rPr>
                  <w:spacing w:val="-6"/>
                  <w:position w:val="1"/>
                </w:rPr>
                <w:delText xml:space="preserve"> </w:delText>
              </w:r>
              <w:r w:rsidDel="00133153">
                <w:rPr>
                  <w:position w:val="1"/>
                </w:rPr>
                <w:delText>one</w:delText>
              </w:r>
              <w:r w:rsidRPr="001E59DC" w:rsidDel="00133153">
                <w:rPr>
                  <w:spacing w:val="5"/>
                  <w:position w:val="1"/>
                </w:rPr>
                <w:delText xml:space="preserve"> </w:delText>
              </w:r>
              <w:r w:rsidRPr="001E59DC" w:rsidDel="00133153">
                <w:rPr>
                  <w:spacing w:val="-1"/>
                  <w:position w:val="1"/>
                </w:rPr>
                <w:delText>c</w:delText>
              </w:r>
              <w:r w:rsidRPr="001E59DC" w:rsidDel="00133153">
                <w:rPr>
                  <w:spacing w:val="-2"/>
                  <w:position w:val="1"/>
                </w:rPr>
                <w:delText>o</w:delText>
              </w:r>
              <w:r w:rsidRPr="001E59DC" w:rsidDel="00133153">
                <w:rPr>
                  <w:spacing w:val="1"/>
                  <w:position w:val="1"/>
                </w:rPr>
                <w:delText>n</w:delText>
              </w:r>
              <w:r w:rsidRPr="001E59DC" w:rsidDel="00133153">
                <w:rPr>
                  <w:spacing w:val="-1"/>
                  <w:position w:val="1"/>
                </w:rPr>
                <w:delText>t</w:delText>
              </w:r>
              <w:r w:rsidRPr="001E59DC" w:rsidDel="00133153">
                <w:rPr>
                  <w:position w:val="1"/>
                </w:rPr>
                <w:delText>r</w:delText>
              </w:r>
              <w:r w:rsidRPr="001E59DC" w:rsidDel="00133153">
                <w:rPr>
                  <w:spacing w:val="1"/>
                  <w:position w:val="1"/>
                </w:rPr>
                <w:delText>o</w:delText>
              </w:r>
              <w:r w:rsidRPr="001E59DC" w:rsidDel="00133153">
                <w:rPr>
                  <w:position w:val="1"/>
                </w:rPr>
                <w:delText>ller</w:delText>
              </w:r>
              <w:r w:rsidRPr="001E59DC" w:rsidDel="00133153">
                <w:rPr>
                  <w:spacing w:val="-7"/>
                  <w:position w:val="1"/>
                </w:rPr>
                <w:delText xml:space="preserve"> </w:delText>
              </w:r>
              <w:r w:rsidRPr="001E59DC" w:rsidDel="00133153">
                <w:rPr>
                  <w:spacing w:val="-1"/>
                  <w:position w:val="1"/>
                </w:rPr>
                <w:delText>w</w:delText>
              </w:r>
              <w:r w:rsidRPr="001E59DC" w:rsidDel="00133153">
                <w:rPr>
                  <w:position w:val="1"/>
                </w:rPr>
                <w:delText>i</w:delText>
              </w:r>
              <w:r w:rsidRPr="001E59DC" w:rsidDel="00133153">
                <w:rPr>
                  <w:spacing w:val="1"/>
                  <w:position w:val="1"/>
                </w:rPr>
                <w:delText>t</w:delText>
              </w:r>
              <w:r w:rsidRPr="001E59DC" w:rsidDel="00133153">
                <w:rPr>
                  <w:position w:val="1"/>
                </w:rPr>
                <w:delText xml:space="preserve">h </w:delText>
              </w:r>
              <w:r w:rsidRPr="001E59DC" w:rsidDel="00133153">
                <w:rPr>
                  <w:spacing w:val="-1"/>
                  <w:position w:val="1"/>
                </w:rPr>
                <w:delText>d</w:delText>
              </w:r>
              <w:r w:rsidRPr="001E59DC" w:rsidDel="00133153">
                <w:rPr>
                  <w:position w:val="1"/>
                </w:rPr>
                <w:delText>evice</w:delText>
              </w:r>
              <w:r w:rsidRPr="001E59DC" w:rsidDel="00133153">
                <w:rPr>
                  <w:spacing w:val="-4"/>
                  <w:position w:val="1"/>
                </w:rPr>
                <w:delText xml:space="preserve"> </w:delText>
              </w:r>
              <w:r w:rsidRPr="001E59DC" w:rsidDel="00133153">
                <w:rPr>
                  <w:position w:val="1"/>
                </w:rPr>
                <w:delText>ID</w:delText>
              </w:r>
              <w:r w:rsidRPr="001E59DC" w:rsidDel="00133153">
                <w:rPr>
                  <w:spacing w:val="-1"/>
                  <w:position w:val="1"/>
                </w:rPr>
                <w:delText xml:space="preserve"> </w:delText>
              </w:r>
              <w:r w:rsidDel="00133153">
                <w:rPr>
                  <w:spacing w:val="-1"/>
                  <w:position w:val="1"/>
                </w:rPr>
                <w:delText>0x</w:delText>
              </w:r>
              <w:r w:rsidRPr="001E59DC" w:rsidDel="00133153">
                <w:rPr>
                  <w:position w:val="1"/>
                </w:rPr>
                <w:delText>4</w:delText>
              </w:r>
              <w:r w:rsidRPr="001E59DC" w:rsidDel="00133153">
                <w:rPr>
                  <w:spacing w:val="1"/>
                  <w:position w:val="1"/>
                </w:rPr>
                <w:delText>3</w:delText>
              </w:r>
              <w:r w:rsidRPr="001E59DC" w:rsidDel="00133153">
                <w:rPr>
                  <w:spacing w:val="-1"/>
                  <w:position w:val="1"/>
                </w:rPr>
                <w:delText>B</w:delText>
              </w:r>
              <w:r w:rsidRPr="001E59DC" w:rsidDel="00133153">
                <w:rPr>
                  <w:position w:val="1"/>
                </w:rPr>
                <w:delText>D</w:delText>
              </w:r>
              <w:r w:rsidRPr="001E59DC" w:rsidDel="00133153">
                <w:rPr>
                  <w:spacing w:val="-4"/>
                  <w:position w:val="1"/>
                </w:rPr>
                <w:delText xml:space="preserve"> </w:delText>
              </w:r>
            </w:del>
            <w:r w:rsidRPr="001E59DC">
              <w:rPr>
                <w:position w:val="1"/>
              </w:rPr>
              <w:t>a</w:t>
            </w:r>
            <w:r w:rsidRPr="001E59DC">
              <w:rPr>
                <w:spacing w:val="-1"/>
                <w:position w:val="1"/>
              </w:rPr>
              <w:t>n</w:t>
            </w:r>
            <w:r w:rsidRPr="001E59DC">
              <w:rPr>
                <w:position w:val="1"/>
              </w:rPr>
              <w:t>d</w:t>
            </w:r>
            <w:r>
              <w:rPr>
                <w:position w:val="1"/>
              </w:rPr>
              <w:t xml:space="preserve"> </w:t>
            </w:r>
            <w:r w:rsidRPr="001E59DC">
              <w:rPr>
                <w:spacing w:val="1"/>
                <w:position w:val="1"/>
              </w:rPr>
              <w:t>N</w:t>
            </w:r>
            <w:r w:rsidRPr="001E59DC">
              <w:rPr>
                <w:position w:val="1"/>
              </w:rPr>
              <w:t>V</w:t>
            </w:r>
            <w:r w:rsidRPr="001E59DC">
              <w:rPr>
                <w:spacing w:val="1"/>
                <w:position w:val="1"/>
              </w:rPr>
              <w:t>M</w:t>
            </w:r>
            <w:r w:rsidRPr="001E59DC">
              <w:rPr>
                <w:position w:val="1"/>
              </w:rPr>
              <w:t>e</w:t>
            </w:r>
            <w:r w:rsidRPr="001E59DC">
              <w:rPr>
                <w:spacing w:val="-6"/>
                <w:position w:val="1"/>
              </w:rPr>
              <w:t xml:space="preserve"> </w:t>
            </w:r>
            <w:r w:rsidRPr="001E59DC">
              <w:rPr>
                <w:position w:val="1"/>
              </w:rPr>
              <w:t>(</w:t>
            </w:r>
            <w:r>
              <w:rPr>
                <w:position w:val="1"/>
              </w:rPr>
              <w:t>one</w:t>
            </w:r>
            <w:r w:rsidRPr="001E59DC">
              <w:rPr>
                <w:spacing w:val="1"/>
                <w:position w:val="1"/>
              </w:rPr>
              <w:t xml:space="preserve"> </w:t>
            </w:r>
            <w:r w:rsidRPr="001E59DC">
              <w:rPr>
                <w:spacing w:val="-1"/>
                <w:position w:val="1"/>
              </w:rPr>
              <w:t>c</w:t>
            </w:r>
            <w:r w:rsidRPr="001E59DC">
              <w:rPr>
                <w:spacing w:val="-2"/>
                <w:position w:val="1"/>
              </w:rPr>
              <w:t>o</w:t>
            </w:r>
            <w:r w:rsidRPr="001E59DC">
              <w:rPr>
                <w:spacing w:val="1"/>
                <w:position w:val="1"/>
              </w:rPr>
              <w:t>nt</w:t>
            </w:r>
            <w:r w:rsidRPr="001E59DC">
              <w:rPr>
                <w:spacing w:val="-2"/>
                <w:position w:val="1"/>
              </w:rPr>
              <w:t>r</w:t>
            </w:r>
            <w:r w:rsidRPr="001E59DC">
              <w:rPr>
                <w:position w:val="1"/>
              </w:rPr>
              <w:t>oll</w:t>
            </w:r>
            <w:r w:rsidRPr="001E59DC">
              <w:rPr>
                <w:spacing w:val="1"/>
                <w:position w:val="1"/>
              </w:rPr>
              <w:t>e</w:t>
            </w:r>
            <w:r w:rsidRPr="001E59DC">
              <w:rPr>
                <w:position w:val="1"/>
              </w:rPr>
              <w:t>r</w:t>
            </w:r>
            <w:r w:rsidRPr="001E59DC">
              <w:rPr>
                <w:spacing w:val="-4"/>
                <w:position w:val="1"/>
              </w:rPr>
              <w:t xml:space="preserve"> </w:t>
            </w:r>
            <w:r w:rsidRPr="001E59DC">
              <w:rPr>
                <w:spacing w:val="1"/>
                <w:position w:val="1"/>
              </w:rPr>
              <w:t>p</w:t>
            </w:r>
            <w:r w:rsidRPr="001E59DC">
              <w:rPr>
                <w:position w:val="1"/>
              </w:rPr>
              <w:t>er</w:t>
            </w:r>
            <w:r w:rsidRPr="001E59DC">
              <w:rPr>
                <w:spacing w:val="-5"/>
                <w:position w:val="1"/>
              </w:rPr>
              <w:t xml:space="preserve"> </w:t>
            </w:r>
            <w:r w:rsidRPr="001E59DC">
              <w:rPr>
                <w:spacing w:val="1"/>
                <w:position w:val="1"/>
              </w:rPr>
              <w:t>N</w:t>
            </w:r>
            <w:r w:rsidRPr="001E59DC">
              <w:rPr>
                <w:position w:val="1"/>
              </w:rPr>
              <w:t>V</w:t>
            </w:r>
            <w:r w:rsidRPr="001E59DC">
              <w:rPr>
                <w:spacing w:val="1"/>
                <w:position w:val="1"/>
              </w:rPr>
              <w:t>M</w:t>
            </w:r>
            <w:r w:rsidRPr="001E59DC">
              <w:rPr>
                <w:position w:val="1"/>
              </w:rPr>
              <w:t>e)</w:t>
            </w:r>
          </w:p>
          <w:p w14:paraId="6A325E15" w14:textId="015B0C05" w:rsidR="00570DA9" w:rsidRPr="00633271" w:rsidRDefault="00570DA9">
            <w:pPr>
              <w:pStyle w:val="TableBody"/>
              <w:rPr>
                <w:strike/>
                <w:rPrChange w:id="282" w:author="Agarwal, Neha" w:date="2020-08-28T22:20:00Z">
                  <w:rPr/>
                </w:rPrChange>
              </w:rPr>
              <w:pPrChange w:id="283" w:author="Ackerman, Peter" w:date="2020-09-02T07:39:00Z">
                <w:pPr>
                  <w:pStyle w:val="TableBody"/>
                  <w:spacing w:before="120"/>
                </w:pPr>
              </w:pPrChange>
            </w:pPr>
            <w:commentRangeStart w:id="284"/>
            <w:del w:id="285" w:author="Ackerman, Peter" w:date="2020-09-02T07:39:00Z">
              <w:r w:rsidRPr="00633271" w:rsidDel="0065245F">
                <w:rPr>
                  <w:strike/>
                  <w:position w:val="1"/>
                  <w:rPrChange w:id="286" w:author="Agarwal, Neha" w:date="2020-08-28T22:20:00Z">
                    <w:rPr>
                      <w:position w:val="1"/>
                    </w:rPr>
                  </w:rPrChange>
                </w:rPr>
                <w:delText>11 (One controller with Device ID 0x7916, one controller with device ID 0x43BD and NVMe (one controller per NVMe)</w:delText>
              </w:r>
              <w:commentRangeEnd w:id="284"/>
              <w:r w:rsidR="00633271" w:rsidDel="0065245F">
                <w:rPr>
                  <w:rStyle w:val="CommentReference"/>
                  <w:rFonts w:eastAsia="Times New Roman"/>
                  <w:iCs w:val="0"/>
                </w:rPr>
                <w:commentReference w:id="284"/>
              </w:r>
            </w:del>
          </w:p>
        </w:tc>
      </w:tr>
      <w:tr w:rsidR="00570DA9" w:rsidRPr="001E59DC" w14:paraId="14085279" w14:textId="77777777" w:rsidTr="00DE1F72">
        <w:tc>
          <w:tcPr>
            <w:tcW w:w="3368" w:type="dxa"/>
            <w:shd w:val="clear" w:color="auto" w:fill="auto"/>
          </w:tcPr>
          <w:p w14:paraId="032D3919" w14:textId="2FF8D324" w:rsidR="00570DA9" w:rsidRPr="001E59DC" w:rsidRDefault="00570DA9" w:rsidP="00DE1F72">
            <w:pPr>
              <w:pStyle w:val="TableBody"/>
            </w:pPr>
            <w:commentRangeStart w:id="287"/>
            <w:r>
              <w:t>Supported AMD Process</w:t>
            </w:r>
            <w:del w:id="288" w:author="Ackerman, Peter" w:date="2020-09-02T07:39:00Z">
              <w:r w:rsidDel="0065245F">
                <w:delText>e</w:delText>
              </w:r>
            </w:del>
            <w:ins w:id="289" w:author="Ackerman, Peter" w:date="2020-09-02T07:39:00Z">
              <w:r w:rsidR="0065245F">
                <w:t>or</w:t>
              </w:r>
            </w:ins>
            <w:r>
              <w:t>s</w:t>
            </w:r>
            <w:commentRangeEnd w:id="287"/>
            <w:r w:rsidR="000300D2">
              <w:rPr>
                <w:rStyle w:val="CommentReference"/>
                <w:rFonts w:eastAsia="Times New Roman"/>
                <w:iCs w:val="0"/>
              </w:rPr>
              <w:commentReference w:id="287"/>
            </w:r>
          </w:p>
        </w:tc>
        <w:tc>
          <w:tcPr>
            <w:tcW w:w="5760" w:type="dxa"/>
            <w:shd w:val="clear" w:color="auto" w:fill="auto"/>
          </w:tcPr>
          <w:p w14:paraId="5FCE9A75" w14:textId="1ADB6F53" w:rsidR="00570DA9" w:rsidRPr="00175A0A" w:rsidRDefault="00570DA9" w:rsidP="00175A0A">
            <w:pPr>
              <w:tabs>
                <w:tab w:val="clear" w:pos="504"/>
                <w:tab w:val="clear" w:pos="720"/>
                <w:tab w:val="clear" w:pos="1710"/>
                <w:tab w:val="clear" w:pos="2160"/>
              </w:tabs>
              <w:spacing w:after="0"/>
              <w:rPr>
                <w:sz w:val="22"/>
                <w:szCs w:val="22"/>
              </w:rPr>
            </w:pPr>
            <w:commentRangeStart w:id="290"/>
            <w:r>
              <w:rPr>
                <w:sz w:val="22"/>
                <w:szCs w:val="22"/>
              </w:rPr>
              <w:t>3</w:t>
            </w:r>
            <w:r w:rsidRPr="004179C4">
              <w:rPr>
                <w:sz w:val="22"/>
                <w:szCs w:val="22"/>
                <w:vertAlign w:val="superscript"/>
              </w:rPr>
              <w:t>rd</w:t>
            </w:r>
            <w:r>
              <w:rPr>
                <w:sz w:val="22"/>
                <w:szCs w:val="22"/>
              </w:rPr>
              <w:t xml:space="preserve"> Gen AMD Ryzen™ Threadripper Processors</w:t>
            </w:r>
            <w:commentRangeEnd w:id="290"/>
            <w:r w:rsidR="000300D2">
              <w:rPr>
                <w:rStyle w:val="CommentReference"/>
              </w:rPr>
              <w:commentReference w:id="290"/>
            </w:r>
          </w:p>
        </w:tc>
      </w:tr>
      <w:tr w:rsidR="00570DA9" w:rsidRPr="001E59DC" w14:paraId="6194CBC2" w14:textId="77777777" w:rsidTr="00DE1F72">
        <w:tc>
          <w:tcPr>
            <w:tcW w:w="3368" w:type="dxa"/>
            <w:shd w:val="clear" w:color="auto" w:fill="auto"/>
          </w:tcPr>
          <w:p w14:paraId="1E50A8E0" w14:textId="2973BC77" w:rsidR="00570DA9" w:rsidRPr="001E59DC" w:rsidRDefault="00570DA9" w:rsidP="00DE1F72">
            <w:pPr>
              <w:pStyle w:val="TableBody"/>
            </w:pPr>
            <w:r w:rsidRPr="001E59DC">
              <w:t>S</w:t>
            </w:r>
            <w:r w:rsidRPr="001E59DC">
              <w:rPr>
                <w:spacing w:val="1"/>
              </w:rPr>
              <w:t>up</w:t>
            </w:r>
            <w:r w:rsidRPr="001E59DC">
              <w:rPr>
                <w:spacing w:val="-1"/>
              </w:rPr>
              <w:t>p</w:t>
            </w:r>
            <w:r w:rsidRPr="001E59DC">
              <w:t>o</w:t>
            </w:r>
            <w:r w:rsidRPr="001E59DC">
              <w:rPr>
                <w:spacing w:val="1"/>
              </w:rPr>
              <w:t>r</w:t>
            </w:r>
            <w:r w:rsidRPr="001E59DC">
              <w:rPr>
                <w:spacing w:val="-1"/>
              </w:rPr>
              <w:t>t</w:t>
            </w:r>
            <w:r w:rsidRPr="001E59DC">
              <w:t>ed</w:t>
            </w:r>
            <w:r w:rsidRPr="001E59DC">
              <w:rPr>
                <w:spacing w:val="-5"/>
              </w:rPr>
              <w:t xml:space="preserve"> </w:t>
            </w:r>
            <w:r w:rsidRPr="001E59DC">
              <w:t>A</w:t>
            </w:r>
            <w:r w:rsidRPr="001E59DC">
              <w:rPr>
                <w:spacing w:val="-1"/>
              </w:rPr>
              <w:t>M</w:t>
            </w:r>
            <w:r w:rsidRPr="001E59DC">
              <w:t>D</w:t>
            </w:r>
            <w:r w:rsidRPr="001E59DC">
              <w:rPr>
                <w:spacing w:val="-1"/>
              </w:rPr>
              <w:t xml:space="preserve"> </w:t>
            </w:r>
            <w:r>
              <w:rPr>
                <w:spacing w:val="-1"/>
              </w:rPr>
              <w:t>Chipsets</w:t>
            </w:r>
          </w:p>
        </w:tc>
        <w:tc>
          <w:tcPr>
            <w:tcW w:w="5760" w:type="dxa"/>
            <w:shd w:val="clear" w:color="auto" w:fill="auto"/>
          </w:tcPr>
          <w:p w14:paraId="27F79ED3" w14:textId="50F835BF" w:rsidR="00570DA9" w:rsidRPr="004179C4" w:rsidRDefault="00570DA9" w:rsidP="00DE1F72">
            <w:pPr>
              <w:tabs>
                <w:tab w:val="clear" w:pos="504"/>
                <w:tab w:val="clear" w:pos="720"/>
                <w:tab w:val="clear" w:pos="1710"/>
                <w:tab w:val="clear" w:pos="2160"/>
              </w:tabs>
              <w:spacing w:after="0"/>
              <w:rPr>
                <w:sz w:val="22"/>
                <w:szCs w:val="22"/>
              </w:rPr>
            </w:pPr>
            <w:r w:rsidRPr="004179C4">
              <w:rPr>
                <w:sz w:val="22"/>
                <w:szCs w:val="22"/>
              </w:rPr>
              <w:t>AMD X570 Chipset</w:t>
            </w:r>
          </w:p>
        </w:tc>
      </w:tr>
    </w:tbl>
    <w:p w14:paraId="2459C82A" w14:textId="5384D34F" w:rsidR="00570DA9" w:rsidRDefault="00570DA9" w:rsidP="00570DA9">
      <w:pPr>
        <w:pStyle w:val="TableTitle"/>
        <w:pageBreakBefore/>
        <w:rPr>
          <w:rFonts w:eastAsia="Cambria"/>
        </w:rPr>
      </w:pPr>
      <w:bookmarkStart w:id="291" w:name="_Toc16074637"/>
      <w:bookmarkStart w:id="292" w:name="_Toc48576812"/>
      <w:r>
        <w:lastRenderedPageBreak/>
        <w:t xml:space="preserve">Table </w:t>
      </w:r>
      <w:fldSimple w:instr=" SEQ Table \* ARABIC ">
        <w:r>
          <w:rPr>
            <w:noProof/>
          </w:rPr>
          <w:t>2</w:t>
        </w:r>
      </w:fldSimple>
      <w:r>
        <w:t xml:space="preserve">. </w:t>
      </w:r>
      <w:ins w:id="293" w:author="TS, Sridhar" w:date="2020-08-28T19:42:00Z">
        <w:r w:rsidR="00AE45CA">
          <w:rPr>
            <w:rFonts w:eastAsia="Cambria"/>
            <w:highlight w:val="green"/>
          </w:rPr>
          <w:t>Inf</w:t>
        </w:r>
        <w:r w:rsidR="00AE45CA">
          <w:rPr>
            <w:rFonts w:eastAsia="Cambria"/>
            <w:spacing w:val="-1"/>
            <w:highlight w:val="green"/>
          </w:rPr>
          <w:t>o</w:t>
        </w:r>
        <w:r w:rsidR="00AE45CA">
          <w:rPr>
            <w:rFonts w:eastAsia="Cambria"/>
            <w:spacing w:val="2"/>
            <w:highlight w:val="green"/>
          </w:rPr>
          <w:t>r</w:t>
        </w:r>
        <w:r w:rsidR="00AE45CA">
          <w:rPr>
            <w:rFonts w:eastAsia="Cambria"/>
            <w:highlight w:val="green"/>
          </w:rPr>
          <w:t>mat</w:t>
        </w:r>
        <w:r w:rsidR="00AE45CA">
          <w:rPr>
            <w:rFonts w:eastAsia="Cambria"/>
            <w:spacing w:val="1"/>
            <w:highlight w:val="green"/>
          </w:rPr>
          <w:t>i</w:t>
        </w:r>
        <w:r w:rsidR="00AE45CA">
          <w:rPr>
            <w:rFonts w:eastAsia="Cambria"/>
            <w:spacing w:val="-1"/>
            <w:highlight w:val="green"/>
          </w:rPr>
          <w:t>o</w:t>
        </w:r>
        <w:r w:rsidR="00AE45CA">
          <w:rPr>
            <w:rFonts w:eastAsia="Cambria"/>
            <w:highlight w:val="green"/>
          </w:rPr>
          <w:t>n</w:t>
        </w:r>
        <w:r w:rsidR="00AE45CA">
          <w:rPr>
            <w:rFonts w:eastAsia="Cambria"/>
            <w:spacing w:val="-15"/>
            <w:highlight w:val="green"/>
          </w:rPr>
          <w:t xml:space="preserve"> </w:t>
        </w:r>
        <w:r w:rsidR="00AE45CA">
          <w:rPr>
            <w:rFonts w:eastAsia="Cambria"/>
            <w:highlight w:val="green"/>
          </w:rPr>
          <w:t>a</w:t>
        </w:r>
        <w:r w:rsidR="00AE45CA">
          <w:rPr>
            <w:rFonts w:eastAsia="Cambria"/>
            <w:spacing w:val="3"/>
            <w:highlight w:val="green"/>
          </w:rPr>
          <w:t>b</w:t>
        </w:r>
        <w:r w:rsidR="00AE45CA">
          <w:rPr>
            <w:rFonts w:eastAsia="Cambria"/>
            <w:spacing w:val="1"/>
            <w:highlight w:val="green"/>
          </w:rPr>
          <w:t>o</w:t>
        </w:r>
        <w:r w:rsidR="00AE45CA">
          <w:rPr>
            <w:rFonts w:eastAsia="Cambria"/>
            <w:spacing w:val="-1"/>
            <w:highlight w:val="green"/>
          </w:rPr>
          <w:t>u</w:t>
        </w:r>
        <w:r w:rsidR="00AE45CA">
          <w:rPr>
            <w:rFonts w:eastAsia="Cambria"/>
            <w:highlight w:val="green"/>
          </w:rPr>
          <w:t>t</w:t>
        </w:r>
        <w:r w:rsidR="00AE45CA">
          <w:rPr>
            <w:rFonts w:eastAsia="Cambria"/>
            <w:spacing w:val="-8"/>
            <w:highlight w:val="green"/>
          </w:rPr>
          <w:t xml:space="preserve"> </w:t>
        </w:r>
        <w:r w:rsidR="00AE45CA">
          <w:rPr>
            <w:rFonts w:eastAsia="Cambria"/>
            <w:spacing w:val="4"/>
            <w:highlight w:val="green"/>
          </w:rPr>
          <w:t>S</w:t>
        </w:r>
        <w:r w:rsidR="00AE45CA">
          <w:rPr>
            <w:rFonts w:eastAsia="Cambria"/>
            <w:spacing w:val="-1"/>
            <w:highlight w:val="green"/>
          </w:rPr>
          <w:t>u</w:t>
        </w:r>
        <w:r w:rsidR="00AE45CA">
          <w:rPr>
            <w:rFonts w:eastAsia="Cambria"/>
            <w:spacing w:val="1"/>
            <w:highlight w:val="green"/>
          </w:rPr>
          <w:t>pp</w:t>
        </w:r>
        <w:r w:rsidR="00AE45CA">
          <w:rPr>
            <w:rFonts w:eastAsia="Cambria"/>
            <w:spacing w:val="-1"/>
            <w:highlight w:val="green"/>
          </w:rPr>
          <w:t>o</w:t>
        </w:r>
        <w:r w:rsidR="00AE45CA">
          <w:rPr>
            <w:rFonts w:eastAsia="Cambria"/>
            <w:highlight w:val="green"/>
          </w:rPr>
          <w:t>r</w:t>
        </w:r>
        <w:r w:rsidR="00AE45CA">
          <w:rPr>
            <w:rFonts w:eastAsia="Cambria"/>
            <w:spacing w:val="1"/>
            <w:highlight w:val="green"/>
          </w:rPr>
          <w:t>te</w:t>
        </w:r>
        <w:r w:rsidR="00AE45CA">
          <w:rPr>
            <w:rFonts w:eastAsia="Cambria"/>
            <w:highlight w:val="green"/>
          </w:rPr>
          <w:t>d</w:t>
        </w:r>
        <w:r w:rsidR="00AE45CA">
          <w:rPr>
            <w:rFonts w:eastAsia="Cambria"/>
            <w:spacing w:val="-13"/>
            <w:highlight w:val="green"/>
          </w:rPr>
          <w:t xml:space="preserve"> BIOS </w:t>
        </w:r>
        <w:r w:rsidR="00AE45CA">
          <w:rPr>
            <w:rFonts w:eastAsia="Cambria"/>
            <w:highlight w:val="green"/>
          </w:rPr>
          <w:t>C</w:t>
        </w:r>
        <w:r w:rsidR="00AE45CA">
          <w:rPr>
            <w:rFonts w:eastAsia="Cambria"/>
            <w:spacing w:val="1"/>
            <w:highlight w:val="green"/>
          </w:rPr>
          <w:t>o</w:t>
        </w:r>
        <w:r w:rsidR="00AE45CA">
          <w:rPr>
            <w:rFonts w:eastAsia="Cambria"/>
            <w:highlight w:val="green"/>
          </w:rPr>
          <w:t>n</w:t>
        </w:r>
        <w:r w:rsidR="00AE45CA">
          <w:rPr>
            <w:rFonts w:eastAsia="Cambria"/>
            <w:spacing w:val="-1"/>
            <w:highlight w:val="green"/>
          </w:rPr>
          <w:t>f</w:t>
        </w:r>
        <w:r w:rsidR="00AE45CA">
          <w:rPr>
            <w:rFonts w:eastAsia="Cambria"/>
            <w:highlight w:val="green"/>
          </w:rPr>
          <w:t>i</w:t>
        </w:r>
        <w:r w:rsidR="00AE45CA">
          <w:rPr>
            <w:rFonts w:eastAsia="Cambria"/>
            <w:spacing w:val="2"/>
            <w:highlight w:val="green"/>
          </w:rPr>
          <w:t>g</w:t>
        </w:r>
        <w:r w:rsidR="00AE45CA">
          <w:rPr>
            <w:rFonts w:eastAsia="Cambria"/>
            <w:spacing w:val="-1"/>
            <w:highlight w:val="green"/>
          </w:rPr>
          <w:t>u</w:t>
        </w:r>
        <w:r w:rsidR="00AE45CA">
          <w:rPr>
            <w:rFonts w:eastAsia="Cambria"/>
            <w:highlight w:val="green"/>
          </w:rPr>
          <w:t>r</w:t>
        </w:r>
        <w:r w:rsidR="00AE45CA">
          <w:rPr>
            <w:rFonts w:eastAsia="Cambria"/>
            <w:spacing w:val="3"/>
            <w:highlight w:val="green"/>
          </w:rPr>
          <w:t>a</w:t>
        </w:r>
        <w:r w:rsidR="00AE45CA">
          <w:rPr>
            <w:rFonts w:eastAsia="Cambria"/>
            <w:spacing w:val="1"/>
            <w:highlight w:val="green"/>
          </w:rPr>
          <w:t>t</w:t>
        </w:r>
        <w:r w:rsidR="00AE45CA">
          <w:rPr>
            <w:rFonts w:eastAsia="Cambria"/>
            <w:highlight w:val="green"/>
          </w:rPr>
          <w:t>i</w:t>
        </w:r>
        <w:r w:rsidR="00AE45CA">
          <w:rPr>
            <w:rFonts w:eastAsia="Cambria"/>
            <w:spacing w:val="-1"/>
            <w:highlight w:val="green"/>
          </w:rPr>
          <w:t>o</w:t>
        </w:r>
        <w:r w:rsidR="00AE45CA">
          <w:rPr>
            <w:rFonts w:eastAsia="Cambria"/>
            <w:highlight w:val="green"/>
          </w:rPr>
          <w:t>n</w:t>
        </w:r>
        <w:r w:rsidR="00AE45CA">
          <w:rPr>
            <w:rFonts w:eastAsia="Cambria"/>
            <w:spacing w:val="-17"/>
          </w:rPr>
          <w:t xml:space="preserve"> </w:t>
        </w:r>
      </w:ins>
      <w:del w:id="294" w:author="TS, Sridhar" w:date="2020-08-28T19:42:00Z">
        <w:r w:rsidDel="00AE45CA">
          <w:rPr>
            <w:rFonts w:eastAsia="Cambria"/>
          </w:rPr>
          <w:delText>Inf</w:delText>
        </w:r>
        <w:r w:rsidDel="00AE45CA">
          <w:rPr>
            <w:rFonts w:eastAsia="Cambria"/>
            <w:spacing w:val="-1"/>
          </w:rPr>
          <w:delText>o</w:delText>
        </w:r>
        <w:r w:rsidDel="00AE45CA">
          <w:rPr>
            <w:rFonts w:eastAsia="Cambria"/>
            <w:spacing w:val="2"/>
          </w:rPr>
          <w:delText>r</w:delText>
        </w:r>
        <w:r w:rsidDel="00AE45CA">
          <w:rPr>
            <w:rFonts w:eastAsia="Cambria"/>
          </w:rPr>
          <w:delText>mat</w:delText>
        </w:r>
        <w:r w:rsidDel="00AE45CA">
          <w:rPr>
            <w:rFonts w:eastAsia="Cambria"/>
            <w:spacing w:val="1"/>
          </w:rPr>
          <w:delText>i</w:delText>
        </w:r>
        <w:r w:rsidDel="00AE45CA">
          <w:rPr>
            <w:rFonts w:eastAsia="Cambria"/>
            <w:spacing w:val="-1"/>
          </w:rPr>
          <w:delText>o</w:delText>
        </w:r>
        <w:r w:rsidDel="00AE45CA">
          <w:rPr>
            <w:rFonts w:eastAsia="Cambria"/>
          </w:rPr>
          <w:delText>n</w:delText>
        </w:r>
        <w:r w:rsidDel="00AE45CA">
          <w:rPr>
            <w:rFonts w:eastAsia="Cambria"/>
            <w:spacing w:val="-15"/>
          </w:rPr>
          <w:delText xml:space="preserve"> </w:delText>
        </w:r>
        <w:r w:rsidDel="00AE45CA">
          <w:rPr>
            <w:rFonts w:eastAsia="Cambria"/>
          </w:rPr>
          <w:delText>a</w:delText>
        </w:r>
        <w:r w:rsidDel="00AE45CA">
          <w:rPr>
            <w:rFonts w:eastAsia="Cambria"/>
            <w:spacing w:val="3"/>
          </w:rPr>
          <w:delText>b</w:delText>
        </w:r>
        <w:r w:rsidDel="00AE45CA">
          <w:rPr>
            <w:rFonts w:eastAsia="Cambria"/>
            <w:spacing w:val="1"/>
          </w:rPr>
          <w:delText>o</w:delText>
        </w:r>
        <w:r w:rsidDel="00AE45CA">
          <w:rPr>
            <w:rFonts w:eastAsia="Cambria"/>
            <w:spacing w:val="-1"/>
          </w:rPr>
          <w:delText>u</w:delText>
        </w:r>
        <w:r w:rsidDel="00AE45CA">
          <w:rPr>
            <w:rFonts w:eastAsia="Cambria"/>
          </w:rPr>
          <w:delText>t</w:delText>
        </w:r>
        <w:r w:rsidDel="00AE45CA">
          <w:rPr>
            <w:rFonts w:eastAsia="Cambria"/>
            <w:spacing w:val="-8"/>
          </w:rPr>
          <w:delText xml:space="preserve"> </w:delText>
        </w:r>
        <w:r w:rsidDel="00AE45CA">
          <w:rPr>
            <w:rFonts w:eastAsia="Cambria"/>
            <w:spacing w:val="4"/>
          </w:rPr>
          <w:delText>S</w:delText>
        </w:r>
        <w:r w:rsidDel="00AE45CA">
          <w:rPr>
            <w:rFonts w:eastAsia="Cambria"/>
            <w:spacing w:val="-1"/>
          </w:rPr>
          <w:delText>u</w:delText>
        </w:r>
        <w:r w:rsidDel="00AE45CA">
          <w:rPr>
            <w:rFonts w:eastAsia="Cambria"/>
            <w:spacing w:val="1"/>
          </w:rPr>
          <w:delText>pp</w:delText>
        </w:r>
        <w:r w:rsidDel="00AE45CA">
          <w:rPr>
            <w:rFonts w:eastAsia="Cambria"/>
            <w:spacing w:val="-1"/>
          </w:rPr>
          <w:delText>o</w:delText>
        </w:r>
        <w:r w:rsidDel="00AE45CA">
          <w:rPr>
            <w:rFonts w:eastAsia="Cambria"/>
          </w:rPr>
          <w:delText>r</w:delText>
        </w:r>
        <w:r w:rsidDel="00AE45CA">
          <w:rPr>
            <w:rFonts w:eastAsia="Cambria"/>
            <w:spacing w:val="1"/>
          </w:rPr>
          <w:delText>te</w:delText>
        </w:r>
        <w:r w:rsidDel="00AE45CA">
          <w:rPr>
            <w:rFonts w:eastAsia="Cambria"/>
          </w:rPr>
          <w:delText>d</w:delText>
        </w:r>
        <w:r w:rsidDel="00AE45CA">
          <w:rPr>
            <w:rFonts w:eastAsia="Cambria"/>
            <w:spacing w:val="-13"/>
          </w:rPr>
          <w:delText xml:space="preserve"> </w:delText>
        </w:r>
        <w:r w:rsidDel="00AE45CA">
          <w:rPr>
            <w:rFonts w:eastAsia="Cambria"/>
          </w:rPr>
          <w:delText>C</w:delText>
        </w:r>
        <w:r w:rsidDel="00AE45CA">
          <w:rPr>
            <w:rFonts w:eastAsia="Cambria"/>
            <w:spacing w:val="1"/>
          </w:rPr>
          <w:delText>o</w:delText>
        </w:r>
        <w:r w:rsidDel="00AE45CA">
          <w:rPr>
            <w:rFonts w:eastAsia="Cambria"/>
          </w:rPr>
          <w:delText>n</w:delText>
        </w:r>
        <w:r w:rsidDel="00AE45CA">
          <w:rPr>
            <w:rFonts w:eastAsia="Cambria"/>
            <w:spacing w:val="-1"/>
          </w:rPr>
          <w:delText>f</w:delText>
        </w:r>
        <w:r w:rsidDel="00AE45CA">
          <w:rPr>
            <w:rFonts w:eastAsia="Cambria"/>
          </w:rPr>
          <w:delText>i</w:delText>
        </w:r>
        <w:r w:rsidDel="00AE45CA">
          <w:rPr>
            <w:rFonts w:eastAsia="Cambria"/>
            <w:spacing w:val="2"/>
          </w:rPr>
          <w:delText>g</w:delText>
        </w:r>
        <w:r w:rsidDel="00AE45CA">
          <w:rPr>
            <w:rFonts w:eastAsia="Cambria"/>
            <w:spacing w:val="-1"/>
          </w:rPr>
          <w:delText>u</w:delText>
        </w:r>
        <w:r w:rsidDel="00AE45CA">
          <w:rPr>
            <w:rFonts w:eastAsia="Cambria"/>
          </w:rPr>
          <w:delText>r</w:delText>
        </w:r>
        <w:r w:rsidDel="00AE45CA">
          <w:rPr>
            <w:rFonts w:eastAsia="Cambria"/>
            <w:spacing w:val="3"/>
          </w:rPr>
          <w:delText>a</w:delText>
        </w:r>
        <w:r w:rsidDel="00AE45CA">
          <w:rPr>
            <w:rFonts w:eastAsia="Cambria"/>
            <w:spacing w:val="1"/>
          </w:rPr>
          <w:delText>t</w:delText>
        </w:r>
        <w:r w:rsidDel="00AE45CA">
          <w:rPr>
            <w:rFonts w:eastAsia="Cambria"/>
          </w:rPr>
          <w:delText>i</w:delText>
        </w:r>
        <w:r w:rsidDel="00AE45CA">
          <w:rPr>
            <w:rFonts w:eastAsia="Cambria"/>
            <w:spacing w:val="-1"/>
          </w:rPr>
          <w:delText>o</w:delText>
        </w:r>
        <w:r w:rsidDel="00AE45CA">
          <w:rPr>
            <w:rFonts w:eastAsia="Cambria"/>
          </w:rPr>
          <w:delText>n</w:delText>
        </w:r>
        <w:r w:rsidDel="00AE45CA">
          <w:rPr>
            <w:rFonts w:eastAsia="Cambria"/>
            <w:spacing w:val="-17"/>
          </w:rPr>
          <w:delText xml:space="preserve"> </w:delText>
        </w:r>
        <w:r w:rsidDel="00AE45CA">
          <w:rPr>
            <w:rFonts w:eastAsia="Cambria"/>
            <w:spacing w:val="3"/>
          </w:rPr>
          <w:delText>b</w:delText>
        </w:r>
        <w:r w:rsidDel="00AE45CA">
          <w:rPr>
            <w:rFonts w:eastAsia="Cambria"/>
          </w:rPr>
          <w:delText>y</w:delText>
        </w:r>
        <w:r w:rsidDel="00AE45CA">
          <w:rPr>
            <w:rFonts w:eastAsia="Cambria"/>
            <w:spacing w:val="-4"/>
          </w:rPr>
          <w:delText xml:space="preserve"> </w:delText>
        </w:r>
        <w:r w:rsidDel="00AE45CA">
          <w:rPr>
            <w:rFonts w:eastAsia="Cambria"/>
          </w:rPr>
          <w:delText>Inst</w:delText>
        </w:r>
        <w:r w:rsidDel="00AE45CA">
          <w:rPr>
            <w:rFonts w:eastAsia="Cambria"/>
            <w:spacing w:val="2"/>
          </w:rPr>
          <w:delText>a</w:delText>
        </w:r>
        <w:r w:rsidDel="00AE45CA">
          <w:rPr>
            <w:rFonts w:eastAsia="Cambria"/>
          </w:rPr>
          <w:delText>l</w:delText>
        </w:r>
        <w:r w:rsidDel="00AE45CA">
          <w:rPr>
            <w:rFonts w:eastAsia="Cambria"/>
            <w:spacing w:val="-1"/>
          </w:rPr>
          <w:delText>le</w:delText>
        </w:r>
        <w:r w:rsidDel="00AE45CA">
          <w:rPr>
            <w:rFonts w:eastAsia="Cambria"/>
          </w:rPr>
          <w:delText>r</w:delText>
        </w:r>
      </w:del>
      <w:bookmarkEnd w:id="291"/>
      <w:bookmarkEnd w:id="292"/>
    </w:p>
    <w:tbl>
      <w:tblPr>
        <w:tblStyle w:val="TableGrid"/>
        <w:tblW w:w="0" w:type="auto"/>
        <w:tblInd w:w="144" w:type="dxa"/>
        <w:tblLook w:val="04A0" w:firstRow="1" w:lastRow="0" w:firstColumn="1" w:lastColumn="0" w:noHBand="0" w:noVBand="1"/>
      </w:tblPr>
      <w:tblGrid>
        <w:gridCol w:w="1870"/>
        <w:gridCol w:w="1870"/>
        <w:gridCol w:w="1870"/>
        <w:gridCol w:w="1870"/>
        <w:gridCol w:w="1870"/>
      </w:tblGrid>
      <w:tr w:rsidR="00570DA9" w14:paraId="3B108E9F" w14:textId="77777777" w:rsidTr="00570DA9">
        <w:tc>
          <w:tcPr>
            <w:tcW w:w="1870" w:type="dxa"/>
            <w:shd w:val="clear" w:color="auto" w:fill="F2F2F2" w:themeFill="background1" w:themeFillShade="F2"/>
          </w:tcPr>
          <w:p w14:paraId="2360C24F" w14:textId="77777777" w:rsidR="00570DA9" w:rsidRDefault="00570DA9" w:rsidP="00DE1F72">
            <w:pPr>
              <w:pStyle w:val="TableColumnHead"/>
              <w:rPr>
                <w:rFonts w:eastAsia="Cambria"/>
              </w:rPr>
            </w:pPr>
            <w:r>
              <w:rPr>
                <w:rFonts w:eastAsia="Cambria"/>
              </w:rPr>
              <w:t>SoC SATA Mode</w:t>
            </w:r>
          </w:p>
        </w:tc>
        <w:tc>
          <w:tcPr>
            <w:tcW w:w="1870" w:type="dxa"/>
            <w:shd w:val="clear" w:color="auto" w:fill="F2F2F2" w:themeFill="background1" w:themeFillShade="F2"/>
          </w:tcPr>
          <w:p w14:paraId="520B1C60" w14:textId="77777777" w:rsidR="00570DA9" w:rsidRDefault="00570DA9" w:rsidP="00DE1F72">
            <w:pPr>
              <w:pStyle w:val="TableColumnHead"/>
              <w:rPr>
                <w:rFonts w:eastAsia="Cambria"/>
              </w:rPr>
            </w:pPr>
            <w:r>
              <w:rPr>
                <w:rFonts w:eastAsia="Cambria"/>
              </w:rPr>
              <w:t>Promontory SATA Mode</w:t>
            </w:r>
          </w:p>
        </w:tc>
        <w:tc>
          <w:tcPr>
            <w:tcW w:w="1870" w:type="dxa"/>
            <w:shd w:val="clear" w:color="auto" w:fill="F2F2F2" w:themeFill="background1" w:themeFillShade="F2"/>
          </w:tcPr>
          <w:p w14:paraId="0F4C7A40" w14:textId="77777777" w:rsidR="00570DA9" w:rsidRDefault="00570DA9" w:rsidP="00DE1F72">
            <w:pPr>
              <w:pStyle w:val="TableColumnHead"/>
              <w:rPr>
                <w:rFonts w:eastAsia="Cambria"/>
              </w:rPr>
            </w:pPr>
            <w:r>
              <w:rPr>
                <w:rFonts w:eastAsia="Cambria"/>
              </w:rPr>
              <w:t>NVMe RAID Mode</w:t>
            </w:r>
          </w:p>
        </w:tc>
        <w:tc>
          <w:tcPr>
            <w:tcW w:w="1870" w:type="dxa"/>
            <w:shd w:val="clear" w:color="auto" w:fill="F2F2F2" w:themeFill="background1" w:themeFillShade="F2"/>
          </w:tcPr>
          <w:p w14:paraId="03FAA7E5" w14:textId="77777777" w:rsidR="00570DA9" w:rsidRDefault="00570DA9" w:rsidP="00DE1F72">
            <w:pPr>
              <w:pStyle w:val="TableColumnHead"/>
              <w:rPr>
                <w:rFonts w:eastAsia="Cambria"/>
              </w:rPr>
            </w:pPr>
            <w:r>
              <w:rPr>
                <w:rFonts w:eastAsia="Cambria"/>
              </w:rPr>
              <w:t>SATA RAID Support</w:t>
            </w:r>
          </w:p>
        </w:tc>
        <w:tc>
          <w:tcPr>
            <w:tcW w:w="1870" w:type="dxa"/>
            <w:shd w:val="clear" w:color="auto" w:fill="F2F2F2" w:themeFill="background1" w:themeFillShade="F2"/>
          </w:tcPr>
          <w:p w14:paraId="4207A9F9" w14:textId="77777777" w:rsidR="00570DA9" w:rsidRDefault="00570DA9" w:rsidP="00DE1F72">
            <w:pPr>
              <w:pStyle w:val="TableColumnHead"/>
              <w:rPr>
                <w:rFonts w:eastAsia="Cambria"/>
              </w:rPr>
            </w:pPr>
            <w:r>
              <w:rPr>
                <w:rFonts w:eastAsia="Cambria"/>
              </w:rPr>
              <w:t>NVMe RAID Support</w:t>
            </w:r>
          </w:p>
        </w:tc>
      </w:tr>
      <w:tr w:rsidR="00570DA9" w14:paraId="01E94F1E" w14:textId="77777777" w:rsidTr="00DE1F72">
        <w:tc>
          <w:tcPr>
            <w:tcW w:w="1870" w:type="dxa"/>
          </w:tcPr>
          <w:p w14:paraId="053C4973" w14:textId="77777777" w:rsidR="00570DA9" w:rsidRPr="00B03E8E" w:rsidRDefault="00570DA9" w:rsidP="00DE1F72">
            <w:pPr>
              <w:pStyle w:val="TableBody"/>
            </w:pPr>
            <w:r w:rsidRPr="00B03E8E">
              <w:t>AHCI / Auto</w:t>
            </w:r>
          </w:p>
        </w:tc>
        <w:tc>
          <w:tcPr>
            <w:tcW w:w="1870" w:type="dxa"/>
          </w:tcPr>
          <w:p w14:paraId="74DA7287" w14:textId="77777777" w:rsidR="00570DA9" w:rsidRPr="00B03E8E" w:rsidRDefault="00570DA9" w:rsidP="00DE1F72">
            <w:pPr>
              <w:pStyle w:val="TableBody"/>
            </w:pPr>
            <w:r w:rsidRPr="00B03E8E">
              <w:t>AHCI / Auto</w:t>
            </w:r>
          </w:p>
        </w:tc>
        <w:tc>
          <w:tcPr>
            <w:tcW w:w="1870" w:type="dxa"/>
          </w:tcPr>
          <w:p w14:paraId="7B689642" w14:textId="77777777" w:rsidR="00570DA9" w:rsidRPr="00B03E8E" w:rsidRDefault="00570DA9" w:rsidP="00DE1F72">
            <w:pPr>
              <w:pStyle w:val="TableBody"/>
            </w:pPr>
            <w:r w:rsidRPr="00B03E8E">
              <w:t>Disabled</w:t>
            </w:r>
          </w:p>
        </w:tc>
        <w:tc>
          <w:tcPr>
            <w:tcW w:w="1870" w:type="dxa"/>
          </w:tcPr>
          <w:p w14:paraId="76594D7F" w14:textId="77777777" w:rsidR="00570DA9" w:rsidRPr="00B03E8E" w:rsidRDefault="00570DA9" w:rsidP="00DE1F72">
            <w:pPr>
              <w:pStyle w:val="TableBody"/>
            </w:pPr>
            <w:r w:rsidRPr="00B03E8E">
              <w:t xml:space="preserve">No </w:t>
            </w:r>
          </w:p>
        </w:tc>
        <w:tc>
          <w:tcPr>
            <w:tcW w:w="1870" w:type="dxa"/>
          </w:tcPr>
          <w:p w14:paraId="5AFEF426" w14:textId="77777777" w:rsidR="00570DA9" w:rsidRPr="00B03E8E" w:rsidRDefault="00570DA9" w:rsidP="00DE1F72">
            <w:pPr>
              <w:pStyle w:val="TableBody"/>
            </w:pPr>
            <w:r w:rsidRPr="00B03E8E">
              <w:t>No</w:t>
            </w:r>
          </w:p>
        </w:tc>
      </w:tr>
      <w:tr w:rsidR="00570DA9" w14:paraId="719CEE38" w14:textId="77777777" w:rsidTr="00DE1F72">
        <w:tc>
          <w:tcPr>
            <w:tcW w:w="1870" w:type="dxa"/>
          </w:tcPr>
          <w:p w14:paraId="6E8CE84B" w14:textId="77777777" w:rsidR="00570DA9" w:rsidRPr="00B03E8E" w:rsidRDefault="00570DA9" w:rsidP="00DE1F72">
            <w:pPr>
              <w:pStyle w:val="TableBody"/>
            </w:pPr>
            <w:r w:rsidRPr="00B03E8E">
              <w:t xml:space="preserve">RAID </w:t>
            </w:r>
          </w:p>
        </w:tc>
        <w:tc>
          <w:tcPr>
            <w:tcW w:w="1870" w:type="dxa"/>
          </w:tcPr>
          <w:p w14:paraId="2EB88082" w14:textId="77777777" w:rsidR="00570DA9" w:rsidRPr="00B03E8E" w:rsidRDefault="00570DA9" w:rsidP="00DE1F72">
            <w:pPr>
              <w:pStyle w:val="TableBody"/>
            </w:pPr>
            <w:r w:rsidRPr="00B03E8E">
              <w:t>RAID</w:t>
            </w:r>
          </w:p>
        </w:tc>
        <w:tc>
          <w:tcPr>
            <w:tcW w:w="1870" w:type="dxa"/>
          </w:tcPr>
          <w:p w14:paraId="7726BDFC" w14:textId="77777777" w:rsidR="00570DA9" w:rsidRPr="00B03E8E" w:rsidRDefault="00570DA9" w:rsidP="00DE1F72">
            <w:pPr>
              <w:pStyle w:val="TableBody"/>
            </w:pPr>
            <w:r w:rsidRPr="00B03E8E">
              <w:t>Enabled</w:t>
            </w:r>
          </w:p>
        </w:tc>
        <w:tc>
          <w:tcPr>
            <w:tcW w:w="1870" w:type="dxa"/>
          </w:tcPr>
          <w:p w14:paraId="245366AF" w14:textId="77777777" w:rsidR="00570DA9" w:rsidRPr="00B03E8E" w:rsidRDefault="00570DA9" w:rsidP="00DE1F72">
            <w:pPr>
              <w:pStyle w:val="TableBody"/>
            </w:pPr>
            <w:r w:rsidRPr="00B03E8E">
              <w:t>Yes</w:t>
            </w:r>
          </w:p>
        </w:tc>
        <w:tc>
          <w:tcPr>
            <w:tcW w:w="1870" w:type="dxa"/>
          </w:tcPr>
          <w:p w14:paraId="2E96FE0C" w14:textId="77777777" w:rsidR="00570DA9" w:rsidRPr="00B03E8E" w:rsidRDefault="00570DA9" w:rsidP="00DE1F72">
            <w:pPr>
              <w:pStyle w:val="TableBody"/>
            </w:pPr>
            <w:r w:rsidRPr="00B03E8E">
              <w:t>Yes</w:t>
            </w:r>
          </w:p>
        </w:tc>
      </w:tr>
    </w:tbl>
    <w:p w14:paraId="2C6BCEB5" w14:textId="77777777" w:rsidR="00570DA9" w:rsidRDefault="00570DA9" w:rsidP="00570DA9">
      <w:pPr>
        <w:pStyle w:val="TableTitle"/>
        <w:rPr>
          <w:rFonts w:eastAsia="Cambria"/>
        </w:rPr>
      </w:pPr>
      <w:r>
        <w:rPr>
          <w:rFonts w:eastAsia="Cambria"/>
        </w:rPr>
        <w:t xml:space="preserve">Maximum Device Support: </w:t>
      </w:r>
    </w:p>
    <w:p w14:paraId="3EE5D30A" w14:textId="175611EF" w:rsidR="00570DA9" w:rsidRDefault="00570DA9" w:rsidP="00570DA9">
      <w:pPr>
        <w:pStyle w:val="ListBullet"/>
        <w:tabs>
          <w:tab w:val="clear" w:pos="360"/>
          <w:tab w:val="clear" w:pos="504"/>
          <w:tab w:val="clear" w:pos="540"/>
          <w:tab w:val="clear" w:pos="720"/>
        </w:tabs>
        <w:ind w:left="720" w:hanging="540"/>
        <w:rPr>
          <w:rFonts w:eastAsia="Cambria"/>
        </w:rPr>
      </w:pPr>
      <w:r>
        <w:rPr>
          <w:rFonts w:eastAsia="Cambria"/>
        </w:rPr>
        <w:t>Max</w:t>
      </w:r>
      <w:ins w:id="295" w:author="Ackerman, Peter" w:date="2020-09-02T07:40:00Z">
        <w:r w:rsidR="0065245F">
          <w:rPr>
            <w:rFonts w:eastAsia="Cambria"/>
          </w:rPr>
          <w:t xml:space="preserve"> number of devices </w:t>
        </w:r>
      </w:ins>
      <w:del w:id="296" w:author="Ackerman, Peter" w:date="2020-09-02T07:40:00Z">
        <w:r w:rsidDel="0065245F">
          <w:rPr>
            <w:rFonts w:eastAsia="Cambria"/>
          </w:rPr>
          <w:delText xml:space="preserve"> </w:delText>
        </w:r>
      </w:del>
      <w:r>
        <w:rPr>
          <w:rFonts w:eastAsia="Cambria"/>
        </w:rPr>
        <w:t>support</w:t>
      </w:r>
      <w:ins w:id="297" w:author="Ackerman, Peter" w:date="2020-09-02T07:40:00Z">
        <w:r w:rsidR="0065245F">
          <w:rPr>
            <w:rFonts w:eastAsia="Cambria"/>
          </w:rPr>
          <w:t>ed</w:t>
        </w:r>
      </w:ins>
      <w:r>
        <w:rPr>
          <w:rFonts w:eastAsia="Cambria"/>
        </w:rPr>
        <w:t xml:space="preserve"> </w:t>
      </w:r>
      <w:del w:id="298" w:author="Ackerman, Peter" w:date="2020-09-02T07:40:00Z">
        <w:r w:rsidDel="0065245F">
          <w:rPr>
            <w:rFonts w:eastAsia="Cambria"/>
          </w:rPr>
          <w:delText>of</w:delText>
        </w:r>
      </w:del>
      <w:ins w:id="299" w:author="Ackerman, Peter" w:date="2020-09-02T07:40:00Z">
        <w:r w:rsidR="0065245F">
          <w:rPr>
            <w:rFonts w:eastAsia="Cambria"/>
          </w:rPr>
          <w:t>is</w:t>
        </w:r>
      </w:ins>
      <w:r>
        <w:rPr>
          <w:rFonts w:eastAsia="Cambria"/>
        </w:rPr>
        <w:t xml:space="preserve"> </w:t>
      </w:r>
      <w:commentRangeStart w:id="300"/>
      <w:r>
        <w:rPr>
          <w:rFonts w:eastAsia="Cambria"/>
        </w:rPr>
        <w:t>14</w:t>
      </w:r>
      <w:commentRangeEnd w:id="300"/>
      <w:ins w:id="301" w:author="Ackerman, Peter" w:date="2020-09-02T07:41:00Z">
        <w:r w:rsidR="0065245F">
          <w:rPr>
            <w:rFonts w:eastAsia="Cambria"/>
          </w:rPr>
          <w:t>;</w:t>
        </w:r>
      </w:ins>
      <w:r w:rsidR="001E02CC">
        <w:rPr>
          <w:rStyle w:val="CommentReference"/>
          <w:iCs w:val="0"/>
        </w:rPr>
        <w:commentReference w:id="300"/>
      </w:r>
      <w:r>
        <w:rPr>
          <w:rFonts w:eastAsia="Cambria"/>
        </w:rPr>
        <w:t xml:space="preserve"> including ATAPI, SATA and NVMe</w:t>
      </w:r>
    </w:p>
    <w:p w14:paraId="11DE05F2" w14:textId="77777777" w:rsidR="00570DA9" w:rsidRDefault="00570DA9" w:rsidP="00570DA9">
      <w:pPr>
        <w:pStyle w:val="ListBullet"/>
        <w:numPr>
          <w:ilvl w:val="0"/>
          <w:numId w:val="0"/>
        </w:numPr>
        <w:tabs>
          <w:tab w:val="clear" w:pos="360"/>
          <w:tab w:val="clear" w:pos="504"/>
          <w:tab w:val="clear" w:pos="720"/>
        </w:tabs>
        <w:ind w:left="180"/>
        <w:rPr>
          <w:rFonts w:eastAsia="Cambria"/>
        </w:rPr>
      </w:pPr>
    </w:p>
    <w:p w14:paraId="0D96CA31" w14:textId="77777777" w:rsidR="00570DA9" w:rsidRDefault="00570DA9" w:rsidP="00570DA9">
      <w:pPr>
        <w:pStyle w:val="TableTitle"/>
        <w:rPr>
          <w:rFonts w:eastAsia="Cambria"/>
          <w:vanish/>
        </w:rPr>
      </w:pPr>
      <w:r>
        <w:rPr>
          <w:rFonts w:eastAsia="Cambria"/>
          <w:vanish/>
        </w:rPr>
        <w:t>Supported RAID Levels:</w:t>
      </w:r>
    </w:p>
    <w:p w14:paraId="6CD772E5" w14:textId="77777777" w:rsidR="00570DA9" w:rsidRPr="00570DA9" w:rsidRDefault="00570DA9" w:rsidP="00B427DA">
      <w:pPr>
        <w:pStyle w:val="TableTitle"/>
        <w:keepNext w:val="0"/>
        <w:numPr>
          <w:ilvl w:val="0"/>
          <w:numId w:val="18"/>
        </w:numPr>
        <w:ind w:left="540"/>
        <w:rPr>
          <w:rFonts w:eastAsia="Cambria"/>
          <w:b w:val="0"/>
          <w:bCs w:val="0"/>
          <w:vanish/>
        </w:rPr>
      </w:pPr>
      <w:r w:rsidRPr="00570DA9">
        <w:rPr>
          <w:rFonts w:eastAsia="Cambria"/>
          <w:b w:val="0"/>
          <w:bCs w:val="0"/>
          <w:vanish/>
        </w:rPr>
        <w:t>Volume</w:t>
      </w:r>
    </w:p>
    <w:p w14:paraId="205FA4C5" w14:textId="77777777" w:rsidR="00570DA9" w:rsidRPr="00570DA9" w:rsidRDefault="00570DA9" w:rsidP="00B427DA">
      <w:pPr>
        <w:pStyle w:val="TableTitle"/>
        <w:keepNext w:val="0"/>
        <w:numPr>
          <w:ilvl w:val="0"/>
          <w:numId w:val="18"/>
        </w:numPr>
        <w:ind w:left="540"/>
        <w:rPr>
          <w:rFonts w:eastAsia="Cambria"/>
          <w:b w:val="0"/>
          <w:bCs w:val="0"/>
          <w:vanish/>
        </w:rPr>
      </w:pPr>
      <w:r w:rsidRPr="00570DA9">
        <w:rPr>
          <w:rFonts w:eastAsia="Cambria"/>
          <w:b w:val="0"/>
          <w:bCs w:val="0"/>
          <w:vanish/>
        </w:rPr>
        <w:t>RAID0</w:t>
      </w:r>
    </w:p>
    <w:p w14:paraId="1040CA7F" w14:textId="77777777" w:rsidR="00570DA9" w:rsidRPr="00570DA9" w:rsidRDefault="00570DA9" w:rsidP="00B427DA">
      <w:pPr>
        <w:pStyle w:val="TableTitle"/>
        <w:keepNext w:val="0"/>
        <w:numPr>
          <w:ilvl w:val="0"/>
          <w:numId w:val="18"/>
        </w:numPr>
        <w:ind w:left="540"/>
        <w:rPr>
          <w:rFonts w:eastAsia="Cambria"/>
          <w:b w:val="0"/>
          <w:bCs w:val="0"/>
          <w:vanish/>
        </w:rPr>
      </w:pPr>
      <w:r w:rsidRPr="00570DA9">
        <w:rPr>
          <w:rFonts w:eastAsia="Cambria"/>
          <w:b w:val="0"/>
          <w:bCs w:val="0"/>
          <w:vanish/>
        </w:rPr>
        <w:t>RAID01</w:t>
      </w:r>
    </w:p>
    <w:p w14:paraId="20A53511" w14:textId="77777777" w:rsidR="00570DA9" w:rsidRPr="00570DA9" w:rsidRDefault="00570DA9" w:rsidP="00B427DA">
      <w:pPr>
        <w:pStyle w:val="TableTitle"/>
        <w:keepNext w:val="0"/>
        <w:numPr>
          <w:ilvl w:val="0"/>
          <w:numId w:val="18"/>
        </w:numPr>
        <w:ind w:left="540"/>
        <w:rPr>
          <w:rFonts w:eastAsia="Cambria"/>
          <w:b w:val="0"/>
          <w:bCs w:val="0"/>
          <w:vanish/>
        </w:rPr>
      </w:pPr>
      <w:r w:rsidRPr="00570DA9">
        <w:rPr>
          <w:rFonts w:eastAsia="Cambria"/>
          <w:b w:val="0"/>
          <w:bCs w:val="0"/>
          <w:vanish/>
        </w:rPr>
        <w:t>RAID10</w:t>
      </w:r>
    </w:p>
    <w:p w14:paraId="5B902DEB" w14:textId="77777777" w:rsidR="00570DA9" w:rsidRPr="00DE395E" w:rsidRDefault="00570DA9" w:rsidP="00570DA9">
      <w:pPr>
        <w:pStyle w:val="TableTitle"/>
        <w:ind w:left="0" w:firstLine="0"/>
        <w:rPr>
          <w:rFonts w:eastAsia="Cambria"/>
          <w:vanish/>
        </w:rPr>
      </w:pPr>
    </w:p>
    <w:p w14:paraId="453E8748" w14:textId="77777777" w:rsidR="00570DA9" w:rsidRPr="00DE395E" w:rsidRDefault="00570DA9" w:rsidP="00570DA9">
      <w:pPr>
        <w:spacing w:before="7" w:after="0" w:line="50" w:lineRule="exact"/>
        <w:rPr>
          <w:vanish/>
          <w:sz w:val="5"/>
          <w:szCs w:val="5"/>
        </w:rPr>
      </w:pPr>
    </w:p>
    <w:tbl>
      <w:tblPr>
        <w:tblW w:w="921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1311"/>
        <w:gridCol w:w="1310"/>
        <w:gridCol w:w="1311"/>
        <w:gridCol w:w="1556"/>
        <w:gridCol w:w="3730"/>
      </w:tblGrid>
      <w:tr w:rsidR="00570DA9" w:rsidRPr="00DE395E" w14:paraId="6FD558B1" w14:textId="77777777" w:rsidTr="00DE1F72">
        <w:trPr>
          <w:tblHeader/>
          <w:hidden/>
        </w:trPr>
        <w:tc>
          <w:tcPr>
            <w:tcW w:w="1311" w:type="dxa"/>
            <w:vMerge w:val="restart"/>
            <w:shd w:val="clear" w:color="auto" w:fill="F2F2F2" w:themeFill="background1" w:themeFillShade="F2"/>
            <w:vAlign w:val="center"/>
          </w:tcPr>
          <w:p w14:paraId="0AD8B91D" w14:textId="77777777" w:rsidR="00570DA9" w:rsidRPr="00DE395E" w:rsidRDefault="00570DA9" w:rsidP="00DE1F72">
            <w:pPr>
              <w:pStyle w:val="TableColumnHead"/>
              <w:rPr>
                <w:rFonts w:eastAsia="Calibri"/>
                <w:vanish/>
              </w:rPr>
            </w:pPr>
            <w:r w:rsidRPr="00DE395E">
              <w:rPr>
                <w:rFonts w:eastAsia="Calibri"/>
                <w:vanish/>
              </w:rPr>
              <w:t>OS Loaded in Drive</w:t>
            </w:r>
          </w:p>
        </w:tc>
        <w:tc>
          <w:tcPr>
            <w:tcW w:w="2621" w:type="dxa"/>
            <w:gridSpan w:val="2"/>
            <w:tcBorders>
              <w:bottom w:val="single" w:sz="6" w:space="0" w:color="auto"/>
            </w:tcBorders>
            <w:shd w:val="clear" w:color="auto" w:fill="F2F2F2" w:themeFill="background1" w:themeFillShade="F2"/>
            <w:vAlign w:val="center"/>
          </w:tcPr>
          <w:p w14:paraId="37424CDA" w14:textId="77777777" w:rsidR="00570DA9" w:rsidRPr="00DE395E" w:rsidRDefault="00570DA9" w:rsidP="00DE1F72">
            <w:pPr>
              <w:pStyle w:val="TableColumnHead"/>
              <w:rPr>
                <w:rFonts w:eastAsia="Calibri"/>
                <w:vanish/>
              </w:rPr>
            </w:pPr>
            <w:r w:rsidRPr="00DE395E">
              <w:rPr>
                <w:rFonts w:eastAsia="Calibri"/>
                <w:vanish/>
              </w:rPr>
              <w:t>RAID Controller in BIOS</w:t>
            </w:r>
          </w:p>
        </w:tc>
        <w:tc>
          <w:tcPr>
            <w:tcW w:w="1556" w:type="dxa"/>
            <w:vMerge w:val="restart"/>
            <w:shd w:val="clear" w:color="auto" w:fill="F2F2F2" w:themeFill="background1" w:themeFillShade="F2"/>
            <w:vAlign w:val="center"/>
          </w:tcPr>
          <w:p w14:paraId="058B0D55" w14:textId="77777777" w:rsidR="00570DA9" w:rsidRPr="00DE395E" w:rsidRDefault="00570DA9" w:rsidP="00DE1F72">
            <w:pPr>
              <w:pStyle w:val="TableColumnHead"/>
              <w:rPr>
                <w:rFonts w:eastAsia="Calibri"/>
                <w:vanish/>
              </w:rPr>
            </w:pPr>
            <w:r w:rsidRPr="00DE395E">
              <w:rPr>
                <w:rFonts w:eastAsia="Calibri"/>
                <w:vanish/>
              </w:rPr>
              <w:t>NVME/ RAID Mode in PBS BIOS Option</w:t>
            </w:r>
          </w:p>
        </w:tc>
        <w:tc>
          <w:tcPr>
            <w:tcW w:w="3730" w:type="dxa"/>
            <w:vMerge w:val="restart"/>
            <w:shd w:val="clear" w:color="auto" w:fill="F2F2F2" w:themeFill="background1" w:themeFillShade="F2"/>
            <w:vAlign w:val="center"/>
          </w:tcPr>
          <w:p w14:paraId="428B29F4" w14:textId="77777777" w:rsidR="00570DA9" w:rsidRPr="00DE395E" w:rsidRDefault="00570DA9" w:rsidP="00DE1F72">
            <w:pPr>
              <w:pStyle w:val="TableColumnHead"/>
              <w:rPr>
                <w:rFonts w:eastAsia="Calibri"/>
                <w:vanish/>
              </w:rPr>
            </w:pPr>
            <w:r w:rsidRPr="00DE395E">
              <w:rPr>
                <w:rFonts w:eastAsia="Calibri"/>
                <w:vanish/>
              </w:rPr>
              <w:t>Status</w:t>
            </w:r>
          </w:p>
        </w:tc>
      </w:tr>
      <w:tr w:rsidR="00570DA9" w:rsidRPr="00DE395E" w14:paraId="74BBB210" w14:textId="77777777" w:rsidTr="00DE1F72">
        <w:trPr>
          <w:tblHeader/>
          <w:hidden/>
        </w:trPr>
        <w:tc>
          <w:tcPr>
            <w:tcW w:w="1311" w:type="dxa"/>
            <w:vMerge/>
            <w:shd w:val="clear" w:color="auto" w:fill="auto"/>
            <w:vAlign w:val="center"/>
          </w:tcPr>
          <w:p w14:paraId="66B88372" w14:textId="77777777" w:rsidR="00570DA9" w:rsidRPr="00DE395E" w:rsidRDefault="00570DA9" w:rsidP="00DE1F72">
            <w:pPr>
              <w:pStyle w:val="TableBody"/>
              <w:jc w:val="center"/>
              <w:rPr>
                <w:vanish/>
                <w:szCs w:val="22"/>
              </w:rPr>
            </w:pPr>
          </w:p>
        </w:tc>
        <w:tc>
          <w:tcPr>
            <w:tcW w:w="1310" w:type="dxa"/>
            <w:shd w:val="clear" w:color="auto" w:fill="D9D9D9" w:themeFill="background1" w:themeFillShade="D9"/>
            <w:vAlign w:val="center"/>
          </w:tcPr>
          <w:p w14:paraId="4F97A413" w14:textId="77777777" w:rsidR="00570DA9" w:rsidRPr="00DE395E" w:rsidRDefault="00570DA9" w:rsidP="00DE1F72">
            <w:pPr>
              <w:pStyle w:val="TableColumnHead"/>
              <w:rPr>
                <w:rFonts w:eastAsia="Calibri"/>
                <w:vanish/>
              </w:rPr>
            </w:pPr>
            <w:r w:rsidRPr="00DE395E">
              <w:rPr>
                <w:rFonts w:eastAsia="Calibri"/>
                <w:vanish/>
                <w:spacing w:val="1"/>
              </w:rPr>
              <w:t>D</w:t>
            </w:r>
            <w:r w:rsidRPr="00DE395E">
              <w:rPr>
                <w:rFonts w:eastAsia="Calibri"/>
                <w:vanish/>
              </w:rPr>
              <w:t>evice</w:t>
            </w:r>
            <w:r w:rsidRPr="00DE395E">
              <w:rPr>
                <w:rFonts w:eastAsia="Calibri"/>
                <w:vanish/>
                <w:spacing w:val="-4"/>
              </w:rPr>
              <w:t xml:space="preserve"> </w:t>
            </w:r>
            <w:r w:rsidRPr="00DE395E">
              <w:rPr>
                <w:rFonts w:eastAsia="Calibri"/>
                <w:vanish/>
              </w:rPr>
              <w:t>ID</w:t>
            </w:r>
          </w:p>
          <w:p w14:paraId="077E49D1" w14:textId="77777777" w:rsidR="00570DA9" w:rsidRPr="00DE395E" w:rsidRDefault="00570DA9" w:rsidP="00DE1F72">
            <w:pPr>
              <w:pStyle w:val="TableColumnHead"/>
              <w:rPr>
                <w:rFonts w:eastAsia="Calibri"/>
                <w:vanish/>
              </w:rPr>
            </w:pPr>
            <w:r w:rsidRPr="00DE395E">
              <w:rPr>
                <w:rFonts w:eastAsia="Calibri"/>
                <w:vanish/>
                <w:w w:val="99"/>
              </w:rPr>
              <w:t>0x4</w:t>
            </w:r>
            <w:r w:rsidRPr="00DE395E">
              <w:rPr>
                <w:rFonts w:eastAsia="Calibri"/>
                <w:vanish/>
                <w:spacing w:val="1"/>
                <w:w w:val="99"/>
              </w:rPr>
              <w:t>3</w:t>
            </w:r>
            <w:r w:rsidRPr="00DE395E">
              <w:rPr>
                <w:rFonts w:eastAsia="Calibri"/>
                <w:vanish/>
                <w:spacing w:val="-1"/>
                <w:w w:val="99"/>
              </w:rPr>
              <w:t>B</w:t>
            </w:r>
            <w:r w:rsidRPr="00DE395E">
              <w:rPr>
                <w:rFonts w:eastAsia="Calibri"/>
                <w:vanish/>
              </w:rPr>
              <w:t>D</w:t>
            </w:r>
          </w:p>
        </w:tc>
        <w:tc>
          <w:tcPr>
            <w:tcW w:w="1311" w:type="dxa"/>
            <w:shd w:val="clear" w:color="auto" w:fill="D9D9D9" w:themeFill="background1" w:themeFillShade="D9"/>
            <w:vAlign w:val="center"/>
          </w:tcPr>
          <w:p w14:paraId="12E29365" w14:textId="77777777" w:rsidR="00570DA9" w:rsidRPr="00DE395E" w:rsidRDefault="00570DA9" w:rsidP="00DE1F72">
            <w:pPr>
              <w:pStyle w:val="TableColumnHead"/>
              <w:rPr>
                <w:rFonts w:eastAsia="Calibri"/>
                <w:vanish/>
              </w:rPr>
            </w:pPr>
            <w:r w:rsidRPr="00DE395E">
              <w:rPr>
                <w:rFonts w:eastAsia="Calibri"/>
                <w:vanish/>
                <w:spacing w:val="1"/>
              </w:rPr>
              <w:t>D</w:t>
            </w:r>
            <w:r w:rsidRPr="00DE395E">
              <w:rPr>
                <w:rFonts w:eastAsia="Calibri"/>
                <w:vanish/>
              </w:rPr>
              <w:t>evice</w:t>
            </w:r>
            <w:r w:rsidRPr="00DE395E">
              <w:rPr>
                <w:rFonts w:eastAsia="Calibri"/>
                <w:vanish/>
                <w:spacing w:val="-4"/>
              </w:rPr>
              <w:t xml:space="preserve"> </w:t>
            </w:r>
            <w:r w:rsidRPr="00DE395E">
              <w:rPr>
                <w:rFonts w:eastAsia="Calibri"/>
                <w:vanish/>
              </w:rPr>
              <w:t>ID</w:t>
            </w:r>
          </w:p>
          <w:p w14:paraId="193D5393" w14:textId="77777777" w:rsidR="00570DA9" w:rsidRPr="00DE395E" w:rsidRDefault="00570DA9" w:rsidP="00DE1F72">
            <w:pPr>
              <w:pStyle w:val="TableColumnHead"/>
              <w:rPr>
                <w:rFonts w:eastAsia="Calibri"/>
                <w:vanish/>
              </w:rPr>
            </w:pPr>
            <w:r w:rsidRPr="00DE395E">
              <w:rPr>
                <w:rFonts w:eastAsia="Calibri"/>
                <w:vanish/>
                <w:spacing w:val="1"/>
                <w:w w:val="99"/>
              </w:rPr>
              <w:t>0x7917</w:t>
            </w:r>
          </w:p>
        </w:tc>
        <w:tc>
          <w:tcPr>
            <w:tcW w:w="1556" w:type="dxa"/>
            <w:vMerge/>
            <w:shd w:val="clear" w:color="auto" w:fill="auto"/>
            <w:vAlign w:val="center"/>
          </w:tcPr>
          <w:p w14:paraId="60BBE59F" w14:textId="77777777" w:rsidR="00570DA9" w:rsidRPr="00DE395E" w:rsidRDefault="00570DA9" w:rsidP="00DE1F72">
            <w:pPr>
              <w:pStyle w:val="TableBody"/>
              <w:jc w:val="center"/>
              <w:rPr>
                <w:vanish/>
                <w:szCs w:val="22"/>
              </w:rPr>
            </w:pPr>
          </w:p>
        </w:tc>
        <w:tc>
          <w:tcPr>
            <w:tcW w:w="3730" w:type="dxa"/>
            <w:vMerge/>
            <w:shd w:val="clear" w:color="auto" w:fill="auto"/>
            <w:vAlign w:val="center"/>
          </w:tcPr>
          <w:p w14:paraId="2364FFF2" w14:textId="77777777" w:rsidR="00570DA9" w:rsidRPr="00DE395E" w:rsidRDefault="00570DA9" w:rsidP="00DE1F72">
            <w:pPr>
              <w:pStyle w:val="TableBody"/>
              <w:jc w:val="center"/>
              <w:rPr>
                <w:vanish/>
                <w:szCs w:val="22"/>
              </w:rPr>
            </w:pPr>
          </w:p>
        </w:tc>
      </w:tr>
      <w:tr w:rsidR="00570DA9" w:rsidRPr="00DE395E" w14:paraId="60693B8E" w14:textId="77777777" w:rsidTr="00DE1F72">
        <w:trPr>
          <w:hidden/>
        </w:trPr>
        <w:tc>
          <w:tcPr>
            <w:tcW w:w="1311" w:type="dxa"/>
            <w:shd w:val="clear" w:color="auto" w:fill="auto"/>
            <w:vAlign w:val="center"/>
          </w:tcPr>
          <w:p w14:paraId="5FAB1722" w14:textId="77777777" w:rsidR="00570DA9" w:rsidRPr="00DE395E" w:rsidRDefault="00570DA9" w:rsidP="00DE1F72">
            <w:pPr>
              <w:pStyle w:val="TableBody"/>
              <w:rPr>
                <w:vanish/>
              </w:rPr>
            </w:pPr>
            <w:r w:rsidRPr="00DE395E">
              <w:rPr>
                <w:vanish/>
              </w:rPr>
              <w:t>SoC RAID</w:t>
            </w:r>
          </w:p>
        </w:tc>
        <w:tc>
          <w:tcPr>
            <w:tcW w:w="1310" w:type="dxa"/>
            <w:shd w:val="clear" w:color="auto" w:fill="auto"/>
            <w:vAlign w:val="center"/>
          </w:tcPr>
          <w:p w14:paraId="41A34EFD" w14:textId="77777777" w:rsidR="00570DA9" w:rsidRPr="00DE395E" w:rsidRDefault="00570DA9" w:rsidP="00DE1F72">
            <w:pPr>
              <w:pStyle w:val="TableBodyCenter"/>
              <w:rPr>
                <w:rFonts w:eastAsia="Calibri"/>
                <w:vanish/>
              </w:rPr>
            </w:pPr>
            <w:r w:rsidRPr="00DE395E">
              <w:rPr>
                <w:rFonts w:eastAsia="Calibri"/>
                <w:vanish/>
              </w:rPr>
              <w:t>SATA</w:t>
            </w:r>
          </w:p>
        </w:tc>
        <w:tc>
          <w:tcPr>
            <w:tcW w:w="1311" w:type="dxa"/>
            <w:shd w:val="clear" w:color="auto" w:fill="auto"/>
            <w:vAlign w:val="center"/>
          </w:tcPr>
          <w:p w14:paraId="311A1F5F" w14:textId="77777777" w:rsidR="00570DA9" w:rsidRPr="00DE395E" w:rsidRDefault="00570DA9" w:rsidP="00DE1F72">
            <w:pPr>
              <w:pStyle w:val="TableBodyCenter"/>
              <w:rPr>
                <w:rFonts w:eastAsia="Calibri"/>
                <w:vanish/>
              </w:rPr>
            </w:pPr>
            <w:r w:rsidRPr="00DE395E">
              <w:rPr>
                <w:rFonts w:eastAsia="Calibri"/>
                <w:vanish/>
              </w:rPr>
              <w:t>SATA</w:t>
            </w:r>
          </w:p>
        </w:tc>
        <w:tc>
          <w:tcPr>
            <w:tcW w:w="1556" w:type="dxa"/>
            <w:shd w:val="clear" w:color="auto" w:fill="auto"/>
            <w:vAlign w:val="center"/>
          </w:tcPr>
          <w:p w14:paraId="523242B9" w14:textId="77777777" w:rsidR="00570DA9" w:rsidRPr="00DE395E" w:rsidRDefault="00570DA9" w:rsidP="00DE1F72">
            <w:pPr>
              <w:pStyle w:val="TableBodyCenter"/>
              <w:rPr>
                <w:rFonts w:eastAsia="Calibri"/>
                <w:vanish/>
              </w:rPr>
            </w:pPr>
            <w:r w:rsidRPr="00DE395E">
              <w:rPr>
                <w:rFonts w:eastAsia="Calibri"/>
                <w:vanish/>
              </w:rPr>
              <w:t>Enabled</w:t>
            </w:r>
          </w:p>
        </w:tc>
        <w:tc>
          <w:tcPr>
            <w:tcW w:w="3730" w:type="dxa"/>
            <w:shd w:val="clear" w:color="auto" w:fill="auto"/>
            <w:vAlign w:val="center"/>
          </w:tcPr>
          <w:p w14:paraId="6D368A6C" w14:textId="77777777" w:rsidR="00570DA9" w:rsidRPr="00DE395E" w:rsidRDefault="00570DA9" w:rsidP="00DE1F72">
            <w:pPr>
              <w:pStyle w:val="TableBody"/>
              <w:rPr>
                <w:vanish/>
                <w:szCs w:val="22"/>
              </w:rPr>
            </w:pPr>
            <w:r w:rsidRPr="00DE395E">
              <w:rPr>
                <w:vanish/>
                <w:position w:val="1"/>
                <w:szCs w:val="22"/>
              </w:rPr>
              <w:t>C</w:t>
            </w:r>
            <w:r w:rsidRPr="00DE395E">
              <w:rPr>
                <w:vanish/>
                <w:spacing w:val="-1"/>
                <w:position w:val="1"/>
                <w:szCs w:val="22"/>
              </w:rPr>
              <w:t>A</w:t>
            </w:r>
            <w:r w:rsidRPr="00DE395E">
              <w:rPr>
                <w:vanish/>
                <w:position w:val="1"/>
                <w:szCs w:val="22"/>
              </w:rPr>
              <w:t>TALYST</w:t>
            </w:r>
            <w:r w:rsidRPr="00DE395E">
              <w:rPr>
                <w:vanish/>
                <w:spacing w:val="-2"/>
                <w:position w:val="1"/>
                <w:szCs w:val="22"/>
              </w:rPr>
              <w:t xml:space="preserve"> </w:t>
            </w:r>
            <w:r w:rsidRPr="00DE395E">
              <w:rPr>
                <w:vanish/>
                <w:position w:val="1"/>
                <w:szCs w:val="22"/>
              </w:rPr>
              <w:t>I</w:t>
            </w:r>
            <w:r w:rsidRPr="00DE395E">
              <w:rPr>
                <w:vanish/>
                <w:spacing w:val="-1"/>
                <w:position w:val="1"/>
                <w:szCs w:val="22"/>
              </w:rPr>
              <w:t>N</w:t>
            </w:r>
            <w:r w:rsidRPr="00DE395E">
              <w:rPr>
                <w:vanish/>
                <w:position w:val="1"/>
                <w:szCs w:val="22"/>
              </w:rPr>
              <w:t>ST</w:t>
            </w:r>
            <w:r w:rsidRPr="00DE395E">
              <w:rPr>
                <w:vanish/>
                <w:spacing w:val="-1"/>
                <w:position w:val="1"/>
                <w:szCs w:val="22"/>
              </w:rPr>
              <w:t>A</w:t>
            </w:r>
            <w:r w:rsidRPr="00DE395E">
              <w:rPr>
                <w:vanish/>
                <w:spacing w:val="1"/>
                <w:position w:val="1"/>
                <w:szCs w:val="22"/>
              </w:rPr>
              <w:t>L</w:t>
            </w:r>
            <w:r w:rsidRPr="00DE395E">
              <w:rPr>
                <w:vanish/>
                <w:position w:val="1"/>
                <w:szCs w:val="22"/>
              </w:rPr>
              <w:t>L</w:t>
            </w:r>
            <w:r w:rsidRPr="00DE395E">
              <w:rPr>
                <w:vanish/>
                <w:spacing w:val="-1"/>
                <w:position w:val="1"/>
                <w:szCs w:val="22"/>
              </w:rPr>
              <w:t xml:space="preserve"> </w:t>
            </w:r>
            <w:r w:rsidRPr="00DE395E">
              <w:rPr>
                <w:vanish/>
                <w:spacing w:val="1"/>
                <w:position w:val="1"/>
                <w:szCs w:val="22"/>
              </w:rPr>
              <w:t>M</w:t>
            </w:r>
            <w:r w:rsidRPr="00DE395E">
              <w:rPr>
                <w:vanish/>
                <w:position w:val="1"/>
                <w:szCs w:val="22"/>
              </w:rPr>
              <w:t>A</w:t>
            </w:r>
            <w:r w:rsidRPr="00DE395E">
              <w:rPr>
                <w:vanish/>
                <w:spacing w:val="-2"/>
                <w:position w:val="1"/>
                <w:szCs w:val="22"/>
              </w:rPr>
              <w:t>N</w:t>
            </w:r>
            <w:r w:rsidRPr="00DE395E">
              <w:rPr>
                <w:vanish/>
                <w:position w:val="1"/>
                <w:szCs w:val="22"/>
              </w:rPr>
              <w:t>A</w:t>
            </w:r>
            <w:r w:rsidRPr="00DE395E">
              <w:rPr>
                <w:vanish/>
                <w:spacing w:val="-3"/>
                <w:position w:val="1"/>
                <w:szCs w:val="22"/>
              </w:rPr>
              <w:t>G</w:t>
            </w:r>
            <w:r w:rsidRPr="00DE395E">
              <w:rPr>
                <w:vanish/>
                <w:position w:val="1"/>
                <w:szCs w:val="22"/>
              </w:rPr>
              <w:t>ER</w:t>
            </w:r>
            <w:r w:rsidRPr="00DE395E">
              <w:rPr>
                <w:vanish/>
                <w:spacing w:val="1"/>
                <w:position w:val="1"/>
                <w:szCs w:val="22"/>
              </w:rPr>
              <w:t xml:space="preserve"> </w:t>
            </w:r>
            <w:r w:rsidRPr="00DE395E">
              <w:rPr>
                <w:vanish/>
                <w:position w:val="1"/>
                <w:szCs w:val="22"/>
              </w:rPr>
              <w:t>p</w:t>
            </w:r>
            <w:r w:rsidRPr="00DE395E">
              <w:rPr>
                <w:vanish/>
                <w:spacing w:val="-3"/>
                <w:position w:val="1"/>
                <w:szCs w:val="22"/>
              </w:rPr>
              <w:t>r</w:t>
            </w:r>
            <w:r w:rsidRPr="00DE395E">
              <w:rPr>
                <w:vanish/>
                <w:spacing w:val="-1"/>
                <w:position w:val="1"/>
                <w:szCs w:val="22"/>
              </w:rPr>
              <w:t>o</w:t>
            </w:r>
            <w:r w:rsidRPr="00DE395E">
              <w:rPr>
                <w:vanish/>
                <w:spacing w:val="1"/>
                <w:position w:val="1"/>
                <w:szCs w:val="22"/>
              </w:rPr>
              <w:t>m</w:t>
            </w:r>
            <w:r w:rsidRPr="00DE395E">
              <w:rPr>
                <w:vanish/>
                <w:spacing w:val="-1"/>
                <w:position w:val="1"/>
                <w:szCs w:val="22"/>
              </w:rPr>
              <w:t>p</w:t>
            </w:r>
            <w:r w:rsidRPr="00DE395E">
              <w:rPr>
                <w:vanish/>
                <w:position w:val="1"/>
                <w:szCs w:val="22"/>
              </w:rPr>
              <w:t>ts</w:t>
            </w:r>
            <w:r w:rsidRPr="00DE395E">
              <w:rPr>
                <w:vanish/>
                <w:spacing w:val="1"/>
                <w:position w:val="1"/>
                <w:szCs w:val="22"/>
              </w:rPr>
              <w:t xml:space="preserve"> </w:t>
            </w:r>
            <w:r w:rsidRPr="00DE395E">
              <w:rPr>
                <w:vanish/>
                <w:spacing w:val="-1"/>
                <w:position w:val="1"/>
                <w:szCs w:val="22"/>
              </w:rPr>
              <w:t>u</w:t>
            </w:r>
            <w:r w:rsidRPr="00DE395E">
              <w:rPr>
                <w:vanish/>
                <w:position w:val="1"/>
                <w:szCs w:val="22"/>
              </w:rPr>
              <w:t>ser</w:t>
            </w:r>
            <w:r w:rsidRPr="00DE395E">
              <w:rPr>
                <w:vanish/>
                <w:spacing w:val="-2"/>
                <w:position w:val="1"/>
                <w:szCs w:val="22"/>
              </w:rPr>
              <w:t xml:space="preserve"> t</w:t>
            </w:r>
            <w:r w:rsidRPr="00DE395E">
              <w:rPr>
                <w:vanish/>
                <w:position w:val="1"/>
                <w:szCs w:val="22"/>
              </w:rPr>
              <w:t xml:space="preserve">o </w:t>
            </w:r>
            <w:r w:rsidRPr="00DE395E">
              <w:rPr>
                <w:vanish/>
                <w:szCs w:val="22"/>
              </w:rPr>
              <w:t>i</w:t>
            </w:r>
            <w:r w:rsidRPr="00DE395E">
              <w:rPr>
                <w:vanish/>
                <w:spacing w:val="-1"/>
                <w:szCs w:val="22"/>
              </w:rPr>
              <w:t>n</w:t>
            </w:r>
            <w:r w:rsidRPr="00DE395E">
              <w:rPr>
                <w:vanish/>
                <w:szCs w:val="22"/>
              </w:rPr>
              <w:t>stall RA</w:t>
            </w:r>
            <w:r w:rsidRPr="00DE395E">
              <w:rPr>
                <w:vanish/>
                <w:spacing w:val="-1"/>
                <w:szCs w:val="22"/>
              </w:rPr>
              <w:t>I</w:t>
            </w:r>
            <w:r w:rsidRPr="00DE395E">
              <w:rPr>
                <w:vanish/>
                <w:szCs w:val="22"/>
              </w:rPr>
              <w:t>D</w:t>
            </w:r>
            <w:r w:rsidRPr="00DE395E">
              <w:rPr>
                <w:vanish/>
                <w:spacing w:val="1"/>
                <w:szCs w:val="22"/>
              </w:rPr>
              <w:t xml:space="preserve"> </w:t>
            </w:r>
            <w:r w:rsidRPr="00DE395E">
              <w:rPr>
                <w:vanish/>
                <w:szCs w:val="22"/>
              </w:rPr>
              <w:t>dr</w:t>
            </w:r>
            <w:r w:rsidRPr="00DE395E">
              <w:rPr>
                <w:vanish/>
                <w:spacing w:val="-3"/>
                <w:szCs w:val="22"/>
              </w:rPr>
              <w:t>i</w:t>
            </w:r>
            <w:r w:rsidRPr="00DE395E">
              <w:rPr>
                <w:vanish/>
                <w:spacing w:val="1"/>
                <w:szCs w:val="22"/>
              </w:rPr>
              <w:t>v</w:t>
            </w:r>
            <w:r w:rsidRPr="00DE395E">
              <w:rPr>
                <w:vanish/>
                <w:szCs w:val="22"/>
              </w:rPr>
              <w:t>er</w:t>
            </w:r>
            <w:r w:rsidRPr="00DE395E">
              <w:rPr>
                <w:vanish/>
                <w:spacing w:val="-2"/>
                <w:szCs w:val="22"/>
              </w:rPr>
              <w:t xml:space="preserve"> </w:t>
            </w:r>
            <w:r w:rsidRPr="00DE395E">
              <w:rPr>
                <w:vanish/>
                <w:spacing w:val="1"/>
                <w:szCs w:val="22"/>
              </w:rPr>
              <w:t>w</w:t>
            </w:r>
            <w:r w:rsidRPr="00DE395E">
              <w:rPr>
                <w:vanish/>
                <w:szCs w:val="22"/>
              </w:rPr>
              <w:t>ith</w:t>
            </w:r>
            <w:r w:rsidRPr="00DE395E">
              <w:rPr>
                <w:vanish/>
                <w:spacing w:val="-2"/>
                <w:szCs w:val="22"/>
              </w:rPr>
              <w:t xml:space="preserve"> </w:t>
            </w:r>
            <w:r w:rsidRPr="00DE395E">
              <w:rPr>
                <w:vanish/>
                <w:szCs w:val="22"/>
              </w:rPr>
              <w:t>W</w:t>
            </w:r>
            <w:r w:rsidRPr="00DE395E">
              <w:rPr>
                <w:vanish/>
                <w:spacing w:val="-2"/>
                <w:szCs w:val="22"/>
              </w:rPr>
              <w:t>a</w:t>
            </w:r>
            <w:r w:rsidRPr="00DE395E">
              <w:rPr>
                <w:vanish/>
                <w:szCs w:val="22"/>
              </w:rPr>
              <w:t>r</w:t>
            </w:r>
            <w:r w:rsidRPr="00DE395E">
              <w:rPr>
                <w:vanish/>
                <w:spacing w:val="-1"/>
                <w:szCs w:val="22"/>
              </w:rPr>
              <w:t>n</w:t>
            </w:r>
            <w:r w:rsidRPr="00DE395E">
              <w:rPr>
                <w:vanish/>
                <w:szCs w:val="22"/>
              </w:rPr>
              <w:t>i</w:t>
            </w:r>
            <w:r w:rsidRPr="00DE395E">
              <w:rPr>
                <w:vanish/>
                <w:spacing w:val="-1"/>
                <w:szCs w:val="22"/>
              </w:rPr>
              <w:t>n</w:t>
            </w:r>
            <w:r w:rsidRPr="00DE395E">
              <w:rPr>
                <w:vanish/>
                <w:szCs w:val="22"/>
              </w:rPr>
              <w:t>g</w:t>
            </w:r>
            <w:r w:rsidRPr="00DE395E">
              <w:rPr>
                <w:vanish/>
                <w:spacing w:val="-1"/>
                <w:szCs w:val="22"/>
              </w:rPr>
              <w:t xml:space="preserve"> </w:t>
            </w:r>
            <w:r w:rsidRPr="00DE395E">
              <w:rPr>
                <w:vanish/>
                <w:spacing w:val="1"/>
                <w:szCs w:val="22"/>
              </w:rPr>
              <w:t>M</w:t>
            </w:r>
            <w:r w:rsidRPr="00DE395E">
              <w:rPr>
                <w:vanish/>
                <w:szCs w:val="22"/>
              </w:rPr>
              <w:t>essage</w:t>
            </w:r>
          </w:p>
        </w:tc>
      </w:tr>
      <w:tr w:rsidR="00570DA9" w:rsidRPr="00DE395E" w14:paraId="0A787BE2" w14:textId="77777777" w:rsidTr="00DE1F72">
        <w:trPr>
          <w:hidden/>
        </w:trPr>
        <w:tc>
          <w:tcPr>
            <w:tcW w:w="1311" w:type="dxa"/>
            <w:shd w:val="clear" w:color="auto" w:fill="auto"/>
            <w:vAlign w:val="center"/>
          </w:tcPr>
          <w:p w14:paraId="401EAD33" w14:textId="77777777" w:rsidR="00570DA9" w:rsidRPr="00DE395E" w:rsidRDefault="00570DA9" w:rsidP="00DE1F72">
            <w:pPr>
              <w:pStyle w:val="TableBody"/>
              <w:rPr>
                <w:vanish/>
              </w:rPr>
            </w:pPr>
            <w:r w:rsidRPr="00DE395E">
              <w:rPr>
                <w:vanish/>
              </w:rPr>
              <w:t>SoC RAID</w:t>
            </w:r>
          </w:p>
        </w:tc>
        <w:tc>
          <w:tcPr>
            <w:tcW w:w="1310" w:type="dxa"/>
            <w:shd w:val="clear" w:color="auto" w:fill="auto"/>
            <w:vAlign w:val="center"/>
          </w:tcPr>
          <w:p w14:paraId="73E7459B" w14:textId="77777777" w:rsidR="00570DA9" w:rsidRPr="00DE395E" w:rsidRDefault="00570DA9" w:rsidP="00DE1F72">
            <w:pPr>
              <w:pStyle w:val="TableBodyCenter"/>
              <w:rPr>
                <w:rFonts w:eastAsia="Calibri"/>
                <w:vanish/>
              </w:rPr>
            </w:pPr>
            <w:r w:rsidRPr="00DE395E">
              <w:rPr>
                <w:rFonts w:eastAsia="Calibri"/>
                <w:vanish/>
              </w:rPr>
              <w:t>RAID</w:t>
            </w:r>
          </w:p>
        </w:tc>
        <w:tc>
          <w:tcPr>
            <w:tcW w:w="1311" w:type="dxa"/>
            <w:shd w:val="clear" w:color="auto" w:fill="auto"/>
            <w:vAlign w:val="center"/>
          </w:tcPr>
          <w:p w14:paraId="0A664179" w14:textId="77777777" w:rsidR="00570DA9" w:rsidRPr="00DE395E" w:rsidRDefault="00570DA9" w:rsidP="00DE1F72">
            <w:pPr>
              <w:pStyle w:val="TableBodyCenter"/>
              <w:rPr>
                <w:rFonts w:eastAsia="Calibri"/>
                <w:vanish/>
              </w:rPr>
            </w:pPr>
            <w:r w:rsidRPr="00DE395E">
              <w:rPr>
                <w:rFonts w:eastAsia="Calibri"/>
                <w:vanish/>
              </w:rPr>
              <w:t>RAID</w:t>
            </w:r>
          </w:p>
        </w:tc>
        <w:tc>
          <w:tcPr>
            <w:tcW w:w="1556" w:type="dxa"/>
            <w:shd w:val="clear" w:color="auto" w:fill="auto"/>
            <w:vAlign w:val="center"/>
          </w:tcPr>
          <w:p w14:paraId="0FEA83AB" w14:textId="77777777" w:rsidR="00570DA9" w:rsidRPr="00DE395E" w:rsidRDefault="00570DA9" w:rsidP="00DE1F72">
            <w:pPr>
              <w:pStyle w:val="TableBodyCenter"/>
              <w:rPr>
                <w:rFonts w:eastAsia="Calibri"/>
                <w:vanish/>
              </w:rPr>
            </w:pPr>
            <w:r w:rsidRPr="00DE395E">
              <w:rPr>
                <w:rFonts w:eastAsia="Calibri"/>
                <w:vanish/>
              </w:rPr>
              <w:t>Enabled</w:t>
            </w:r>
          </w:p>
        </w:tc>
        <w:tc>
          <w:tcPr>
            <w:tcW w:w="3730" w:type="dxa"/>
            <w:shd w:val="clear" w:color="auto" w:fill="auto"/>
            <w:vAlign w:val="center"/>
          </w:tcPr>
          <w:p w14:paraId="32CA0041" w14:textId="77777777" w:rsidR="00570DA9" w:rsidRPr="00DE395E" w:rsidRDefault="00570DA9" w:rsidP="00DE1F72">
            <w:pPr>
              <w:pStyle w:val="TableBody"/>
              <w:rPr>
                <w:vanish/>
                <w:szCs w:val="22"/>
              </w:rPr>
            </w:pPr>
            <w:r w:rsidRPr="00DE395E">
              <w:rPr>
                <w:vanish/>
                <w:position w:val="1"/>
                <w:szCs w:val="22"/>
              </w:rPr>
              <w:t>C</w:t>
            </w:r>
            <w:r w:rsidRPr="00DE395E">
              <w:rPr>
                <w:vanish/>
                <w:spacing w:val="-1"/>
                <w:position w:val="1"/>
                <w:szCs w:val="22"/>
              </w:rPr>
              <w:t>A</w:t>
            </w:r>
            <w:r w:rsidRPr="00DE395E">
              <w:rPr>
                <w:vanish/>
                <w:position w:val="1"/>
                <w:szCs w:val="22"/>
              </w:rPr>
              <w:t>TALYST</w:t>
            </w:r>
            <w:r w:rsidRPr="00DE395E">
              <w:rPr>
                <w:vanish/>
                <w:spacing w:val="-2"/>
                <w:position w:val="1"/>
                <w:szCs w:val="22"/>
              </w:rPr>
              <w:t xml:space="preserve"> </w:t>
            </w:r>
            <w:r w:rsidRPr="00DE395E">
              <w:rPr>
                <w:vanish/>
                <w:position w:val="1"/>
                <w:szCs w:val="22"/>
              </w:rPr>
              <w:t>I</w:t>
            </w:r>
            <w:r w:rsidRPr="00DE395E">
              <w:rPr>
                <w:vanish/>
                <w:spacing w:val="-1"/>
                <w:position w:val="1"/>
                <w:szCs w:val="22"/>
              </w:rPr>
              <w:t>N</w:t>
            </w:r>
            <w:r w:rsidRPr="00DE395E">
              <w:rPr>
                <w:vanish/>
                <w:position w:val="1"/>
                <w:szCs w:val="22"/>
              </w:rPr>
              <w:t>ST</w:t>
            </w:r>
            <w:r w:rsidRPr="00DE395E">
              <w:rPr>
                <w:vanish/>
                <w:spacing w:val="-1"/>
                <w:position w:val="1"/>
                <w:szCs w:val="22"/>
              </w:rPr>
              <w:t>A</w:t>
            </w:r>
            <w:r w:rsidRPr="00DE395E">
              <w:rPr>
                <w:vanish/>
                <w:spacing w:val="1"/>
                <w:position w:val="1"/>
                <w:szCs w:val="22"/>
              </w:rPr>
              <w:t>L</w:t>
            </w:r>
            <w:r w:rsidRPr="00DE395E">
              <w:rPr>
                <w:vanish/>
                <w:position w:val="1"/>
                <w:szCs w:val="22"/>
              </w:rPr>
              <w:t>L</w:t>
            </w:r>
            <w:r w:rsidRPr="00DE395E">
              <w:rPr>
                <w:vanish/>
                <w:spacing w:val="-1"/>
                <w:position w:val="1"/>
                <w:szCs w:val="22"/>
              </w:rPr>
              <w:t xml:space="preserve"> </w:t>
            </w:r>
            <w:r w:rsidRPr="00DE395E">
              <w:rPr>
                <w:vanish/>
                <w:spacing w:val="1"/>
                <w:position w:val="1"/>
                <w:szCs w:val="22"/>
              </w:rPr>
              <w:t>M</w:t>
            </w:r>
            <w:r w:rsidRPr="00DE395E">
              <w:rPr>
                <w:vanish/>
                <w:position w:val="1"/>
                <w:szCs w:val="22"/>
              </w:rPr>
              <w:t>A</w:t>
            </w:r>
            <w:r w:rsidRPr="00DE395E">
              <w:rPr>
                <w:vanish/>
                <w:spacing w:val="-2"/>
                <w:position w:val="1"/>
                <w:szCs w:val="22"/>
              </w:rPr>
              <w:t>N</w:t>
            </w:r>
            <w:r w:rsidRPr="00DE395E">
              <w:rPr>
                <w:vanish/>
                <w:position w:val="1"/>
                <w:szCs w:val="22"/>
              </w:rPr>
              <w:t>A</w:t>
            </w:r>
            <w:r w:rsidRPr="00DE395E">
              <w:rPr>
                <w:vanish/>
                <w:spacing w:val="-3"/>
                <w:position w:val="1"/>
                <w:szCs w:val="22"/>
              </w:rPr>
              <w:t>G</w:t>
            </w:r>
            <w:r w:rsidRPr="00DE395E">
              <w:rPr>
                <w:vanish/>
                <w:position w:val="1"/>
                <w:szCs w:val="22"/>
              </w:rPr>
              <w:t>ER</w:t>
            </w:r>
            <w:r w:rsidRPr="00DE395E">
              <w:rPr>
                <w:vanish/>
                <w:spacing w:val="1"/>
                <w:position w:val="1"/>
                <w:szCs w:val="22"/>
              </w:rPr>
              <w:t xml:space="preserve"> </w:t>
            </w:r>
            <w:r w:rsidRPr="00DE395E">
              <w:rPr>
                <w:vanish/>
                <w:position w:val="1"/>
                <w:szCs w:val="22"/>
              </w:rPr>
              <w:t>p</w:t>
            </w:r>
            <w:r w:rsidRPr="00DE395E">
              <w:rPr>
                <w:vanish/>
                <w:spacing w:val="-3"/>
                <w:position w:val="1"/>
                <w:szCs w:val="22"/>
              </w:rPr>
              <w:t>r</w:t>
            </w:r>
            <w:r w:rsidRPr="00DE395E">
              <w:rPr>
                <w:vanish/>
                <w:spacing w:val="-1"/>
                <w:position w:val="1"/>
                <w:szCs w:val="22"/>
              </w:rPr>
              <w:t>o</w:t>
            </w:r>
            <w:r w:rsidRPr="00DE395E">
              <w:rPr>
                <w:vanish/>
                <w:spacing w:val="1"/>
                <w:position w:val="1"/>
                <w:szCs w:val="22"/>
              </w:rPr>
              <w:t>m</w:t>
            </w:r>
            <w:r w:rsidRPr="00DE395E">
              <w:rPr>
                <w:vanish/>
                <w:spacing w:val="-1"/>
                <w:position w:val="1"/>
                <w:szCs w:val="22"/>
              </w:rPr>
              <w:t>p</w:t>
            </w:r>
            <w:r w:rsidRPr="00DE395E">
              <w:rPr>
                <w:vanish/>
                <w:position w:val="1"/>
                <w:szCs w:val="22"/>
              </w:rPr>
              <w:t>ts</w:t>
            </w:r>
            <w:r w:rsidRPr="00DE395E">
              <w:rPr>
                <w:vanish/>
                <w:spacing w:val="1"/>
                <w:position w:val="1"/>
                <w:szCs w:val="22"/>
              </w:rPr>
              <w:t xml:space="preserve"> </w:t>
            </w:r>
            <w:r w:rsidRPr="00DE395E">
              <w:rPr>
                <w:vanish/>
                <w:spacing w:val="-1"/>
                <w:position w:val="1"/>
                <w:szCs w:val="22"/>
              </w:rPr>
              <w:t>u</w:t>
            </w:r>
            <w:r w:rsidRPr="00DE395E">
              <w:rPr>
                <w:vanish/>
                <w:position w:val="1"/>
                <w:szCs w:val="22"/>
              </w:rPr>
              <w:t>ser</w:t>
            </w:r>
            <w:r w:rsidRPr="00DE395E">
              <w:rPr>
                <w:vanish/>
                <w:spacing w:val="-2"/>
                <w:position w:val="1"/>
                <w:szCs w:val="22"/>
              </w:rPr>
              <w:t xml:space="preserve"> t</w:t>
            </w:r>
            <w:r w:rsidRPr="00DE395E">
              <w:rPr>
                <w:vanish/>
                <w:position w:val="1"/>
                <w:szCs w:val="22"/>
              </w:rPr>
              <w:t xml:space="preserve">o </w:t>
            </w:r>
            <w:r w:rsidRPr="00DE395E">
              <w:rPr>
                <w:vanish/>
                <w:szCs w:val="22"/>
              </w:rPr>
              <w:t>i</w:t>
            </w:r>
            <w:r w:rsidRPr="00DE395E">
              <w:rPr>
                <w:vanish/>
                <w:spacing w:val="-1"/>
                <w:szCs w:val="22"/>
              </w:rPr>
              <w:t>n</w:t>
            </w:r>
            <w:r w:rsidRPr="00DE395E">
              <w:rPr>
                <w:vanish/>
                <w:szCs w:val="22"/>
              </w:rPr>
              <w:t>stall RA</w:t>
            </w:r>
            <w:r w:rsidRPr="00DE395E">
              <w:rPr>
                <w:vanish/>
                <w:spacing w:val="-1"/>
                <w:szCs w:val="22"/>
              </w:rPr>
              <w:t>I</w:t>
            </w:r>
            <w:r w:rsidRPr="00DE395E">
              <w:rPr>
                <w:vanish/>
                <w:szCs w:val="22"/>
              </w:rPr>
              <w:t>D</w:t>
            </w:r>
            <w:r w:rsidRPr="00DE395E">
              <w:rPr>
                <w:vanish/>
                <w:spacing w:val="1"/>
                <w:szCs w:val="22"/>
              </w:rPr>
              <w:t xml:space="preserve"> </w:t>
            </w:r>
            <w:r w:rsidRPr="00DE395E">
              <w:rPr>
                <w:vanish/>
                <w:szCs w:val="22"/>
              </w:rPr>
              <w:t>dr</w:t>
            </w:r>
            <w:r w:rsidRPr="00DE395E">
              <w:rPr>
                <w:vanish/>
                <w:spacing w:val="-3"/>
                <w:szCs w:val="22"/>
              </w:rPr>
              <w:t>i</w:t>
            </w:r>
            <w:r w:rsidRPr="00DE395E">
              <w:rPr>
                <w:vanish/>
                <w:spacing w:val="1"/>
                <w:szCs w:val="22"/>
              </w:rPr>
              <w:t>v</w:t>
            </w:r>
            <w:r w:rsidRPr="00DE395E">
              <w:rPr>
                <w:vanish/>
                <w:szCs w:val="22"/>
              </w:rPr>
              <w:t>er</w:t>
            </w:r>
            <w:r w:rsidRPr="00DE395E">
              <w:rPr>
                <w:vanish/>
                <w:spacing w:val="-2"/>
                <w:szCs w:val="22"/>
              </w:rPr>
              <w:t xml:space="preserve"> </w:t>
            </w:r>
            <w:r w:rsidRPr="00DE395E">
              <w:rPr>
                <w:vanish/>
                <w:spacing w:val="1"/>
                <w:szCs w:val="22"/>
              </w:rPr>
              <w:t>w</w:t>
            </w:r>
            <w:r w:rsidRPr="00DE395E">
              <w:rPr>
                <w:vanish/>
                <w:szCs w:val="22"/>
              </w:rPr>
              <w:t>ith</w:t>
            </w:r>
            <w:r w:rsidRPr="00DE395E">
              <w:rPr>
                <w:vanish/>
                <w:spacing w:val="-2"/>
                <w:szCs w:val="22"/>
              </w:rPr>
              <w:t xml:space="preserve"> </w:t>
            </w:r>
            <w:r w:rsidRPr="00DE395E">
              <w:rPr>
                <w:vanish/>
                <w:szCs w:val="22"/>
              </w:rPr>
              <w:t>W</w:t>
            </w:r>
            <w:r w:rsidRPr="00DE395E">
              <w:rPr>
                <w:vanish/>
                <w:spacing w:val="-2"/>
                <w:szCs w:val="22"/>
              </w:rPr>
              <w:t>a</w:t>
            </w:r>
            <w:r w:rsidRPr="00DE395E">
              <w:rPr>
                <w:vanish/>
                <w:szCs w:val="22"/>
              </w:rPr>
              <w:t>r</w:t>
            </w:r>
            <w:r w:rsidRPr="00DE395E">
              <w:rPr>
                <w:vanish/>
                <w:spacing w:val="-1"/>
                <w:szCs w:val="22"/>
              </w:rPr>
              <w:t>n</w:t>
            </w:r>
            <w:r w:rsidRPr="00DE395E">
              <w:rPr>
                <w:vanish/>
                <w:szCs w:val="22"/>
              </w:rPr>
              <w:t>i</w:t>
            </w:r>
            <w:r w:rsidRPr="00DE395E">
              <w:rPr>
                <w:vanish/>
                <w:spacing w:val="-1"/>
                <w:szCs w:val="22"/>
              </w:rPr>
              <w:t>n</w:t>
            </w:r>
            <w:r w:rsidRPr="00DE395E">
              <w:rPr>
                <w:vanish/>
                <w:szCs w:val="22"/>
              </w:rPr>
              <w:t>g</w:t>
            </w:r>
            <w:r w:rsidRPr="00DE395E">
              <w:rPr>
                <w:vanish/>
                <w:spacing w:val="-1"/>
                <w:szCs w:val="22"/>
              </w:rPr>
              <w:t xml:space="preserve"> </w:t>
            </w:r>
            <w:r w:rsidRPr="00DE395E">
              <w:rPr>
                <w:vanish/>
                <w:spacing w:val="1"/>
                <w:szCs w:val="22"/>
              </w:rPr>
              <w:t>M</w:t>
            </w:r>
            <w:r w:rsidRPr="00DE395E">
              <w:rPr>
                <w:vanish/>
                <w:szCs w:val="22"/>
              </w:rPr>
              <w:t>essage</w:t>
            </w:r>
            <w:r>
              <w:rPr>
                <w:vanish/>
                <w:szCs w:val="22"/>
              </w:rPr>
              <w:t>.</w:t>
            </w:r>
          </w:p>
        </w:tc>
      </w:tr>
      <w:tr w:rsidR="00570DA9" w:rsidRPr="00DE395E" w14:paraId="5E17D9BB" w14:textId="77777777" w:rsidTr="00DE1F72">
        <w:trPr>
          <w:hidden/>
        </w:trPr>
        <w:tc>
          <w:tcPr>
            <w:tcW w:w="1311" w:type="dxa"/>
            <w:shd w:val="clear" w:color="auto" w:fill="auto"/>
            <w:vAlign w:val="center"/>
          </w:tcPr>
          <w:p w14:paraId="4B353E67" w14:textId="77777777" w:rsidR="00570DA9" w:rsidRPr="00DE395E" w:rsidRDefault="00570DA9" w:rsidP="00DE1F72">
            <w:pPr>
              <w:pStyle w:val="TableBody"/>
              <w:rPr>
                <w:vanish/>
              </w:rPr>
            </w:pPr>
            <w:r w:rsidRPr="00DE395E">
              <w:rPr>
                <w:vanish/>
              </w:rPr>
              <w:t>NVMe</w:t>
            </w:r>
          </w:p>
        </w:tc>
        <w:tc>
          <w:tcPr>
            <w:tcW w:w="1310" w:type="dxa"/>
            <w:shd w:val="clear" w:color="auto" w:fill="auto"/>
            <w:vAlign w:val="center"/>
          </w:tcPr>
          <w:p w14:paraId="54A7E330" w14:textId="77777777" w:rsidR="00570DA9" w:rsidRPr="00DE395E" w:rsidRDefault="00570DA9" w:rsidP="00DE1F72">
            <w:pPr>
              <w:pStyle w:val="TableBodyCenter"/>
              <w:rPr>
                <w:rFonts w:eastAsia="Calibri"/>
                <w:vanish/>
              </w:rPr>
            </w:pPr>
            <w:r w:rsidRPr="00DE395E">
              <w:rPr>
                <w:rFonts w:eastAsia="Calibri"/>
                <w:vanish/>
              </w:rPr>
              <w:t>RAID</w:t>
            </w:r>
          </w:p>
        </w:tc>
        <w:tc>
          <w:tcPr>
            <w:tcW w:w="1311" w:type="dxa"/>
            <w:shd w:val="clear" w:color="auto" w:fill="auto"/>
            <w:vAlign w:val="center"/>
          </w:tcPr>
          <w:p w14:paraId="47C3863F" w14:textId="77777777" w:rsidR="00570DA9" w:rsidRPr="00DE395E" w:rsidRDefault="00570DA9" w:rsidP="00DE1F72">
            <w:pPr>
              <w:pStyle w:val="TableBodyCenter"/>
              <w:rPr>
                <w:rFonts w:eastAsia="Calibri"/>
                <w:vanish/>
              </w:rPr>
            </w:pPr>
            <w:r w:rsidRPr="00DE395E">
              <w:rPr>
                <w:rFonts w:eastAsia="Calibri"/>
                <w:vanish/>
              </w:rPr>
              <w:t>RAID</w:t>
            </w:r>
          </w:p>
        </w:tc>
        <w:tc>
          <w:tcPr>
            <w:tcW w:w="1556" w:type="dxa"/>
            <w:shd w:val="clear" w:color="auto" w:fill="auto"/>
            <w:vAlign w:val="center"/>
          </w:tcPr>
          <w:p w14:paraId="3302089D" w14:textId="77777777" w:rsidR="00570DA9" w:rsidRPr="00DE395E" w:rsidRDefault="00570DA9" w:rsidP="00DE1F72">
            <w:pPr>
              <w:pStyle w:val="TableBodyCenter"/>
              <w:rPr>
                <w:rFonts w:eastAsia="Calibri"/>
                <w:vanish/>
              </w:rPr>
            </w:pPr>
            <w:r w:rsidRPr="00DE395E">
              <w:rPr>
                <w:rFonts w:eastAsia="Calibri"/>
                <w:vanish/>
              </w:rPr>
              <w:t>Disabled</w:t>
            </w:r>
          </w:p>
        </w:tc>
        <w:tc>
          <w:tcPr>
            <w:tcW w:w="3730" w:type="dxa"/>
            <w:shd w:val="clear" w:color="auto" w:fill="auto"/>
            <w:vAlign w:val="center"/>
          </w:tcPr>
          <w:p w14:paraId="70112DD3" w14:textId="77777777" w:rsidR="00570DA9" w:rsidRPr="00DE395E" w:rsidRDefault="00570DA9" w:rsidP="00DE1F72">
            <w:pPr>
              <w:pStyle w:val="TableBody"/>
              <w:rPr>
                <w:vanish/>
                <w:szCs w:val="22"/>
              </w:rPr>
            </w:pPr>
            <w:r w:rsidRPr="00DE395E">
              <w:rPr>
                <w:vanish/>
                <w:position w:val="1"/>
                <w:szCs w:val="22"/>
              </w:rPr>
              <w:t>RA</w:t>
            </w:r>
            <w:r w:rsidRPr="00DE395E">
              <w:rPr>
                <w:vanish/>
                <w:spacing w:val="-1"/>
                <w:position w:val="1"/>
                <w:szCs w:val="22"/>
              </w:rPr>
              <w:t>I</w:t>
            </w:r>
            <w:r w:rsidRPr="00DE395E">
              <w:rPr>
                <w:vanish/>
                <w:position w:val="1"/>
                <w:szCs w:val="22"/>
              </w:rPr>
              <w:t>D</w:t>
            </w:r>
            <w:r w:rsidRPr="00DE395E">
              <w:rPr>
                <w:vanish/>
                <w:spacing w:val="-1"/>
                <w:position w:val="1"/>
                <w:szCs w:val="22"/>
              </w:rPr>
              <w:t xml:space="preserve"> </w:t>
            </w:r>
            <w:r w:rsidRPr="00DE395E">
              <w:rPr>
                <w:vanish/>
                <w:spacing w:val="1"/>
                <w:position w:val="1"/>
                <w:szCs w:val="22"/>
              </w:rPr>
              <w:t>D</w:t>
            </w:r>
            <w:r w:rsidRPr="00DE395E">
              <w:rPr>
                <w:vanish/>
                <w:position w:val="1"/>
                <w:szCs w:val="22"/>
              </w:rPr>
              <w:t>ri</w:t>
            </w:r>
            <w:r w:rsidRPr="00DE395E">
              <w:rPr>
                <w:vanish/>
                <w:spacing w:val="-2"/>
                <w:position w:val="1"/>
                <w:szCs w:val="22"/>
              </w:rPr>
              <w:t>v</w:t>
            </w:r>
            <w:r w:rsidRPr="00DE395E">
              <w:rPr>
                <w:vanish/>
                <w:position w:val="1"/>
                <w:szCs w:val="22"/>
              </w:rPr>
              <w:t>er</w:t>
            </w:r>
            <w:r w:rsidRPr="00DE395E">
              <w:rPr>
                <w:vanish/>
                <w:spacing w:val="1"/>
                <w:position w:val="1"/>
                <w:szCs w:val="22"/>
              </w:rPr>
              <w:t xml:space="preserve"> </w:t>
            </w:r>
            <w:r w:rsidRPr="00DE395E">
              <w:rPr>
                <w:vanish/>
                <w:position w:val="1"/>
                <w:szCs w:val="22"/>
              </w:rPr>
              <w:t>i</w:t>
            </w:r>
            <w:r w:rsidRPr="00DE395E">
              <w:rPr>
                <w:vanish/>
                <w:spacing w:val="-1"/>
                <w:position w:val="1"/>
                <w:szCs w:val="22"/>
              </w:rPr>
              <w:t>n</w:t>
            </w:r>
            <w:r w:rsidRPr="00DE395E">
              <w:rPr>
                <w:vanish/>
                <w:position w:val="1"/>
                <w:szCs w:val="22"/>
              </w:rPr>
              <w:t>stallat</w:t>
            </w:r>
            <w:r w:rsidRPr="00DE395E">
              <w:rPr>
                <w:vanish/>
                <w:spacing w:val="-3"/>
                <w:position w:val="1"/>
                <w:szCs w:val="22"/>
              </w:rPr>
              <w:t>i</w:t>
            </w:r>
            <w:r w:rsidRPr="00DE395E">
              <w:rPr>
                <w:vanish/>
                <w:spacing w:val="1"/>
                <w:position w:val="1"/>
                <w:szCs w:val="22"/>
              </w:rPr>
              <w:t>o</w:t>
            </w:r>
            <w:r w:rsidRPr="00DE395E">
              <w:rPr>
                <w:vanish/>
                <w:position w:val="1"/>
                <w:szCs w:val="22"/>
              </w:rPr>
              <w:t>n</w:t>
            </w:r>
            <w:r w:rsidRPr="00DE395E">
              <w:rPr>
                <w:vanish/>
                <w:spacing w:val="-1"/>
                <w:position w:val="1"/>
                <w:szCs w:val="22"/>
              </w:rPr>
              <w:t xml:space="preserve"> </w:t>
            </w:r>
            <w:r w:rsidRPr="00DE395E">
              <w:rPr>
                <w:vanish/>
                <w:position w:val="1"/>
                <w:szCs w:val="22"/>
              </w:rPr>
              <w:t>sh</w:t>
            </w:r>
            <w:r w:rsidRPr="00DE395E">
              <w:rPr>
                <w:vanish/>
                <w:spacing w:val="-3"/>
                <w:position w:val="1"/>
                <w:szCs w:val="22"/>
              </w:rPr>
              <w:t>a</w:t>
            </w:r>
            <w:r w:rsidRPr="00DE395E">
              <w:rPr>
                <w:vanish/>
                <w:position w:val="1"/>
                <w:szCs w:val="22"/>
              </w:rPr>
              <w:t>ll be</w:t>
            </w:r>
            <w:r w:rsidRPr="00DE395E">
              <w:rPr>
                <w:vanish/>
                <w:spacing w:val="1"/>
                <w:position w:val="1"/>
                <w:szCs w:val="22"/>
              </w:rPr>
              <w:t xml:space="preserve"> </w:t>
            </w:r>
            <w:r w:rsidRPr="00DE395E">
              <w:rPr>
                <w:vanish/>
                <w:spacing w:val="-1"/>
                <w:position w:val="1"/>
                <w:szCs w:val="22"/>
              </w:rPr>
              <w:t>b</w:t>
            </w:r>
            <w:r w:rsidRPr="00DE395E">
              <w:rPr>
                <w:vanish/>
                <w:position w:val="1"/>
                <w:szCs w:val="22"/>
              </w:rPr>
              <w:t>l</w:t>
            </w:r>
            <w:r w:rsidRPr="00DE395E">
              <w:rPr>
                <w:vanish/>
                <w:spacing w:val="1"/>
                <w:position w:val="1"/>
                <w:szCs w:val="22"/>
              </w:rPr>
              <w:t>o</w:t>
            </w:r>
            <w:r w:rsidRPr="00DE395E">
              <w:rPr>
                <w:vanish/>
                <w:spacing w:val="-2"/>
                <w:position w:val="1"/>
                <w:szCs w:val="22"/>
              </w:rPr>
              <w:t>c</w:t>
            </w:r>
            <w:r w:rsidRPr="00DE395E">
              <w:rPr>
                <w:vanish/>
                <w:position w:val="1"/>
                <w:szCs w:val="22"/>
              </w:rPr>
              <w:t>k</w:t>
            </w:r>
            <w:r w:rsidRPr="00DE395E">
              <w:rPr>
                <w:vanish/>
                <w:spacing w:val="1"/>
                <w:position w:val="1"/>
                <w:szCs w:val="22"/>
              </w:rPr>
              <w:t>e</w:t>
            </w:r>
            <w:r w:rsidRPr="00DE395E">
              <w:rPr>
                <w:vanish/>
                <w:position w:val="1"/>
                <w:szCs w:val="22"/>
              </w:rPr>
              <w:t>d</w:t>
            </w:r>
            <w:r w:rsidRPr="00DE395E">
              <w:rPr>
                <w:vanish/>
                <w:spacing w:val="-1"/>
                <w:position w:val="1"/>
                <w:szCs w:val="22"/>
              </w:rPr>
              <w:t xml:space="preserve"> </w:t>
            </w:r>
            <w:r w:rsidRPr="00DE395E">
              <w:rPr>
                <w:vanish/>
                <w:spacing w:val="-2"/>
                <w:position w:val="1"/>
                <w:szCs w:val="22"/>
              </w:rPr>
              <w:t>f</w:t>
            </w:r>
            <w:r w:rsidRPr="00DE395E">
              <w:rPr>
                <w:vanish/>
                <w:spacing w:val="1"/>
                <w:position w:val="1"/>
                <w:szCs w:val="22"/>
              </w:rPr>
              <w:t>o</w:t>
            </w:r>
            <w:r w:rsidRPr="00DE395E">
              <w:rPr>
                <w:vanish/>
                <w:position w:val="1"/>
                <w:szCs w:val="22"/>
              </w:rPr>
              <w:t xml:space="preserve">r all </w:t>
            </w:r>
            <w:r w:rsidRPr="00DE395E">
              <w:rPr>
                <w:vanish/>
                <w:szCs w:val="22"/>
              </w:rPr>
              <w:t>c</w:t>
            </w:r>
            <w:r w:rsidRPr="00DE395E">
              <w:rPr>
                <w:vanish/>
                <w:spacing w:val="1"/>
                <w:szCs w:val="22"/>
              </w:rPr>
              <w:t>o</w:t>
            </w:r>
            <w:r w:rsidRPr="00DE395E">
              <w:rPr>
                <w:vanish/>
                <w:spacing w:val="-1"/>
                <w:szCs w:val="22"/>
              </w:rPr>
              <w:t>n</w:t>
            </w:r>
            <w:r w:rsidRPr="00DE395E">
              <w:rPr>
                <w:vanish/>
                <w:szCs w:val="22"/>
              </w:rPr>
              <w:t>t</w:t>
            </w:r>
            <w:r w:rsidRPr="00DE395E">
              <w:rPr>
                <w:vanish/>
                <w:spacing w:val="-2"/>
                <w:szCs w:val="22"/>
              </w:rPr>
              <w:t>r</w:t>
            </w:r>
            <w:r w:rsidRPr="00DE395E">
              <w:rPr>
                <w:vanish/>
                <w:spacing w:val="1"/>
                <w:szCs w:val="22"/>
              </w:rPr>
              <w:t>o</w:t>
            </w:r>
            <w:r w:rsidRPr="00DE395E">
              <w:rPr>
                <w:vanish/>
                <w:szCs w:val="22"/>
              </w:rPr>
              <w:t>llers</w:t>
            </w:r>
            <w:r>
              <w:rPr>
                <w:vanish/>
                <w:szCs w:val="22"/>
              </w:rPr>
              <w:t>.</w:t>
            </w:r>
          </w:p>
        </w:tc>
      </w:tr>
      <w:tr w:rsidR="00570DA9" w:rsidRPr="00DE395E" w14:paraId="0E6A1B57" w14:textId="77777777" w:rsidTr="00DE1F72">
        <w:trPr>
          <w:hidden/>
        </w:trPr>
        <w:tc>
          <w:tcPr>
            <w:tcW w:w="1311" w:type="dxa"/>
            <w:shd w:val="clear" w:color="auto" w:fill="auto"/>
            <w:vAlign w:val="center"/>
          </w:tcPr>
          <w:p w14:paraId="5408D24B" w14:textId="77777777" w:rsidR="00570DA9" w:rsidRPr="00DE395E" w:rsidRDefault="00570DA9" w:rsidP="00DE1F72">
            <w:pPr>
              <w:pStyle w:val="TableBody"/>
              <w:rPr>
                <w:vanish/>
              </w:rPr>
            </w:pPr>
            <w:r w:rsidRPr="00DE395E">
              <w:rPr>
                <w:vanish/>
              </w:rPr>
              <w:t>RAID/NVMe</w:t>
            </w:r>
          </w:p>
        </w:tc>
        <w:tc>
          <w:tcPr>
            <w:tcW w:w="1310" w:type="dxa"/>
            <w:shd w:val="clear" w:color="auto" w:fill="auto"/>
            <w:vAlign w:val="center"/>
          </w:tcPr>
          <w:p w14:paraId="71786EA5" w14:textId="77777777" w:rsidR="00570DA9" w:rsidRPr="00DE395E" w:rsidRDefault="00570DA9" w:rsidP="00DE1F72">
            <w:pPr>
              <w:pStyle w:val="TableBodyCenter"/>
              <w:rPr>
                <w:rFonts w:eastAsia="Calibri"/>
                <w:vanish/>
              </w:rPr>
            </w:pPr>
            <w:r w:rsidRPr="00DE395E">
              <w:rPr>
                <w:rFonts w:eastAsia="Calibri"/>
                <w:vanish/>
              </w:rPr>
              <w:t>SATA</w:t>
            </w:r>
          </w:p>
        </w:tc>
        <w:tc>
          <w:tcPr>
            <w:tcW w:w="1311" w:type="dxa"/>
            <w:shd w:val="clear" w:color="auto" w:fill="auto"/>
            <w:vAlign w:val="center"/>
          </w:tcPr>
          <w:p w14:paraId="3439A342" w14:textId="77777777" w:rsidR="00570DA9" w:rsidRPr="00DE395E" w:rsidRDefault="00570DA9" w:rsidP="00DE1F72">
            <w:pPr>
              <w:pStyle w:val="TableBodyCenter"/>
              <w:rPr>
                <w:rFonts w:eastAsia="Calibri"/>
                <w:vanish/>
              </w:rPr>
            </w:pPr>
            <w:r w:rsidRPr="00DE395E">
              <w:rPr>
                <w:rFonts w:eastAsia="Calibri"/>
                <w:vanish/>
              </w:rPr>
              <w:t>SATA</w:t>
            </w:r>
          </w:p>
        </w:tc>
        <w:tc>
          <w:tcPr>
            <w:tcW w:w="1556" w:type="dxa"/>
            <w:shd w:val="clear" w:color="auto" w:fill="auto"/>
            <w:vAlign w:val="center"/>
          </w:tcPr>
          <w:p w14:paraId="2238E36F" w14:textId="77777777" w:rsidR="00570DA9" w:rsidRPr="00DE395E" w:rsidRDefault="00570DA9" w:rsidP="00DE1F72">
            <w:pPr>
              <w:pStyle w:val="TableBodyCenter"/>
              <w:rPr>
                <w:rFonts w:eastAsia="Calibri"/>
                <w:vanish/>
              </w:rPr>
            </w:pPr>
            <w:r w:rsidRPr="00DE395E">
              <w:rPr>
                <w:rFonts w:eastAsia="Calibri"/>
                <w:vanish/>
              </w:rPr>
              <w:t>Enabled</w:t>
            </w:r>
          </w:p>
        </w:tc>
        <w:tc>
          <w:tcPr>
            <w:tcW w:w="3730" w:type="dxa"/>
            <w:shd w:val="clear" w:color="auto" w:fill="auto"/>
            <w:vAlign w:val="center"/>
          </w:tcPr>
          <w:p w14:paraId="7B79E599" w14:textId="77777777" w:rsidR="00570DA9" w:rsidRPr="00DE395E" w:rsidRDefault="00570DA9" w:rsidP="00DE1F72">
            <w:pPr>
              <w:pStyle w:val="TableBody"/>
              <w:rPr>
                <w:vanish/>
                <w:szCs w:val="22"/>
              </w:rPr>
            </w:pPr>
            <w:r w:rsidRPr="00DE395E">
              <w:rPr>
                <w:vanish/>
                <w:position w:val="1"/>
                <w:szCs w:val="22"/>
              </w:rPr>
              <w:t>C</w:t>
            </w:r>
            <w:r w:rsidRPr="00DE395E">
              <w:rPr>
                <w:vanish/>
                <w:spacing w:val="-1"/>
                <w:position w:val="1"/>
                <w:szCs w:val="22"/>
              </w:rPr>
              <w:t>A</w:t>
            </w:r>
            <w:r w:rsidRPr="00DE395E">
              <w:rPr>
                <w:vanish/>
                <w:position w:val="1"/>
                <w:szCs w:val="22"/>
              </w:rPr>
              <w:t>TALYST</w:t>
            </w:r>
            <w:r w:rsidRPr="00DE395E">
              <w:rPr>
                <w:vanish/>
                <w:spacing w:val="-2"/>
                <w:position w:val="1"/>
                <w:szCs w:val="22"/>
              </w:rPr>
              <w:t xml:space="preserve"> </w:t>
            </w:r>
            <w:r w:rsidRPr="00DE395E">
              <w:rPr>
                <w:vanish/>
                <w:position w:val="1"/>
                <w:szCs w:val="22"/>
              </w:rPr>
              <w:t>I</w:t>
            </w:r>
            <w:r w:rsidRPr="00DE395E">
              <w:rPr>
                <w:vanish/>
                <w:spacing w:val="-1"/>
                <w:position w:val="1"/>
                <w:szCs w:val="22"/>
              </w:rPr>
              <w:t>N</w:t>
            </w:r>
            <w:r w:rsidRPr="00DE395E">
              <w:rPr>
                <w:vanish/>
                <w:position w:val="1"/>
                <w:szCs w:val="22"/>
              </w:rPr>
              <w:t>ST</w:t>
            </w:r>
            <w:r w:rsidRPr="00DE395E">
              <w:rPr>
                <w:vanish/>
                <w:spacing w:val="-1"/>
                <w:position w:val="1"/>
                <w:szCs w:val="22"/>
              </w:rPr>
              <w:t>A</w:t>
            </w:r>
            <w:r w:rsidRPr="00DE395E">
              <w:rPr>
                <w:vanish/>
                <w:spacing w:val="1"/>
                <w:position w:val="1"/>
                <w:szCs w:val="22"/>
              </w:rPr>
              <w:t>L</w:t>
            </w:r>
            <w:r w:rsidRPr="00DE395E">
              <w:rPr>
                <w:vanish/>
                <w:position w:val="1"/>
                <w:szCs w:val="22"/>
              </w:rPr>
              <w:t>L</w:t>
            </w:r>
            <w:r w:rsidRPr="00DE395E">
              <w:rPr>
                <w:vanish/>
                <w:spacing w:val="-1"/>
                <w:position w:val="1"/>
                <w:szCs w:val="22"/>
              </w:rPr>
              <w:t xml:space="preserve"> </w:t>
            </w:r>
            <w:r w:rsidRPr="00DE395E">
              <w:rPr>
                <w:vanish/>
                <w:spacing w:val="1"/>
                <w:position w:val="1"/>
                <w:szCs w:val="22"/>
              </w:rPr>
              <w:t>M</w:t>
            </w:r>
            <w:r w:rsidRPr="00DE395E">
              <w:rPr>
                <w:vanish/>
                <w:position w:val="1"/>
                <w:szCs w:val="22"/>
              </w:rPr>
              <w:t>A</w:t>
            </w:r>
            <w:r w:rsidRPr="00DE395E">
              <w:rPr>
                <w:vanish/>
                <w:spacing w:val="-2"/>
                <w:position w:val="1"/>
                <w:szCs w:val="22"/>
              </w:rPr>
              <w:t>N</w:t>
            </w:r>
            <w:r w:rsidRPr="00DE395E">
              <w:rPr>
                <w:vanish/>
                <w:position w:val="1"/>
                <w:szCs w:val="22"/>
              </w:rPr>
              <w:t>A</w:t>
            </w:r>
            <w:r w:rsidRPr="00DE395E">
              <w:rPr>
                <w:vanish/>
                <w:spacing w:val="-3"/>
                <w:position w:val="1"/>
                <w:szCs w:val="22"/>
              </w:rPr>
              <w:t>G</w:t>
            </w:r>
            <w:r w:rsidRPr="00DE395E">
              <w:rPr>
                <w:vanish/>
                <w:position w:val="1"/>
                <w:szCs w:val="22"/>
              </w:rPr>
              <w:t>ER</w:t>
            </w:r>
            <w:r w:rsidRPr="00DE395E">
              <w:rPr>
                <w:vanish/>
                <w:spacing w:val="1"/>
                <w:position w:val="1"/>
                <w:szCs w:val="22"/>
              </w:rPr>
              <w:t xml:space="preserve"> </w:t>
            </w:r>
            <w:r w:rsidRPr="00DE395E">
              <w:rPr>
                <w:vanish/>
                <w:position w:val="1"/>
                <w:szCs w:val="22"/>
              </w:rPr>
              <w:t>p</w:t>
            </w:r>
            <w:r w:rsidRPr="00DE395E">
              <w:rPr>
                <w:vanish/>
                <w:spacing w:val="-3"/>
                <w:position w:val="1"/>
                <w:szCs w:val="22"/>
              </w:rPr>
              <w:t>r</w:t>
            </w:r>
            <w:r w:rsidRPr="00DE395E">
              <w:rPr>
                <w:vanish/>
                <w:spacing w:val="-1"/>
                <w:position w:val="1"/>
                <w:szCs w:val="22"/>
              </w:rPr>
              <w:t>o</w:t>
            </w:r>
            <w:r w:rsidRPr="00DE395E">
              <w:rPr>
                <w:vanish/>
                <w:spacing w:val="1"/>
                <w:position w:val="1"/>
                <w:szCs w:val="22"/>
              </w:rPr>
              <w:t>m</w:t>
            </w:r>
            <w:r w:rsidRPr="00DE395E">
              <w:rPr>
                <w:vanish/>
                <w:spacing w:val="-1"/>
                <w:position w:val="1"/>
                <w:szCs w:val="22"/>
              </w:rPr>
              <w:t>p</w:t>
            </w:r>
            <w:r w:rsidRPr="00DE395E">
              <w:rPr>
                <w:vanish/>
                <w:position w:val="1"/>
                <w:szCs w:val="22"/>
              </w:rPr>
              <w:t>ts</w:t>
            </w:r>
            <w:r w:rsidRPr="00DE395E">
              <w:rPr>
                <w:vanish/>
                <w:spacing w:val="1"/>
                <w:position w:val="1"/>
                <w:szCs w:val="22"/>
              </w:rPr>
              <w:t xml:space="preserve"> </w:t>
            </w:r>
            <w:r w:rsidRPr="00DE395E">
              <w:rPr>
                <w:vanish/>
                <w:spacing w:val="-1"/>
                <w:position w:val="1"/>
                <w:szCs w:val="22"/>
              </w:rPr>
              <w:t>u</w:t>
            </w:r>
            <w:r w:rsidRPr="00DE395E">
              <w:rPr>
                <w:vanish/>
                <w:position w:val="1"/>
                <w:szCs w:val="22"/>
              </w:rPr>
              <w:t>ser</w:t>
            </w:r>
            <w:r w:rsidRPr="00DE395E">
              <w:rPr>
                <w:vanish/>
                <w:spacing w:val="-2"/>
                <w:position w:val="1"/>
                <w:szCs w:val="22"/>
              </w:rPr>
              <w:t xml:space="preserve"> t</w:t>
            </w:r>
            <w:r w:rsidRPr="00DE395E">
              <w:rPr>
                <w:vanish/>
                <w:position w:val="1"/>
                <w:szCs w:val="22"/>
              </w:rPr>
              <w:t xml:space="preserve">o </w:t>
            </w:r>
            <w:r w:rsidRPr="00DE395E">
              <w:rPr>
                <w:vanish/>
                <w:szCs w:val="22"/>
              </w:rPr>
              <w:t>i</w:t>
            </w:r>
            <w:r w:rsidRPr="00DE395E">
              <w:rPr>
                <w:vanish/>
                <w:spacing w:val="-1"/>
                <w:szCs w:val="22"/>
              </w:rPr>
              <w:t>n</w:t>
            </w:r>
            <w:r w:rsidRPr="00DE395E">
              <w:rPr>
                <w:vanish/>
                <w:szCs w:val="22"/>
              </w:rPr>
              <w:t>stall RA</w:t>
            </w:r>
            <w:r w:rsidRPr="00DE395E">
              <w:rPr>
                <w:vanish/>
                <w:spacing w:val="-1"/>
                <w:szCs w:val="22"/>
              </w:rPr>
              <w:t>I</w:t>
            </w:r>
            <w:r w:rsidRPr="00DE395E">
              <w:rPr>
                <w:vanish/>
                <w:szCs w:val="22"/>
              </w:rPr>
              <w:t>D</w:t>
            </w:r>
            <w:r w:rsidRPr="00DE395E">
              <w:rPr>
                <w:vanish/>
                <w:spacing w:val="1"/>
                <w:szCs w:val="22"/>
              </w:rPr>
              <w:t xml:space="preserve"> </w:t>
            </w:r>
            <w:r w:rsidRPr="00DE395E">
              <w:rPr>
                <w:vanish/>
                <w:szCs w:val="22"/>
              </w:rPr>
              <w:t>dr</w:t>
            </w:r>
            <w:r w:rsidRPr="00DE395E">
              <w:rPr>
                <w:vanish/>
                <w:spacing w:val="-3"/>
                <w:szCs w:val="22"/>
              </w:rPr>
              <w:t>i</w:t>
            </w:r>
            <w:r w:rsidRPr="00DE395E">
              <w:rPr>
                <w:vanish/>
                <w:spacing w:val="1"/>
                <w:szCs w:val="22"/>
              </w:rPr>
              <w:t>v</w:t>
            </w:r>
            <w:r w:rsidRPr="00DE395E">
              <w:rPr>
                <w:vanish/>
                <w:szCs w:val="22"/>
              </w:rPr>
              <w:t>er</w:t>
            </w:r>
            <w:r w:rsidRPr="00DE395E">
              <w:rPr>
                <w:vanish/>
                <w:spacing w:val="-2"/>
                <w:szCs w:val="22"/>
              </w:rPr>
              <w:t xml:space="preserve"> </w:t>
            </w:r>
            <w:r w:rsidRPr="00DE395E">
              <w:rPr>
                <w:vanish/>
                <w:spacing w:val="1"/>
                <w:szCs w:val="22"/>
              </w:rPr>
              <w:t>w</w:t>
            </w:r>
            <w:r w:rsidRPr="00DE395E">
              <w:rPr>
                <w:vanish/>
                <w:szCs w:val="22"/>
              </w:rPr>
              <w:t>ith</w:t>
            </w:r>
            <w:r w:rsidRPr="00DE395E">
              <w:rPr>
                <w:vanish/>
                <w:spacing w:val="-2"/>
                <w:szCs w:val="22"/>
              </w:rPr>
              <w:t xml:space="preserve"> </w:t>
            </w:r>
            <w:r w:rsidRPr="00DE395E">
              <w:rPr>
                <w:vanish/>
                <w:szCs w:val="22"/>
              </w:rPr>
              <w:t>W</w:t>
            </w:r>
            <w:r w:rsidRPr="00DE395E">
              <w:rPr>
                <w:vanish/>
                <w:spacing w:val="-2"/>
                <w:szCs w:val="22"/>
              </w:rPr>
              <w:t>a</w:t>
            </w:r>
            <w:r w:rsidRPr="00DE395E">
              <w:rPr>
                <w:vanish/>
                <w:szCs w:val="22"/>
              </w:rPr>
              <w:t>r</w:t>
            </w:r>
            <w:r w:rsidRPr="00DE395E">
              <w:rPr>
                <w:vanish/>
                <w:spacing w:val="-1"/>
                <w:szCs w:val="22"/>
              </w:rPr>
              <w:t>n</w:t>
            </w:r>
            <w:r w:rsidRPr="00DE395E">
              <w:rPr>
                <w:vanish/>
                <w:szCs w:val="22"/>
              </w:rPr>
              <w:t>i</w:t>
            </w:r>
            <w:r w:rsidRPr="00DE395E">
              <w:rPr>
                <w:vanish/>
                <w:spacing w:val="-1"/>
                <w:szCs w:val="22"/>
              </w:rPr>
              <w:t>n</w:t>
            </w:r>
            <w:r w:rsidRPr="00DE395E">
              <w:rPr>
                <w:vanish/>
                <w:szCs w:val="22"/>
              </w:rPr>
              <w:t>g</w:t>
            </w:r>
            <w:r w:rsidRPr="00DE395E">
              <w:rPr>
                <w:vanish/>
                <w:spacing w:val="-1"/>
                <w:szCs w:val="22"/>
              </w:rPr>
              <w:t xml:space="preserve"> </w:t>
            </w:r>
            <w:r w:rsidRPr="00DE395E">
              <w:rPr>
                <w:vanish/>
                <w:spacing w:val="1"/>
                <w:szCs w:val="22"/>
              </w:rPr>
              <w:t>M</w:t>
            </w:r>
            <w:r w:rsidRPr="00DE395E">
              <w:rPr>
                <w:vanish/>
                <w:szCs w:val="22"/>
              </w:rPr>
              <w:t>essage</w:t>
            </w:r>
            <w:r>
              <w:rPr>
                <w:vanish/>
                <w:szCs w:val="22"/>
              </w:rPr>
              <w:t>.</w:t>
            </w:r>
          </w:p>
        </w:tc>
      </w:tr>
      <w:tr w:rsidR="00570DA9" w:rsidRPr="00DE395E" w14:paraId="224C15C1" w14:textId="77777777" w:rsidTr="00DE1F72">
        <w:trPr>
          <w:hidden/>
        </w:trPr>
        <w:tc>
          <w:tcPr>
            <w:tcW w:w="1311" w:type="dxa"/>
            <w:shd w:val="clear" w:color="auto" w:fill="auto"/>
            <w:vAlign w:val="center"/>
          </w:tcPr>
          <w:p w14:paraId="17A79CB8" w14:textId="77777777" w:rsidR="00570DA9" w:rsidRPr="00DE395E" w:rsidRDefault="00570DA9" w:rsidP="00DE1F72">
            <w:pPr>
              <w:pStyle w:val="TableBody"/>
              <w:rPr>
                <w:vanish/>
              </w:rPr>
            </w:pPr>
            <w:r w:rsidRPr="00DE395E">
              <w:rPr>
                <w:vanish/>
              </w:rPr>
              <w:t>Soc SATA</w:t>
            </w:r>
          </w:p>
        </w:tc>
        <w:tc>
          <w:tcPr>
            <w:tcW w:w="1310" w:type="dxa"/>
            <w:shd w:val="clear" w:color="auto" w:fill="auto"/>
            <w:vAlign w:val="center"/>
          </w:tcPr>
          <w:p w14:paraId="1433F698" w14:textId="77777777" w:rsidR="00570DA9" w:rsidRPr="00DE395E" w:rsidRDefault="00570DA9" w:rsidP="00DE1F72">
            <w:pPr>
              <w:pStyle w:val="TableBodyCenter"/>
              <w:rPr>
                <w:rFonts w:eastAsia="Calibri"/>
                <w:vanish/>
              </w:rPr>
            </w:pPr>
            <w:r w:rsidRPr="00DE395E">
              <w:rPr>
                <w:rFonts w:eastAsia="Calibri"/>
                <w:vanish/>
              </w:rPr>
              <w:t>SATA</w:t>
            </w:r>
          </w:p>
        </w:tc>
        <w:tc>
          <w:tcPr>
            <w:tcW w:w="1311" w:type="dxa"/>
            <w:shd w:val="clear" w:color="auto" w:fill="auto"/>
            <w:vAlign w:val="center"/>
          </w:tcPr>
          <w:p w14:paraId="2887DE17" w14:textId="77777777" w:rsidR="00570DA9" w:rsidRPr="00DE395E" w:rsidRDefault="00570DA9" w:rsidP="00DE1F72">
            <w:pPr>
              <w:pStyle w:val="TableBodyCenter"/>
              <w:rPr>
                <w:rFonts w:eastAsia="Calibri"/>
                <w:vanish/>
              </w:rPr>
            </w:pPr>
            <w:r w:rsidRPr="00DE395E">
              <w:rPr>
                <w:rFonts w:eastAsia="Calibri"/>
                <w:vanish/>
              </w:rPr>
              <w:t>SATA</w:t>
            </w:r>
          </w:p>
        </w:tc>
        <w:tc>
          <w:tcPr>
            <w:tcW w:w="1556" w:type="dxa"/>
            <w:shd w:val="clear" w:color="auto" w:fill="auto"/>
            <w:vAlign w:val="center"/>
          </w:tcPr>
          <w:p w14:paraId="7F5FED05" w14:textId="77777777" w:rsidR="00570DA9" w:rsidRPr="00DE395E" w:rsidRDefault="00570DA9" w:rsidP="00DE1F72">
            <w:pPr>
              <w:pStyle w:val="TableBodyCenter"/>
              <w:rPr>
                <w:rFonts w:eastAsia="Calibri"/>
                <w:vanish/>
              </w:rPr>
            </w:pPr>
            <w:r w:rsidRPr="00DE395E">
              <w:rPr>
                <w:rFonts w:eastAsia="Calibri"/>
                <w:vanish/>
              </w:rPr>
              <w:t>Disabled</w:t>
            </w:r>
          </w:p>
        </w:tc>
        <w:tc>
          <w:tcPr>
            <w:tcW w:w="3730" w:type="dxa"/>
            <w:shd w:val="clear" w:color="auto" w:fill="auto"/>
            <w:vAlign w:val="center"/>
          </w:tcPr>
          <w:p w14:paraId="1E14E2C3" w14:textId="77777777" w:rsidR="00570DA9" w:rsidRPr="00DE395E" w:rsidRDefault="00570DA9" w:rsidP="00DE1F72">
            <w:pPr>
              <w:pStyle w:val="TableBody"/>
              <w:rPr>
                <w:vanish/>
                <w:position w:val="1"/>
                <w:szCs w:val="22"/>
              </w:rPr>
            </w:pPr>
            <w:r w:rsidRPr="00DE395E">
              <w:rPr>
                <w:vanish/>
                <w:position w:val="1"/>
                <w:szCs w:val="22"/>
              </w:rPr>
              <w:t>RAID Driver installation shall be blocked for all controllers.</w:t>
            </w:r>
          </w:p>
        </w:tc>
      </w:tr>
      <w:tr w:rsidR="00570DA9" w:rsidRPr="00DE395E" w14:paraId="05B5E9C2" w14:textId="77777777" w:rsidTr="00DE1F72">
        <w:trPr>
          <w:hidden/>
        </w:trPr>
        <w:tc>
          <w:tcPr>
            <w:tcW w:w="1311" w:type="dxa"/>
            <w:shd w:val="clear" w:color="auto" w:fill="auto"/>
            <w:vAlign w:val="center"/>
          </w:tcPr>
          <w:p w14:paraId="5BEB4875" w14:textId="77777777" w:rsidR="00570DA9" w:rsidRPr="00DE395E" w:rsidRDefault="00570DA9" w:rsidP="00DE1F72">
            <w:pPr>
              <w:pStyle w:val="TableBody"/>
              <w:rPr>
                <w:vanish/>
              </w:rPr>
            </w:pPr>
            <w:r w:rsidRPr="00DE395E">
              <w:rPr>
                <w:vanish/>
              </w:rPr>
              <w:t>NVMe</w:t>
            </w:r>
          </w:p>
        </w:tc>
        <w:tc>
          <w:tcPr>
            <w:tcW w:w="1310" w:type="dxa"/>
            <w:shd w:val="clear" w:color="auto" w:fill="auto"/>
            <w:vAlign w:val="center"/>
          </w:tcPr>
          <w:p w14:paraId="6C4784F2" w14:textId="77777777" w:rsidR="00570DA9" w:rsidRPr="00DE395E" w:rsidRDefault="00570DA9" w:rsidP="00DE1F72">
            <w:pPr>
              <w:pStyle w:val="TableBodyCenter"/>
              <w:rPr>
                <w:rFonts w:eastAsia="Calibri"/>
                <w:vanish/>
              </w:rPr>
            </w:pPr>
            <w:r w:rsidRPr="00DE395E">
              <w:rPr>
                <w:rFonts w:eastAsia="Calibri"/>
                <w:vanish/>
              </w:rPr>
              <w:t>SATA</w:t>
            </w:r>
          </w:p>
        </w:tc>
        <w:tc>
          <w:tcPr>
            <w:tcW w:w="1311" w:type="dxa"/>
            <w:shd w:val="clear" w:color="auto" w:fill="auto"/>
            <w:vAlign w:val="center"/>
          </w:tcPr>
          <w:p w14:paraId="0EC42CF5" w14:textId="77777777" w:rsidR="00570DA9" w:rsidRPr="00DE395E" w:rsidRDefault="00570DA9" w:rsidP="00DE1F72">
            <w:pPr>
              <w:pStyle w:val="TableBodyCenter"/>
              <w:rPr>
                <w:rFonts w:eastAsia="Calibri"/>
                <w:vanish/>
              </w:rPr>
            </w:pPr>
            <w:r w:rsidRPr="00DE395E">
              <w:rPr>
                <w:rFonts w:eastAsia="Calibri"/>
                <w:vanish/>
              </w:rPr>
              <w:t>SATA</w:t>
            </w:r>
          </w:p>
        </w:tc>
        <w:tc>
          <w:tcPr>
            <w:tcW w:w="1556" w:type="dxa"/>
            <w:shd w:val="clear" w:color="auto" w:fill="auto"/>
            <w:vAlign w:val="center"/>
          </w:tcPr>
          <w:p w14:paraId="16FD5BFE" w14:textId="77777777" w:rsidR="00570DA9" w:rsidRPr="00DE395E" w:rsidRDefault="00570DA9" w:rsidP="00DE1F72">
            <w:pPr>
              <w:pStyle w:val="TableBodyCenter"/>
              <w:rPr>
                <w:rFonts w:eastAsia="Calibri"/>
                <w:vanish/>
              </w:rPr>
            </w:pPr>
            <w:r w:rsidRPr="00DE395E">
              <w:rPr>
                <w:rFonts w:eastAsia="Calibri"/>
                <w:vanish/>
              </w:rPr>
              <w:t>Disabled</w:t>
            </w:r>
          </w:p>
        </w:tc>
        <w:tc>
          <w:tcPr>
            <w:tcW w:w="3730" w:type="dxa"/>
            <w:shd w:val="clear" w:color="auto" w:fill="auto"/>
            <w:vAlign w:val="center"/>
          </w:tcPr>
          <w:p w14:paraId="10BEE077" w14:textId="77777777" w:rsidR="00570DA9" w:rsidRPr="00DE395E" w:rsidRDefault="00570DA9" w:rsidP="00DE1F72">
            <w:pPr>
              <w:pStyle w:val="TableBody"/>
              <w:rPr>
                <w:vanish/>
                <w:szCs w:val="22"/>
              </w:rPr>
            </w:pPr>
            <w:r w:rsidRPr="00DE395E">
              <w:rPr>
                <w:vanish/>
                <w:position w:val="1"/>
                <w:szCs w:val="22"/>
              </w:rPr>
              <w:t>RA</w:t>
            </w:r>
            <w:r w:rsidRPr="00DE395E">
              <w:rPr>
                <w:vanish/>
                <w:spacing w:val="-1"/>
                <w:position w:val="1"/>
                <w:szCs w:val="22"/>
              </w:rPr>
              <w:t>I</w:t>
            </w:r>
            <w:r w:rsidRPr="00DE395E">
              <w:rPr>
                <w:vanish/>
                <w:position w:val="1"/>
                <w:szCs w:val="22"/>
              </w:rPr>
              <w:t>D</w:t>
            </w:r>
            <w:r w:rsidRPr="00DE395E">
              <w:rPr>
                <w:vanish/>
                <w:spacing w:val="-1"/>
                <w:position w:val="1"/>
                <w:szCs w:val="22"/>
              </w:rPr>
              <w:t xml:space="preserve"> </w:t>
            </w:r>
            <w:r w:rsidRPr="00DE395E">
              <w:rPr>
                <w:vanish/>
                <w:spacing w:val="1"/>
                <w:position w:val="1"/>
                <w:szCs w:val="22"/>
              </w:rPr>
              <w:t>D</w:t>
            </w:r>
            <w:r w:rsidRPr="00DE395E">
              <w:rPr>
                <w:vanish/>
                <w:position w:val="1"/>
                <w:szCs w:val="22"/>
              </w:rPr>
              <w:t>ri</w:t>
            </w:r>
            <w:r w:rsidRPr="00DE395E">
              <w:rPr>
                <w:vanish/>
                <w:spacing w:val="-2"/>
                <w:position w:val="1"/>
                <w:szCs w:val="22"/>
              </w:rPr>
              <w:t>v</w:t>
            </w:r>
            <w:r w:rsidRPr="00DE395E">
              <w:rPr>
                <w:vanish/>
                <w:position w:val="1"/>
                <w:szCs w:val="22"/>
              </w:rPr>
              <w:t>er</w:t>
            </w:r>
            <w:r w:rsidRPr="00DE395E">
              <w:rPr>
                <w:vanish/>
                <w:spacing w:val="1"/>
                <w:position w:val="1"/>
                <w:szCs w:val="22"/>
              </w:rPr>
              <w:t xml:space="preserve"> </w:t>
            </w:r>
            <w:r w:rsidRPr="00DE395E">
              <w:rPr>
                <w:vanish/>
                <w:position w:val="1"/>
                <w:szCs w:val="22"/>
              </w:rPr>
              <w:t>i</w:t>
            </w:r>
            <w:r w:rsidRPr="00DE395E">
              <w:rPr>
                <w:vanish/>
                <w:spacing w:val="-1"/>
                <w:position w:val="1"/>
                <w:szCs w:val="22"/>
              </w:rPr>
              <w:t>n</w:t>
            </w:r>
            <w:r w:rsidRPr="00DE395E">
              <w:rPr>
                <w:vanish/>
                <w:position w:val="1"/>
                <w:szCs w:val="22"/>
              </w:rPr>
              <w:t>stallat</w:t>
            </w:r>
            <w:r w:rsidRPr="00DE395E">
              <w:rPr>
                <w:vanish/>
                <w:spacing w:val="-3"/>
                <w:position w:val="1"/>
                <w:szCs w:val="22"/>
              </w:rPr>
              <w:t>i</w:t>
            </w:r>
            <w:r w:rsidRPr="00DE395E">
              <w:rPr>
                <w:vanish/>
                <w:spacing w:val="1"/>
                <w:position w:val="1"/>
                <w:szCs w:val="22"/>
              </w:rPr>
              <w:t>o</w:t>
            </w:r>
            <w:r w:rsidRPr="00DE395E">
              <w:rPr>
                <w:vanish/>
                <w:position w:val="1"/>
                <w:szCs w:val="22"/>
              </w:rPr>
              <w:t>n</w:t>
            </w:r>
            <w:r w:rsidRPr="00DE395E">
              <w:rPr>
                <w:vanish/>
                <w:spacing w:val="-1"/>
                <w:position w:val="1"/>
                <w:szCs w:val="22"/>
              </w:rPr>
              <w:t xml:space="preserve"> </w:t>
            </w:r>
            <w:r w:rsidRPr="00DE395E">
              <w:rPr>
                <w:vanish/>
                <w:position w:val="1"/>
                <w:szCs w:val="22"/>
              </w:rPr>
              <w:t>sh</w:t>
            </w:r>
            <w:r w:rsidRPr="00DE395E">
              <w:rPr>
                <w:vanish/>
                <w:spacing w:val="-3"/>
                <w:position w:val="1"/>
                <w:szCs w:val="22"/>
              </w:rPr>
              <w:t>a</w:t>
            </w:r>
            <w:r w:rsidRPr="00DE395E">
              <w:rPr>
                <w:vanish/>
                <w:position w:val="1"/>
                <w:szCs w:val="22"/>
              </w:rPr>
              <w:t>ll be</w:t>
            </w:r>
            <w:r w:rsidRPr="00DE395E">
              <w:rPr>
                <w:vanish/>
                <w:spacing w:val="1"/>
                <w:position w:val="1"/>
                <w:szCs w:val="22"/>
              </w:rPr>
              <w:t xml:space="preserve"> </w:t>
            </w:r>
            <w:r w:rsidRPr="00DE395E">
              <w:rPr>
                <w:vanish/>
                <w:spacing w:val="-1"/>
                <w:position w:val="1"/>
                <w:szCs w:val="22"/>
              </w:rPr>
              <w:t>b</w:t>
            </w:r>
            <w:r w:rsidRPr="00DE395E">
              <w:rPr>
                <w:vanish/>
                <w:position w:val="1"/>
                <w:szCs w:val="22"/>
              </w:rPr>
              <w:t>l</w:t>
            </w:r>
            <w:r w:rsidRPr="00DE395E">
              <w:rPr>
                <w:vanish/>
                <w:spacing w:val="1"/>
                <w:position w:val="1"/>
                <w:szCs w:val="22"/>
              </w:rPr>
              <w:t>o</w:t>
            </w:r>
            <w:r w:rsidRPr="00DE395E">
              <w:rPr>
                <w:vanish/>
                <w:spacing w:val="-2"/>
                <w:position w:val="1"/>
                <w:szCs w:val="22"/>
              </w:rPr>
              <w:t>c</w:t>
            </w:r>
            <w:r w:rsidRPr="00DE395E">
              <w:rPr>
                <w:vanish/>
                <w:position w:val="1"/>
                <w:szCs w:val="22"/>
              </w:rPr>
              <w:t>k</w:t>
            </w:r>
            <w:r w:rsidRPr="00DE395E">
              <w:rPr>
                <w:vanish/>
                <w:spacing w:val="1"/>
                <w:position w:val="1"/>
                <w:szCs w:val="22"/>
              </w:rPr>
              <w:t>e</w:t>
            </w:r>
            <w:r w:rsidRPr="00DE395E">
              <w:rPr>
                <w:vanish/>
                <w:position w:val="1"/>
                <w:szCs w:val="22"/>
              </w:rPr>
              <w:t>d</w:t>
            </w:r>
            <w:r w:rsidRPr="00DE395E">
              <w:rPr>
                <w:vanish/>
                <w:spacing w:val="-1"/>
                <w:position w:val="1"/>
                <w:szCs w:val="22"/>
              </w:rPr>
              <w:t xml:space="preserve"> </w:t>
            </w:r>
            <w:r w:rsidRPr="00DE395E">
              <w:rPr>
                <w:vanish/>
                <w:spacing w:val="-2"/>
                <w:position w:val="1"/>
                <w:szCs w:val="22"/>
              </w:rPr>
              <w:t>f</w:t>
            </w:r>
            <w:r w:rsidRPr="00DE395E">
              <w:rPr>
                <w:vanish/>
                <w:spacing w:val="1"/>
                <w:position w:val="1"/>
                <w:szCs w:val="22"/>
              </w:rPr>
              <w:t>o</w:t>
            </w:r>
            <w:r w:rsidRPr="00DE395E">
              <w:rPr>
                <w:vanish/>
                <w:position w:val="1"/>
                <w:szCs w:val="22"/>
              </w:rPr>
              <w:t xml:space="preserve">r all </w:t>
            </w:r>
            <w:r w:rsidRPr="00DE395E">
              <w:rPr>
                <w:vanish/>
                <w:szCs w:val="22"/>
              </w:rPr>
              <w:t>c</w:t>
            </w:r>
            <w:r w:rsidRPr="00DE395E">
              <w:rPr>
                <w:vanish/>
                <w:spacing w:val="1"/>
                <w:szCs w:val="22"/>
              </w:rPr>
              <w:t>o</w:t>
            </w:r>
            <w:r w:rsidRPr="00DE395E">
              <w:rPr>
                <w:vanish/>
                <w:spacing w:val="-1"/>
                <w:szCs w:val="22"/>
              </w:rPr>
              <w:t>n</w:t>
            </w:r>
            <w:r w:rsidRPr="00DE395E">
              <w:rPr>
                <w:vanish/>
                <w:szCs w:val="22"/>
              </w:rPr>
              <w:t>t</w:t>
            </w:r>
            <w:r w:rsidRPr="00DE395E">
              <w:rPr>
                <w:vanish/>
                <w:spacing w:val="-2"/>
                <w:szCs w:val="22"/>
              </w:rPr>
              <w:t>r</w:t>
            </w:r>
            <w:r w:rsidRPr="00DE395E">
              <w:rPr>
                <w:vanish/>
                <w:spacing w:val="1"/>
                <w:szCs w:val="22"/>
              </w:rPr>
              <w:t>o</w:t>
            </w:r>
            <w:r w:rsidRPr="00DE395E">
              <w:rPr>
                <w:vanish/>
                <w:szCs w:val="22"/>
              </w:rPr>
              <w:t>llers</w:t>
            </w:r>
          </w:p>
        </w:tc>
      </w:tr>
      <w:tr w:rsidR="00570DA9" w:rsidRPr="00DE395E" w14:paraId="64D55415" w14:textId="77777777" w:rsidTr="00DE1F72">
        <w:trPr>
          <w:hidden/>
        </w:trPr>
        <w:tc>
          <w:tcPr>
            <w:tcW w:w="1311" w:type="dxa"/>
            <w:shd w:val="clear" w:color="auto" w:fill="auto"/>
            <w:vAlign w:val="center"/>
          </w:tcPr>
          <w:p w14:paraId="2ED5779E" w14:textId="77777777" w:rsidR="00570DA9" w:rsidRPr="00DE395E" w:rsidRDefault="00570DA9" w:rsidP="00DE1F72">
            <w:pPr>
              <w:pStyle w:val="TableBody"/>
              <w:rPr>
                <w:vanish/>
              </w:rPr>
            </w:pPr>
            <w:r w:rsidRPr="00DE395E">
              <w:rPr>
                <w:vanish/>
              </w:rPr>
              <w:t>SoC RAID</w:t>
            </w:r>
          </w:p>
        </w:tc>
        <w:tc>
          <w:tcPr>
            <w:tcW w:w="1310" w:type="dxa"/>
            <w:shd w:val="clear" w:color="auto" w:fill="auto"/>
            <w:vAlign w:val="center"/>
          </w:tcPr>
          <w:p w14:paraId="4E5AAE75" w14:textId="77777777" w:rsidR="00570DA9" w:rsidRPr="00DE395E" w:rsidRDefault="00570DA9" w:rsidP="00DE1F72">
            <w:pPr>
              <w:pStyle w:val="TableBodyCenter"/>
              <w:rPr>
                <w:rFonts w:eastAsia="Calibri"/>
                <w:vanish/>
              </w:rPr>
            </w:pPr>
            <w:r w:rsidRPr="00DE395E">
              <w:rPr>
                <w:rFonts w:eastAsia="Calibri"/>
                <w:vanish/>
              </w:rPr>
              <w:t>RAID</w:t>
            </w:r>
          </w:p>
        </w:tc>
        <w:tc>
          <w:tcPr>
            <w:tcW w:w="1311" w:type="dxa"/>
            <w:shd w:val="clear" w:color="auto" w:fill="auto"/>
            <w:vAlign w:val="center"/>
          </w:tcPr>
          <w:p w14:paraId="07E391FA" w14:textId="77777777" w:rsidR="00570DA9" w:rsidRPr="00DE395E" w:rsidRDefault="00570DA9" w:rsidP="00DE1F72">
            <w:pPr>
              <w:pStyle w:val="TableBodyCenter"/>
              <w:rPr>
                <w:rFonts w:eastAsia="Calibri"/>
                <w:vanish/>
              </w:rPr>
            </w:pPr>
            <w:r w:rsidRPr="00DE395E">
              <w:rPr>
                <w:rFonts w:eastAsia="Calibri"/>
                <w:vanish/>
              </w:rPr>
              <w:t>RAID</w:t>
            </w:r>
          </w:p>
        </w:tc>
        <w:tc>
          <w:tcPr>
            <w:tcW w:w="1556" w:type="dxa"/>
            <w:shd w:val="clear" w:color="auto" w:fill="auto"/>
            <w:vAlign w:val="center"/>
          </w:tcPr>
          <w:p w14:paraId="4063E4A2" w14:textId="77777777" w:rsidR="00570DA9" w:rsidRPr="00DE395E" w:rsidRDefault="00570DA9" w:rsidP="00DE1F72">
            <w:pPr>
              <w:pStyle w:val="TableBodyCenter"/>
              <w:rPr>
                <w:rFonts w:eastAsia="Calibri"/>
                <w:vanish/>
              </w:rPr>
            </w:pPr>
            <w:r w:rsidRPr="00DE395E">
              <w:rPr>
                <w:rFonts w:eastAsia="Calibri"/>
                <w:vanish/>
              </w:rPr>
              <w:t>Disabled (But no NVMe devices are connected to the system)</w:t>
            </w:r>
          </w:p>
        </w:tc>
        <w:tc>
          <w:tcPr>
            <w:tcW w:w="3730" w:type="dxa"/>
            <w:shd w:val="clear" w:color="auto" w:fill="auto"/>
            <w:vAlign w:val="center"/>
          </w:tcPr>
          <w:p w14:paraId="5346F943" w14:textId="77777777" w:rsidR="00570DA9" w:rsidRPr="00DE395E" w:rsidRDefault="00570DA9" w:rsidP="00DE1F72">
            <w:pPr>
              <w:pStyle w:val="TableBody"/>
              <w:rPr>
                <w:vanish/>
                <w:szCs w:val="22"/>
              </w:rPr>
            </w:pPr>
            <w:r w:rsidRPr="00DE395E">
              <w:rPr>
                <w:vanish/>
                <w:position w:val="1"/>
                <w:szCs w:val="22"/>
              </w:rPr>
              <w:t>RAID Driver installation should happen for AMD and PT controllers</w:t>
            </w:r>
            <w:r>
              <w:rPr>
                <w:vanish/>
                <w:position w:val="1"/>
                <w:szCs w:val="22"/>
              </w:rPr>
              <w:t>.</w:t>
            </w:r>
          </w:p>
        </w:tc>
      </w:tr>
      <w:tr w:rsidR="00570DA9" w:rsidRPr="00DE395E" w14:paraId="2881133D" w14:textId="77777777" w:rsidTr="00DE1F72">
        <w:trPr>
          <w:hidden/>
        </w:trPr>
        <w:tc>
          <w:tcPr>
            <w:tcW w:w="1311" w:type="dxa"/>
            <w:shd w:val="clear" w:color="auto" w:fill="auto"/>
            <w:vAlign w:val="center"/>
          </w:tcPr>
          <w:p w14:paraId="6707942D" w14:textId="77777777" w:rsidR="00570DA9" w:rsidRPr="00DE395E" w:rsidRDefault="00570DA9" w:rsidP="00DE1F72">
            <w:pPr>
              <w:pStyle w:val="TableBody"/>
              <w:rPr>
                <w:vanish/>
              </w:rPr>
            </w:pPr>
            <w:r w:rsidRPr="00DE395E">
              <w:rPr>
                <w:vanish/>
              </w:rPr>
              <w:t>SoC RAID</w:t>
            </w:r>
          </w:p>
        </w:tc>
        <w:tc>
          <w:tcPr>
            <w:tcW w:w="1310" w:type="dxa"/>
            <w:shd w:val="clear" w:color="auto" w:fill="auto"/>
            <w:vAlign w:val="center"/>
          </w:tcPr>
          <w:p w14:paraId="28CC676D" w14:textId="77777777" w:rsidR="00570DA9" w:rsidRPr="00DE395E" w:rsidRDefault="00570DA9" w:rsidP="00DE1F72">
            <w:pPr>
              <w:pStyle w:val="TableBodyCenter"/>
              <w:rPr>
                <w:rFonts w:eastAsia="Calibri"/>
                <w:vanish/>
              </w:rPr>
            </w:pPr>
            <w:r w:rsidRPr="00DE395E">
              <w:rPr>
                <w:rFonts w:eastAsia="Calibri"/>
                <w:vanish/>
              </w:rPr>
              <w:t>RAID</w:t>
            </w:r>
          </w:p>
        </w:tc>
        <w:tc>
          <w:tcPr>
            <w:tcW w:w="1311" w:type="dxa"/>
            <w:shd w:val="clear" w:color="auto" w:fill="auto"/>
            <w:vAlign w:val="center"/>
          </w:tcPr>
          <w:p w14:paraId="44A89BB6" w14:textId="77777777" w:rsidR="00570DA9" w:rsidRPr="00DE395E" w:rsidRDefault="00570DA9" w:rsidP="00DE1F72">
            <w:pPr>
              <w:pStyle w:val="TableBodyCenter"/>
              <w:rPr>
                <w:rFonts w:eastAsia="Calibri"/>
                <w:vanish/>
              </w:rPr>
            </w:pPr>
            <w:r w:rsidRPr="00DE395E">
              <w:rPr>
                <w:rFonts w:eastAsia="Calibri"/>
                <w:vanish/>
              </w:rPr>
              <w:t>RAID</w:t>
            </w:r>
          </w:p>
        </w:tc>
        <w:tc>
          <w:tcPr>
            <w:tcW w:w="1556" w:type="dxa"/>
            <w:shd w:val="clear" w:color="auto" w:fill="auto"/>
            <w:vAlign w:val="center"/>
          </w:tcPr>
          <w:p w14:paraId="136A6A2A" w14:textId="77777777" w:rsidR="00570DA9" w:rsidRPr="00DE395E" w:rsidRDefault="00570DA9" w:rsidP="00DE1F72">
            <w:pPr>
              <w:pStyle w:val="TableBodyCenter"/>
              <w:rPr>
                <w:rFonts w:eastAsia="Calibri"/>
                <w:vanish/>
              </w:rPr>
            </w:pPr>
            <w:r w:rsidRPr="00DE395E">
              <w:rPr>
                <w:rFonts w:eastAsia="Calibri"/>
                <w:vanish/>
              </w:rPr>
              <w:t>Enabled (But no NVMe devices are connected to the system)</w:t>
            </w:r>
          </w:p>
        </w:tc>
        <w:tc>
          <w:tcPr>
            <w:tcW w:w="3730" w:type="dxa"/>
            <w:shd w:val="clear" w:color="auto" w:fill="auto"/>
            <w:vAlign w:val="center"/>
          </w:tcPr>
          <w:p w14:paraId="747786F3" w14:textId="77777777" w:rsidR="00570DA9" w:rsidRPr="00DE395E" w:rsidRDefault="00570DA9" w:rsidP="00DE1F72">
            <w:pPr>
              <w:pStyle w:val="TableBody"/>
              <w:rPr>
                <w:vanish/>
                <w:szCs w:val="22"/>
              </w:rPr>
            </w:pPr>
            <w:r w:rsidRPr="00DE395E">
              <w:rPr>
                <w:vanish/>
                <w:szCs w:val="22"/>
              </w:rPr>
              <w:t>RA</w:t>
            </w:r>
            <w:r w:rsidRPr="00DE395E">
              <w:rPr>
                <w:vanish/>
                <w:spacing w:val="-1"/>
                <w:szCs w:val="22"/>
              </w:rPr>
              <w:t>I</w:t>
            </w:r>
            <w:r w:rsidRPr="00DE395E">
              <w:rPr>
                <w:vanish/>
                <w:szCs w:val="22"/>
              </w:rPr>
              <w:t>D</w:t>
            </w:r>
            <w:r w:rsidRPr="00DE395E">
              <w:rPr>
                <w:vanish/>
                <w:spacing w:val="1"/>
                <w:szCs w:val="22"/>
              </w:rPr>
              <w:t xml:space="preserve"> </w:t>
            </w:r>
            <w:r w:rsidRPr="00DE395E">
              <w:rPr>
                <w:vanish/>
                <w:szCs w:val="22"/>
              </w:rPr>
              <w:t>dr</w:t>
            </w:r>
            <w:r w:rsidRPr="00DE395E">
              <w:rPr>
                <w:vanish/>
                <w:spacing w:val="-1"/>
                <w:szCs w:val="22"/>
              </w:rPr>
              <w:t>iv</w:t>
            </w:r>
            <w:r w:rsidRPr="00DE395E">
              <w:rPr>
                <w:vanish/>
                <w:szCs w:val="22"/>
              </w:rPr>
              <w:t>er</w:t>
            </w:r>
            <w:r w:rsidRPr="00DE395E">
              <w:rPr>
                <w:vanish/>
                <w:spacing w:val="1"/>
                <w:szCs w:val="22"/>
              </w:rPr>
              <w:t xml:space="preserve"> </w:t>
            </w:r>
            <w:r w:rsidRPr="00DE395E">
              <w:rPr>
                <w:vanish/>
                <w:szCs w:val="22"/>
              </w:rPr>
              <w:t>i</w:t>
            </w:r>
            <w:r w:rsidRPr="00DE395E">
              <w:rPr>
                <w:vanish/>
                <w:spacing w:val="-1"/>
                <w:szCs w:val="22"/>
              </w:rPr>
              <w:t>n</w:t>
            </w:r>
            <w:r w:rsidRPr="00DE395E">
              <w:rPr>
                <w:vanish/>
                <w:szCs w:val="22"/>
              </w:rPr>
              <w:t>stall</w:t>
            </w:r>
            <w:r w:rsidRPr="00DE395E">
              <w:rPr>
                <w:vanish/>
                <w:spacing w:val="-3"/>
                <w:szCs w:val="22"/>
              </w:rPr>
              <w:t>a</w:t>
            </w:r>
            <w:r w:rsidRPr="00DE395E">
              <w:rPr>
                <w:vanish/>
                <w:szCs w:val="22"/>
              </w:rPr>
              <w:t>ti</w:t>
            </w:r>
            <w:r w:rsidRPr="00DE395E">
              <w:rPr>
                <w:vanish/>
                <w:spacing w:val="1"/>
                <w:szCs w:val="22"/>
              </w:rPr>
              <w:t>o</w:t>
            </w:r>
            <w:r w:rsidRPr="00DE395E">
              <w:rPr>
                <w:vanish/>
                <w:szCs w:val="22"/>
              </w:rPr>
              <w:t>n</w:t>
            </w:r>
            <w:r w:rsidRPr="00DE395E">
              <w:rPr>
                <w:vanish/>
                <w:spacing w:val="-3"/>
                <w:szCs w:val="22"/>
              </w:rPr>
              <w:t xml:space="preserve"> </w:t>
            </w:r>
            <w:r w:rsidRPr="00DE395E">
              <w:rPr>
                <w:vanish/>
                <w:szCs w:val="22"/>
              </w:rPr>
              <w:t>sh</w:t>
            </w:r>
            <w:r w:rsidRPr="00DE395E">
              <w:rPr>
                <w:vanish/>
                <w:spacing w:val="-2"/>
                <w:szCs w:val="22"/>
              </w:rPr>
              <w:t>o</w:t>
            </w:r>
            <w:r w:rsidRPr="00DE395E">
              <w:rPr>
                <w:vanish/>
                <w:spacing w:val="-1"/>
                <w:szCs w:val="22"/>
              </w:rPr>
              <w:t>u</w:t>
            </w:r>
            <w:r w:rsidRPr="00DE395E">
              <w:rPr>
                <w:vanish/>
                <w:szCs w:val="22"/>
              </w:rPr>
              <w:t>ld</w:t>
            </w:r>
            <w:r w:rsidRPr="00DE395E">
              <w:rPr>
                <w:vanish/>
                <w:spacing w:val="-1"/>
                <w:szCs w:val="22"/>
              </w:rPr>
              <w:t xml:space="preserve"> </w:t>
            </w:r>
            <w:r w:rsidRPr="00DE395E">
              <w:rPr>
                <w:vanish/>
                <w:szCs w:val="22"/>
              </w:rPr>
              <w:t>ha</w:t>
            </w:r>
            <w:r w:rsidRPr="00DE395E">
              <w:rPr>
                <w:vanish/>
                <w:spacing w:val="-1"/>
                <w:szCs w:val="22"/>
              </w:rPr>
              <w:t>pp</w:t>
            </w:r>
            <w:r w:rsidRPr="00DE395E">
              <w:rPr>
                <w:vanish/>
                <w:szCs w:val="22"/>
              </w:rPr>
              <w:t>en f</w:t>
            </w:r>
            <w:r w:rsidRPr="00DE395E">
              <w:rPr>
                <w:vanish/>
                <w:spacing w:val="1"/>
                <w:szCs w:val="22"/>
              </w:rPr>
              <w:t>o</w:t>
            </w:r>
            <w:r w:rsidRPr="00DE395E">
              <w:rPr>
                <w:vanish/>
                <w:szCs w:val="22"/>
              </w:rPr>
              <w:t xml:space="preserve">r </w:t>
            </w:r>
            <w:r w:rsidRPr="00DE395E">
              <w:rPr>
                <w:vanish/>
                <w:spacing w:val="-3"/>
                <w:szCs w:val="22"/>
              </w:rPr>
              <w:t>A</w:t>
            </w:r>
            <w:r w:rsidRPr="00DE395E">
              <w:rPr>
                <w:vanish/>
                <w:spacing w:val="1"/>
                <w:szCs w:val="22"/>
              </w:rPr>
              <w:t>M</w:t>
            </w:r>
            <w:r w:rsidRPr="00DE395E">
              <w:rPr>
                <w:vanish/>
                <w:szCs w:val="22"/>
              </w:rPr>
              <w:t>D</w:t>
            </w:r>
            <w:r w:rsidRPr="00DE395E">
              <w:rPr>
                <w:vanish/>
                <w:spacing w:val="-1"/>
                <w:szCs w:val="22"/>
              </w:rPr>
              <w:t xml:space="preserve"> </w:t>
            </w:r>
            <w:r w:rsidRPr="00DE395E">
              <w:rPr>
                <w:vanish/>
                <w:szCs w:val="22"/>
              </w:rPr>
              <w:t>a</w:t>
            </w:r>
            <w:r w:rsidRPr="00DE395E">
              <w:rPr>
                <w:vanish/>
                <w:spacing w:val="-1"/>
                <w:szCs w:val="22"/>
              </w:rPr>
              <w:t>n</w:t>
            </w:r>
            <w:r w:rsidRPr="00DE395E">
              <w:rPr>
                <w:vanish/>
                <w:szCs w:val="22"/>
              </w:rPr>
              <w:t>d</w:t>
            </w:r>
            <w:r w:rsidRPr="00DE395E">
              <w:rPr>
                <w:vanish/>
                <w:spacing w:val="-1"/>
                <w:szCs w:val="22"/>
              </w:rPr>
              <w:t xml:space="preserve"> P</w:t>
            </w:r>
            <w:r w:rsidRPr="00DE395E">
              <w:rPr>
                <w:vanish/>
                <w:szCs w:val="22"/>
              </w:rPr>
              <w:t>T c</w:t>
            </w:r>
            <w:r w:rsidRPr="00DE395E">
              <w:rPr>
                <w:vanish/>
                <w:spacing w:val="1"/>
                <w:szCs w:val="22"/>
              </w:rPr>
              <w:t>o</w:t>
            </w:r>
            <w:r w:rsidRPr="00DE395E">
              <w:rPr>
                <w:vanish/>
                <w:spacing w:val="-1"/>
                <w:szCs w:val="22"/>
              </w:rPr>
              <w:t>n</w:t>
            </w:r>
            <w:r w:rsidRPr="00DE395E">
              <w:rPr>
                <w:vanish/>
                <w:szCs w:val="22"/>
              </w:rPr>
              <w:t>t</w:t>
            </w:r>
            <w:r w:rsidRPr="00DE395E">
              <w:rPr>
                <w:vanish/>
                <w:spacing w:val="-2"/>
                <w:szCs w:val="22"/>
              </w:rPr>
              <w:t>r</w:t>
            </w:r>
            <w:r w:rsidRPr="00DE395E">
              <w:rPr>
                <w:vanish/>
                <w:spacing w:val="1"/>
                <w:szCs w:val="22"/>
              </w:rPr>
              <w:t>o</w:t>
            </w:r>
            <w:r w:rsidRPr="00DE395E">
              <w:rPr>
                <w:vanish/>
                <w:szCs w:val="22"/>
              </w:rPr>
              <w:t>llers</w:t>
            </w:r>
            <w:r>
              <w:rPr>
                <w:vanish/>
                <w:szCs w:val="22"/>
              </w:rPr>
              <w:t>.</w:t>
            </w:r>
          </w:p>
        </w:tc>
      </w:tr>
      <w:tr w:rsidR="00570DA9" w:rsidRPr="00DE395E" w14:paraId="4F3C5E1D" w14:textId="77777777" w:rsidTr="00DE1F72">
        <w:trPr>
          <w:hidden/>
        </w:trPr>
        <w:tc>
          <w:tcPr>
            <w:tcW w:w="1311" w:type="dxa"/>
            <w:shd w:val="clear" w:color="auto" w:fill="auto"/>
            <w:vAlign w:val="center"/>
          </w:tcPr>
          <w:p w14:paraId="7ACBC17B" w14:textId="77777777" w:rsidR="00570DA9" w:rsidRPr="00DE395E" w:rsidRDefault="00570DA9" w:rsidP="00DE1F72">
            <w:pPr>
              <w:pStyle w:val="TableBody"/>
              <w:rPr>
                <w:vanish/>
              </w:rPr>
            </w:pPr>
            <w:r w:rsidRPr="00DE395E">
              <w:rPr>
                <w:vanish/>
              </w:rPr>
              <w:t>SoC RAID</w:t>
            </w:r>
          </w:p>
        </w:tc>
        <w:tc>
          <w:tcPr>
            <w:tcW w:w="1310" w:type="dxa"/>
            <w:shd w:val="clear" w:color="auto" w:fill="auto"/>
            <w:vAlign w:val="center"/>
          </w:tcPr>
          <w:p w14:paraId="75CA7FF8" w14:textId="77777777" w:rsidR="00570DA9" w:rsidRPr="00DE395E" w:rsidRDefault="00570DA9" w:rsidP="00DE1F72">
            <w:pPr>
              <w:pStyle w:val="TableBodyCenter"/>
              <w:rPr>
                <w:rFonts w:eastAsia="Calibri"/>
                <w:vanish/>
              </w:rPr>
            </w:pPr>
            <w:r w:rsidRPr="00DE395E">
              <w:rPr>
                <w:rFonts w:eastAsia="Calibri"/>
                <w:vanish/>
              </w:rPr>
              <w:t>SATA</w:t>
            </w:r>
          </w:p>
        </w:tc>
        <w:tc>
          <w:tcPr>
            <w:tcW w:w="1311" w:type="dxa"/>
            <w:shd w:val="clear" w:color="auto" w:fill="auto"/>
            <w:vAlign w:val="center"/>
          </w:tcPr>
          <w:p w14:paraId="749C49B2" w14:textId="77777777" w:rsidR="00570DA9" w:rsidRPr="00DE395E" w:rsidRDefault="00570DA9" w:rsidP="00DE1F72">
            <w:pPr>
              <w:pStyle w:val="TableBodyCenter"/>
              <w:rPr>
                <w:rFonts w:eastAsia="Calibri"/>
                <w:vanish/>
              </w:rPr>
            </w:pPr>
            <w:r w:rsidRPr="00DE395E">
              <w:rPr>
                <w:rFonts w:eastAsia="Calibri"/>
                <w:vanish/>
              </w:rPr>
              <w:t>RAID</w:t>
            </w:r>
          </w:p>
        </w:tc>
        <w:tc>
          <w:tcPr>
            <w:tcW w:w="1556" w:type="dxa"/>
            <w:shd w:val="clear" w:color="auto" w:fill="auto"/>
            <w:vAlign w:val="center"/>
          </w:tcPr>
          <w:p w14:paraId="2AC43491" w14:textId="77777777" w:rsidR="00570DA9" w:rsidRPr="00DE395E" w:rsidRDefault="00570DA9" w:rsidP="00DE1F72">
            <w:pPr>
              <w:pStyle w:val="TableBodyCenter"/>
              <w:rPr>
                <w:rFonts w:eastAsia="Calibri"/>
                <w:vanish/>
              </w:rPr>
            </w:pPr>
            <w:r w:rsidRPr="00DE395E">
              <w:rPr>
                <w:rFonts w:eastAsia="Calibri"/>
                <w:vanish/>
              </w:rPr>
              <w:t>Enabled</w:t>
            </w:r>
          </w:p>
        </w:tc>
        <w:tc>
          <w:tcPr>
            <w:tcW w:w="3730" w:type="dxa"/>
            <w:shd w:val="clear" w:color="auto" w:fill="auto"/>
            <w:vAlign w:val="center"/>
          </w:tcPr>
          <w:p w14:paraId="44215EBD" w14:textId="77777777" w:rsidR="00570DA9" w:rsidRPr="00DE395E" w:rsidRDefault="00570DA9" w:rsidP="00DE1F72">
            <w:pPr>
              <w:pStyle w:val="TableBody"/>
              <w:rPr>
                <w:vanish/>
                <w:szCs w:val="22"/>
              </w:rPr>
            </w:pPr>
            <w:r w:rsidRPr="00DE395E">
              <w:rPr>
                <w:vanish/>
                <w:spacing w:val="-1"/>
                <w:szCs w:val="22"/>
              </w:rPr>
              <w:t>N</w:t>
            </w:r>
            <w:r w:rsidRPr="00DE395E">
              <w:rPr>
                <w:vanish/>
                <w:spacing w:val="1"/>
                <w:szCs w:val="22"/>
              </w:rPr>
              <w:t>o</w:t>
            </w:r>
            <w:r w:rsidRPr="00DE395E">
              <w:rPr>
                <w:vanish/>
                <w:szCs w:val="22"/>
              </w:rPr>
              <w:t>t</w:t>
            </w:r>
            <w:r w:rsidRPr="00DE395E">
              <w:rPr>
                <w:vanish/>
                <w:spacing w:val="1"/>
                <w:szCs w:val="22"/>
              </w:rPr>
              <w:t xml:space="preserve"> </w:t>
            </w:r>
            <w:r w:rsidRPr="00DE395E">
              <w:rPr>
                <w:vanish/>
                <w:szCs w:val="22"/>
              </w:rPr>
              <w:t>su</w:t>
            </w:r>
            <w:r w:rsidRPr="00DE395E">
              <w:rPr>
                <w:vanish/>
                <w:spacing w:val="-2"/>
                <w:szCs w:val="22"/>
              </w:rPr>
              <w:t>p</w:t>
            </w:r>
            <w:r w:rsidRPr="00DE395E">
              <w:rPr>
                <w:vanish/>
                <w:spacing w:val="-1"/>
                <w:szCs w:val="22"/>
              </w:rPr>
              <w:t>p</w:t>
            </w:r>
            <w:r w:rsidRPr="00DE395E">
              <w:rPr>
                <w:vanish/>
                <w:spacing w:val="1"/>
                <w:szCs w:val="22"/>
              </w:rPr>
              <w:t>o</w:t>
            </w:r>
            <w:r w:rsidRPr="00DE395E">
              <w:rPr>
                <w:vanish/>
                <w:spacing w:val="-3"/>
                <w:szCs w:val="22"/>
              </w:rPr>
              <w:t>r</w:t>
            </w:r>
            <w:r w:rsidRPr="00DE395E">
              <w:rPr>
                <w:vanish/>
                <w:szCs w:val="22"/>
              </w:rPr>
              <w:t>t</w:t>
            </w:r>
            <w:r w:rsidRPr="00DE395E">
              <w:rPr>
                <w:vanish/>
                <w:spacing w:val="1"/>
                <w:szCs w:val="22"/>
              </w:rPr>
              <w:t>e</w:t>
            </w:r>
            <w:r w:rsidRPr="00DE395E">
              <w:rPr>
                <w:vanish/>
                <w:szCs w:val="22"/>
              </w:rPr>
              <w:t>d</w:t>
            </w:r>
            <w:r w:rsidRPr="00DE395E">
              <w:rPr>
                <w:vanish/>
                <w:spacing w:val="-3"/>
                <w:szCs w:val="22"/>
              </w:rPr>
              <w:t xml:space="preserve"> </w:t>
            </w:r>
            <w:r w:rsidRPr="00DE395E">
              <w:rPr>
                <w:vanish/>
                <w:szCs w:val="22"/>
              </w:rPr>
              <w:t xml:space="preserve">with </w:t>
            </w:r>
            <w:r w:rsidRPr="00DE395E">
              <w:rPr>
                <w:vanish/>
                <w:spacing w:val="1"/>
                <w:szCs w:val="22"/>
              </w:rPr>
              <w:t>t</w:t>
            </w:r>
            <w:r w:rsidRPr="00DE395E">
              <w:rPr>
                <w:vanish/>
                <w:spacing w:val="-1"/>
                <w:szCs w:val="22"/>
              </w:rPr>
              <w:t>h</w:t>
            </w:r>
            <w:r w:rsidRPr="00DE395E">
              <w:rPr>
                <w:vanish/>
                <w:szCs w:val="22"/>
              </w:rPr>
              <w:t>is</w:t>
            </w:r>
            <w:r w:rsidRPr="00DE395E">
              <w:rPr>
                <w:vanish/>
                <w:spacing w:val="-2"/>
                <w:szCs w:val="22"/>
              </w:rPr>
              <w:t xml:space="preserve"> </w:t>
            </w:r>
            <w:r w:rsidRPr="00DE395E">
              <w:rPr>
                <w:vanish/>
                <w:szCs w:val="22"/>
              </w:rPr>
              <w:t>r</w:t>
            </w:r>
            <w:r w:rsidRPr="00DE395E">
              <w:rPr>
                <w:vanish/>
                <w:spacing w:val="1"/>
                <w:szCs w:val="22"/>
              </w:rPr>
              <w:t>e</w:t>
            </w:r>
            <w:r w:rsidRPr="00DE395E">
              <w:rPr>
                <w:vanish/>
                <w:spacing w:val="-3"/>
                <w:szCs w:val="22"/>
              </w:rPr>
              <w:t>l</w:t>
            </w:r>
            <w:r w:rsidRPr="00DE395E">
              <w:rPr>
                <w:vanish/>
                <w:szCs w:val="22"/>
              </w:rPr>
              <w:t>ease</w:t>
            </w:r>
            <w:r>
              <w:rPr>
                <w:vanish/>
                <w:szCs w:val="22"/>
              </w:rPr>
              <w:t>.</w:t>
            </w:r>
          </w:p>
        </w:tc>
      </w:tr>
      <w:tr w:rsidR="00570DA9" w:rsidRPr="00DE395E" w14:paraId="4DCF7A30" w14:textId="77777777" w:rsidTr="00DE1F72">
        <w:trPr>
          <w:hidden/>
        </w:trPr>
        <w:tc>
          <w:tcPr>
            <w:tcW w:w="1311" w:type="dxa"/>
            <w:shd w:val="clear" w:color="auto" w:fill="auto"/>
          </w:tcPr>
          <w:p w14:paraId="59F35620" w14:textId="77777777" w:rsidR="00570DA9" w:rsidRPr="00DE395E" w:rsidRDefault="00570DA9" w:rsidP="00DE1F72">
            <w:pPr>
              <w:pStyle w:val="TableBody"/>
              <w:rPr>
                <w:vanish/>
              </w:rPr>
            </w:pPr>
            <w:r w:rsidRPr="00DE395E">
              <w:rPr>
                <w:vanish/>
              </w:rPr>
              <w:t>SoC RAID</w:t>
            </w:r>
          </w:p>
        </w:tc>
        <w:tc>
          <w:tcPr>
            <w:tcW w:w="1310" w:type="dxa"/>
            <w:shd w:val="clear" w:color="auto" w:fill="auto"/>
            <w:vAlign w:val="center"/>
          </w:tcPr>
          <w:p w14:paraId="673BF06D" w14:textId="77777777" w:rsidR="00570DA9" w:rsidRPr="00DE395E" w:rsidRDefault="00570DA9" w:rsidP="00DE1F72">
            <w:pPr>
              <w:pStyle w:val="TableBodyCenter"/>
              <w:rPr>
                <w:rFonts w:eastAsia="Calibri"/>
                <w:vanish/>
              </w:rPr>
            </w:pPr>
            <w:r w:rsidRPr="00DE395E">
              <w:rPr>
                <w:rFonts w:eastAsia="Calibri"/>
                <w:vanish/>
              </w:rPr>
              <w:t>RAID</w:t>
            </w:r>
          </w:p>
        </w:tc>
        <w:tc>
          <w:tcPr>
            <w:tcW w:w="1311" w:type="dxa"/>
            <w:shd w:val="clear" w:color="auto" w:fill="auto"/>
            <w:vAlign w:val="center"/>
          </w:tcPr>
          <w:p w14:paraId="01836788" w14:textId="77777777" w:rsidR="00570DA9" w:rsidRPr="00DE395E" w:rsidRDefault="00570DA9" w:rsidP="00DE1F72">
            <w:pPr>
              <w:pStyle w:val="TableBodyCenter"/>
              <w:rPr>
                <w:rFonts w:eastAsia="Calibri"/>
                <w:vanish/>
              </w:rPr>
            </w:pPr>
            <w:r w:rsidRPr="00DE395E">
              <w:rPr>
                <w:rFonts w:eastAsia="Calibri"/>
                <w:vanish/>
              </w:rPr>
              <w:t>SATA</w:t>
            </w:r>
          </w:p>
        </w:tc>
        <w:tc>
          <w:tcPr>
            <w:tcW w:w="1556" w:type="dxa"/>
            <w:shd w:val="clear" w:color="auto" w:fill="auto"/>
            <w:vAlign w:val="center"/>
          </w:tcPr>
          <w:p w14:paraId="29278F65" w14:textId="77777777" w:rsidR="00570DA9" w:rsidRPr="00DE395E" w:rsidRDefault="00570DA9" w:rsidP="00DE1F72">
            <w:pPr>
              <w:pStyle w:val="TableBodyCenter"/>
              <w:rPr>
                <w:rFonts w:eastAsia="Calibri"/>
                <w:vanish/>
              </w:rPr>
            </w:pPr>
            <w:r w:rsidRPr="00DE395E">
              <w:rPr>
                <w:rFonts w:eastAsia="Calibri"/>
                <w:vanish/>
              </w:rPr>
              <w:t>Enabled</w:t>
            </w:r>
          </w:p>
        </w:tc>
        <w:tc>
          <w:tcPr>
            <w:tcW w:w="3730" w:type="dxa"/>
            <w:shd w:val="clear" w:color="auto" w:fill="auto"/>
            <w:vAlign w:val="center"/>
          </w:tcPr>
          <w:p w14:paraId="6DB4D800" w14:textId="77777777" w:rsidR="00570DA9" w:rsidRPr="00DE395E" w:rsidRDefault="00570DA9" w:rsidP="00DE1F72">
            <w:pPr>
              <w:pStyle w:val="TableBody"/>
              <w:rPr>
                <w:vanish/>
                <w:szCs w:val="22"/>
              </w:rPr>
            </w:pPr>
            <w:r w:rsidRPr="00DE395E">
              <w:rPr>
                <w:vanish/>
                <w:spacing w:val="-1"/>
                <w:szCs w:val="22"/>
              </w:rPr>
              <w:t>N</w:t>
            </w:r>
            <w:r w:rsidRPr="00DE395E">
              <w:rPr>
                <w:vanish/>
                <w:spacing w:val="1"/>
                <w:szCs w:val="22"/>
              </w:rPr>
              <w:t>o</w:t>
            </w:r>
            <w:r w:rsidRPr="00DE395E">
              <w:rPr>
                <w:vanish/>
                <w:szCs w:val="22"/>
              </w:rPr>
              <w:t>t</w:t>
            </w:r>
            <w:r w:rsidRPr="00DE395E">
              <w:rPr>
                <w:vanish/>
                <w:spacing w:val="1"/>
                <w:szCs w:val="22"/>
              </w:rPr>
              <w:t xml:space="preserve"> </w:t>
            </w:r>
            <w:r w:rsidRPr="00DE395E">
              <w:rPr>
                <w:vanish/>
                <w:szCs w:val="22"/>
              </w:rPr>
              <w:t>su</w:t>
            </w:r>
            <w:r w:rsidRPr="00DE395E">
              <w:rPr>
                <w:vanish/>
                <w:spacing w:val="-2"/>
                <w:szCs w:val="22"/>
              </w:rPr>
              <w:t>p</w:t>
            </w:r>
            <w:r w:rsidRPr="00DE395E">
              <w:rPr>
                <w:vanish/>
                <w:spacing w:val="-1"/>
                <w:szCs w:val="22"/>
              </w:rPr>
              <w:t>p</w:t>
            </w:r>
            <w:r w:rsidRPr="00DE395E">
              <w:rPr>
                <w:vanish/>
                <w:spacing w:val="1"/>
                <w:szCs w:val="22"/>
              </w:rPr>
              <w:t>o</w:t>
            </w:r>
            <w:r w:rsidRPr="00DE395E">
              <w:rPr>
                <w:vanish/>
                <w:spacing w:val="-3"/>
                <w:szCs w:val="22"/>
              </w:rPr>
              <w:t>r</w:t>
            </w:r>
            <w:r w:rsidRPr="00DE395E">
              <w:rPr>
                <w:vanish/>
                <w:szCs w:val="22"/>
              </w:rPr>
              <w:t>t</w:t>
            </w:r>
            <w:r w:rsidRPr="00DE395E">
              <w:rPr>
                <w:vanish/>
                <w:spacing w:val="1"/>
                <w:szCs w:val="22"/>
              </w:rPr>
              <w:t>e</w:t>
            </w:r>
            <w:r w:rsidRPr="00DE395E">
              <w:rPr>
                <w:vanish/>
                <w:szCs w:val="22"/>
              </w:rPr>
              <w:t>d</w:t>
            </w:r>
            <w:r w:rsidRPr="00DE395E">
              <w:rPr>
                <w:vanish/>
                <w:spacing w:val="-3"/>
                <w:szCs w:val="22"/>
              </w:rPr>
              <w:t xml:space="preserve"> </w:t>
            </w:r>
            <w:r w:rsidRPr="00DE395E">
              <w:rPr>
                <w:vanish/>
                <w:szCs w:val="22"/>
              </w:rPr>
              <w:t xml:space="preserve">with </w:t>
            </w:r>
            <w:r w:rsidRPr="00DE395E">
              <w:rPr>
                <w:vanish/>
                <w:spacing w:val="1"/>
                <w:szCs w:val="22"/>
              </w:rPr>
              <w:t>t</w:t>
            </w:r>
            <w:r w:rsidRPr="00DE395E">
              <w:rPr>
                <w:vanish/>
                <w:spacing w:val="-1"/>
                <w:szCs w:val="22"/>
              </w:rPr>
              <w:t>h</w:t>
            </w:r>
            <w:r w:rsidRPr="00DE395E">
              <w:rPr>
                <w:vanish/>
                <w:szCs w:val="22"/>
              </w:rPr>
              <w:t>is</w:t>
            </w:r>
            <w:r w:rsidRPr="00DE395E">
              <w:rPr>
                <w:vanish/>
                <w:spacing w:val="-2"/>
                <w:szCs w:val="22"/>
              </w:rPr>
              <w:t xml:space="preserve"> </w:t>
            </w:r>
            <w:r w:rsidRPr="00DE395E">
              <w:rPr>
                <w:vanish/>
                <w:szCs w:val="22"/>
              </w:rPr>
              <w:t>r</w:t>
            </w:r>
            <w:r w:rsidRPr="00DE395E">
              <w:rPr>
                <w:vanish/>
                <w:spacing w:val="1"/>
                <w:szCs w:val="22"/>
              </w:rPr>
              <w:t>e</w:t>
            </w:r>
            <w:r w:rsidRPr="00DE395E">
              <w:rPr>
                <w:vanish/>
                <w:spacing w:val="-3"/>
                <w:szCs w:val="22"/>
              </w:rPr>
              <w:t>l</w:t>
            </w:r>
            <w:r w:rsidRPr="00DE395E">
              <w:rPr>
                <w:vanish/>
                <w:szCs w:val="22"/>
              </w:rPr>
              <w:t>ease</w:t>
            </w:r>
            <w:r>
              <w:rPr>
                <w:vanish/>
                <w:szCs w:val="22"/>
              </w:rPr>
              <w:t>.</w:t>
            </w:r>
          </w:p>
        </w:tc>
      </w:tr>
    </w:tbl>
    <w:p w14:paraId="2B8F612D" w14:textId="77777777" w:rsidR="00570DA9" w:rsidRPr="00DE395E" w:rsidRDefault="00570DA9" w:rsidP="00570DA9">
      <w:pPr>
        <w:spacing w:before="9" w:after="0" w:line="190" w:lineRule="exact"/>
        <w:rPr>
          <w:vanish/>
          <w:sz w:val="19"/>
          <w:szCs w:val="19"/>
        </w:rPr>
      </w:pPr>
    </w:p>
    <w:p w14:paraId="368FB7BE" w14:textId="77777777" w:rsidR="00570DA9" w:rsidRDefault="00570DA9" w:rsidP="00570DA9">
      <w:pPr>
        <w:pStyle w:val="Heading2"/>
        <w:rPr>
          <w:rFonts w:eastAsia="Cambria"/>
        </w:rPr>
      </w:pPr>
      <w:bookmarkStart w:id="302" w:name="_Toc16074618"/>
      <w:bookmarkStart w:id="303" w:name="_Toc56412406"/>
      <w:r>
        <w:rPr>
          <w:rFonts w:eastAsia="Cambria"/>
        </w:rPr>
        <w:t>Ge</w:t>
      </w:r>
      <w:r>
        <w:rPr>
          <w:rFonts w:eastAsia="Cambria"/>
          <w:spacing w:val="-1"/>
        </w:rPr>
        <w:t>ne</w:t>
      </w:r>
      <w:r>
        <w:rPr>
          <w:rFonts w:eastAsia="Cambria"/>
        </w:rPr>
        <w:t>ric</w:t>
      </w:r>
      <w:r>
        <w:rPr>
          <w:rFonts w:eastAsia="Cambria"/>
          <w:spacing w:val="-8"/>
        </w:rPr>
        <w:t xml:space="preserve"> </w:t>
      </w:r>
      <w:r>
        <w:rPr>
          <w:rFonts w:eastAsia="Cambria"/>
          <w:spacing w:val="2"/>
        </w:rPr>
        <w:t>S</w:t>
      </w:r>
      <w:r>
        <w:rPr>
          <w:rFonts w:eastAsia="Cambria"/>
          <w:spacing w:val="-1"/>
        </w:rPr>
        <w:t>y</w:t>
      </w:r>
      <w:r>
        <w:rPr>
          <w:rFonts w:eastAsia="Cambria"/>
          <w:spacing w:val="3"/>
        </w:rPr>
        <w:t>s</w:t>
      </w:r>
      <w:r>
        <w:rPr>
          <w:rFonts w:eastAsia="Cambria"/>
          <w:spacing w:val="-1"/>
        </w:rPr>
        <w:t>t</w:t>
      </w:r>
      <w:r>
        <w:rPr>
          <w:rFonts w:eastAsia="Cambria"/>
          <w:spacing w:val="1"/>
        </w:rPr>
        <w:t>e</w:t>
      </w:r>
      <w:r>
        <w:rPr>
          <w:rFonts w:eastAsia="Cambria"/>
        </w:rPr>
        <w:t>m</w:t>
      </w:r>
      <w:r>
        <w:rPr>
          <w:rFonts w:eastAsia="Cambria"/>
          <w:spacing w:val="-8"/>
        </w:rPr>
        <w:t xml:space="preserve"> </w:t>
      </w:r>
      <w:r>
        <w:rPr>
          <w:rFonts w:eastAsia="Cambria"/>
          <w:spacing w:val="1"/>
        </w:rPr>
        <w:t>S</w:t>
      </w:r>
      <w:r>
        <w:rPr>
          <w:rFonts w:eastAsia="Cambria"/>
          <w:spacing w:val="-1"/>
        </w:rPr>
        <w:t>e</w:t>
      </w:r>
      <w:r>
        <w:rPr>
          <w:rFonts w:eastAsia="Cambria"/>
          <w:spacing w:val="1"/>
        </w:rPr>
        <w:t>t</w:t>
      </w:r>
      <w:r>
        <w:rPr>
          <w:rFonts w:eastAsia="Cambria"/>
          <w:spacing w:val="3"/>
        </w:rPr>
        <w:t>u</w:t>
      </w:r>
      <w:r>
        <w:rPr>
          <w:rFonts w:eastAsia="Cambria"/>
        </w:rPr>
        <w:t>p</w:t>
      </w:r>
      <w:bookmarkEnd w:id="302"/>
      <w:bookmarkEnd w:id="303"/>
    </w:p>
    <w:p w14:paraId="4288B6EF" w14:textId="77777777" w:rsidR="00570DA9" w:rsidRDefault="00570DA9" w:rsidP="00570DA9">
      <w:pPr>
        <w:rPr>
          <w:rFonts w:eastAsia="Calibri"/>
        </w:rPr>
      </w:pPr>
      <w:r>
        <w:rPr>
          <w:rFonts w:eastAsia="Calibri"/>
        </w:rPr>
        <w:t>A</w:t>
      </w:r>
      <w:r>
        <w:rPr>
          <w:rFonts w:eastAsia="Calibri"/>
          <w:spacing w:val="10"/>
        </w:rPr>
        <w:t xml:space="preserve"> </w:t>
      </w:r>
      <w:r>
        <w:rPr>
          <w:rFonts w:eastAsia="Calibri"/>
          <w:spacing w:val="4"/>
        </w:rPr>
        <w:t>g</w:t>
      </w:r>
      <w:r>
        <w:rPr>
          <w:rFonts w:eastAsia="Calibri"/>
        </w:rPr>
        <w:t>e</w:t>
      </w:r>
      <w:r>
        <w:rPr>
          <w:rFonts w:eastAsia="Calibri"/>
          <w:spacing w:val="6"/>
        </w:rPr>
        <w:t>n</w:t>
      </w:r>
      <w:r>
        <w:rPr>
          <w:rFonts w:eastAsia="Calibri"/>
        </w:rPr>
        <w:t>eric</w:t>
      </w:r>
      <w:r>
        <w:rPr>
          <w:rFonts w:eastAsia="Calibri"/>
          <w:spacing w:val="4"/>
        </w:rPr>
        <w:t xml:space="preserve"> sys</w:t>
      </w:r>
      <w:r>
        <w:rPr>
          <w:rFonts w:eastAsia="Calibri"/>
          <w:spacing w:val="6"/>
        </w:rPr>
        <w:t>t</w:t>
      </w:r>
      <w:r>
        <w:rPr>
          <w:rFonts w:eastAsia="Calibri"/>
        </w:rPr>
        <w:t xml:space="preserve">em </w:t>
      </w:r>
      <w:r>
        <w:rPr>
          <w:rFonts w:eastAsia="Calibri"/>
          <w:spacing w:val="4"/>
        </w:rPr>
        <w:t>s</w:t>
      </w:r>
      <w:r>
        <w:rPr>
          <w:rFonts w:eastAsia="Calibri"/>
        </w:rPr>
        <w:t>e</w:t>
      </w:r>
      <w:r>
        <w:rPr>
          <w:rFonts w:eastAsia="Calibri"/>
          <w:spacing w:val="3"/>
        </w:rPr>
        <w:t>t</w:t>
      </w:r>
      <w:r>
        <w:rPr>
          <w:rFonts w:eastAsia="Calibri"/>
          <w:spacing w:val="6"/>
        </w:rPr>
        <w:t>u</w:t>
      </w:r>
      <w:r>
        <w:rPr>
          <w:rFonts w:eastAsia="Calibri"/>
        </w:rPr>
        <w:t>p</w:t>
      </w:r>
      <w:r>
        <w:rPr>
          <w:rFonts w:eastAsia="Calibri"/>
          <w:spacing w:val="7"/>
        </w:rPr>
        <w:t xml:space="preserve"> </w:t>
      </w:r>
      <w:r>
        <w:rPr>
          <w:rFonts w:eastAsia="Calibri"/>
          <w:spacing w:val="6"/>
        </w:rPr>
        <w:t>p</w:t>
      </w:r>
      <w:r>
        <w:rPr>
          <w:rFonts w:eastAsia="Calibri"/>
        </w:rPr>
        <w:t>ro</w:t>
      </w:r>
      <w:r>
        <w:rPr>
          <w:rFonts w:eastAsia="Calibri"/>
          <w:spacing w:val="4"/>
        </w:rPr>
        <w:t>c</w:t>
      </w:r>
      <w:r>
        <w:rPr>
          <w:rFonts w:eastAsia="Calibri"/>
        </w:rPr>
        <w:t>e</w:t>
      </w:r>
      <w:r>
        <w:rPr>
          <w:rFonts w:eastAsia="Calibri"/>
          <w:spacing w:val="4"/>
        </w:rPr>
        <w:t>s</w:t>
      </w:r>
      <w:r>
        <w:rPr>
          <w:rFonts w:eastAsia="Calibri"/>
        </w:rPr>
        <w:t>s</w:t>
      </w:r>
      <w:r>
        <w:rPr>
          <w:rFonts w:eastAsia="Calibri"/>
          <w:spacing w:val="7"/>
        </w:rPr>
        <w:t xml:space="preserve"> </w:t>
      </w:r>
      <w:r>
        <w:rPr>
          <w:rFonts w:eastAsia="Calibri"/>
        </w:rPr>
        <w:t>is</w:t>
      </w:r>
      <w:r>
        <w:rPr>
          <w:rFonts w:eastAsia="Calibri"/>
          <w:spacing w:val="10"/>
        </w:rPr>
        <w:t xml:space="preserve"> </w:t>
      </w:r>
      <w:r>
        <w:rPr>
          <w:rFonts w:eastAsia="Calibri"/>
          <w:spacing w:val="6"/>
        </w:rPr>
        <w:t>d</w:t>
      </w:r>
      <w:r>
        <w:rPr>
          <w:rFonts w:eastAsia="Calibri"/>
        </w:rPr>
        <w:t>e</w:t>
      </w:r>
      <w:r>
        <w:rPr>
          <w:rFonts w:eastAsia="Calibri"/>
          <w:spacing w:val="4"/>
        </w:rPr>
        <w:t>sc</w:t>
      </w:r>
      <w:r>
        <w:rPr>
          <w:rFonts w:eastAsia="Calibri"/>
        </w:rPr>
        <w:t>ri</w:t>
      </w:r>
      <w:r>
        <w:rPr>
          <w:rFonts w:eastAsia="Calibri"/>
          <w:spacing w:val="6"/>
        </w:rPr>
        <w:t>b</w:t>
      </w:r>
      <w:r>
        <w:rPr>
          <w:rFonts w:eastAsia="Calibri"/>
        </w:rPr>
        <w:t xml:space="preserve">ed </w:t>
      </w:r>
      <w:r>
        <w:rPr>
          <w:rFonts w:eastAsia="Calibri"/>
          <w:spacing w:val="6"/>
        </w:rPr>
        <w:t>b</w:t>
      </w:r>
      <w:r>
        <w:rPr>
          <w:rFonts w:eastAsia="Calibri"/>
        </w:rPr>
        <w:t>e</w:t>
      </w:r>
      <w:r>
        <w:rPr>
          <w:rFonts w:eastAsia="Calibri"/>
          <w:spacing w:val="2"/>
        </w:rPr>
        <w:t>l</w:t>
      </w:r>
      <w:r>
        <w:rPr>
          <w:rFonts w:eastAsia="Calibri"/>
        </w:rPr>
        <w:t>o</w:t>
      </w:r>
      <w:r>
        <w:rPr>
          <w:rFonts w:eastAsia="Calibri"/>
          <w:spacing w:val="3"/>
        </w:rPr>
        <w:t>w</w:t>
      </w:r>
      <w:r>
        <w:rPr>
          <w:rFonts w:eastAsia="Calibri"/>
        </w:rPr>
        <w:t>:</w:t>
      </w:r>
    </w:p>
    <w:p w14:paraId="11DED089" w14:textId="77777777" w:rsidR="00570DA9" w:rsidRDefault="00570DA9" w:rsidP="0084425C">
      <w:pPr>
        <w:pStyle w:val="ListNumber"/>
      </w:pPr>
      <w:r>
        <w:t>C</w:t>
      </w:r>
      <w:r>
        <w:rPr>
          <w:spacing w:val="5"/>
        </w:rPr>
        <w:t>o</w:t>
      </w:r>
      <w:r>
        <w:rPr>
          <w:spacing w:val="6"/>
        </w:rPr>
        <w:t>p</w:t>
      </w:r>
      <w:r>
        <w:t>y</w:t>
      </w:r>
      <w:r>
        <w:rPr>
          <w:spacing w:val="8"/>
        </w:rPr>
        <w:t xml:space="preserve"> </w:t>
      </w:r>
      <w:r>
        <w:rPr>
          <w:spacing w:val="6"/>
        </w:rPr>
        <w:t>th</w:t>
      </w:r>
      <w:r>
        <w:t>e</w:t>
      </w:r>
      <w:r>
        <w:rPr>
          <w:spacing w:val="8"/>
        </w:rPr>
        <w:t xml:space="preserve"> </w:t>
      </w:r>
      <w:r>
        <w:rPr>
          <w:b/>
          <w:bCs/>
          <w:spacing w:val="6"/>
        </w:rPr>
        <w:t>A</w:t>
      </w:r>
      <w:r>
        <w:rPr>
          <w:b/>
          <w:bCs/>
        </w:rPr>
        <w:t>M</w:t>
      </w:r>
      <w:r>
        <w:rPr>
          <w:b/>
          <w:bCs/>
          <w:spacing w:val="5"/>
        </w:rPr>
        <w:t>D</w:t>
      </w:r>
      <w:r>
        <w:rPr>
          <w:b/>
          <w:bCs/>
          <w:spacing w:val="6"/>
        </w:rPr>
        <w:t>-</w:t>
      </w:r>
      <w:r>
        <w:rPr>
          <w:b/>
          <w:bCs/>
        </w:rPr>
        <w:t>R</w:t>
      </w:r>
      <w:r>
        <w:rPr>
          <w:b/>
          <w:bCs/>
          <w:spacing w:val="6"/>
        </w:rPr>
        <w:t>A</w:t>
      </w:r>
      <w:r>
        <w:rPr>
          <w:b/>
          <w:bCs/>
          <w:spacing w:val="5"/>
        </w:rPr>
        <w:t>I</w:t>
      </w:r>
      <w:r>
        <w:rPr>
          <w:b/>
          <w:bCs/>
        </w:rPr>
        <w:t>D</w:t>
      </w:r>
      <w:r>
        <w:rPr>
          <w:b/>
          <w:bCs/>
          <w:spacing w:val="6"/>
        </w:rPr>
        <w:t xml:space="preserve"> </w:t>
      </w:r>
      <w:r>
        <w:rPr>
          <w:spacing w:val="6"/>
        </w:rPr>
        <w:t>d</w:t>
      </w:r>
      <w:r>
        <w:rPr>
          <w:spacing w:val="5"/>
        </w:rPr>
        <w:t>r</w:t>
      </w:r>
      <w:r>
        <w:rPr>
          <w:spacing w:val="2"/>
        </w:rPr>
        <w:t>i</w:t>
      </w:r>
      <w:r>
        <w:t>v</w:t>
      </w:r>
      <w:r>
        <w:rPr>
          <w:spacing w:val="5"/>
        </w:rPr>
        <w:t>er</w:t>
      </w:r>
      <w:r>
        <w:t>s</w:t>
      </w:r>
      <w:r>
        <w:rPr>
          <w:spacing w:val="6"/>
        </w:rPr>
        <w:t xml:space="preserve"> t</w:t>
      </w:r>
      <w:r>
        <w:t>o</w:t>
      </w:r>
      <w:r>
        <w:rPr>
          <w:spacing w:val="10"/>
        </w:rPr>
        <w:t xml:space="preserve"> </w:t>
      </w:r>
      <w:r>
        <w:t>a</w:t>
      </w:r>
      <w:r>
        <w:rPr>
          <w:spacing w:val="10"/>
        </w:rPr>
        <w:t xml:space="preserve"> </w:t>
      </w:r>
      <w:r>
        <w:rPr>
          <w:spacing w:val="5"/>
        </w:rPr>
        <w:t>r</w:t>
      </w:r>
      <w:r>
        <w:rPr>
          <w:spacing w:val="3"/>
        </w:rPr>
        <w:t>e</w:t>
      </w:r>
      <w:r>
        <w:rPr>
          <w:spacing w:val="5"/>
        </w:rPr>
        <w:t>mo</w:t>
      </w:r>
      <w:r>
        <w:t>v</w:t>
      </w:r>
      <w:r>
        <w:rPr>
          <w:spacing w:val="5"/>
        </w:rPr>
        <w:t>a</w:t>
      </w:r>
      <w:r>
        <w:rPr>
          <w:spacing w:val="6"/>
        </w:rPr>
        <w:t>b</w:t>
      </w:r>
      <w:r>
        <w:rPr>
          <w:spacing w:val="5"/>
        </w:rPr>
        <w:t>l</w:t>
      </w:r>
      <w:r>
        <w:t>e</w:t>
      </w:r>
      <w:r>
        <w:rPr>
          <w:spacing w:val="5"/>
        </w:rPr>
        <w:t xml:space="preserve"> </w:t>
      </w:r>
      <w:r>
        <w:t>s</w:t>
      </w:r>
      <w:r>
        <w:rPr>
          <w:spacing w:val="3"/>
        </w:rPr>
        <w:t>to</w:t>
      </w:r>
      <w:r>
        <w:rPr>
          <w:spacing w:val="5"/>
        </w:rPr>
        <w:t>ra</w:t>
      </w:r>
      <w:r>
        <w:t>ge</w:t>
      </w:r>
      <w:r>
        <w:rPr>
          <w:spacing w:val="7"/>
        </w:rPr>
        <w:t xml:space="preserve"> </w:t>
      </w:r>
      <w:r>
        <w:rPr>
          <w:spacing w:val="5"/>
        </w:rPr>
        <w:t>me</w:t>
      </w:r>
      <w:r>
        <w:rPr>
          <w:spacing w:val="6"/>
        </w:rPr>
        <w:t>d</w:t>
      </w:r>
      <w:r>
        <w:rPr>
          <w:spacing w:val="5"/>
        </w:rPr>
        <w:t>i</w:t>
      </w:r>
      <w:r>
        <w:rPr>
          <w:spacing w:val="6"/>
        </w:rPr>
        <w:t>u</w:t>
      </w:r>
      <w:r>
        <w:rPr>
          <w:spacing w:val="5"/>
        </w:rPr>
        <w:t>m</w:t>
      </w:r>
      <w:r>
        <w:t>.</w:t>
      </w:r>
      <w:r>
        <w:rPr>
          <w:spacing w:val="15"/>
        </w:rPr>
        <w:t xml:space="preserve"> </w:t>
      </w:r>
      <w:r>
        <w:rPr>
          <w:i/>
        </w:rPr>
        <w:t>(</w:t>
      </w:r>
      <w:r>
        <w:rPr>
          <w:i/>
          <w:spacing w:val="-1"/>
        </w:rPr>
        <w:t>R</w:t>
      </w:r>
      <w:r>
        <w:rPr>
          <w:i/>
        </w:rPr>
        <w:t>e</w:t>
      </w:r>
      <w:r>
        <w:rPr>
          <w:i/>
          <w:spacing w:val="-1"/>
        </w:rPr>
        <w:t>f</w:t>
      </w:r>
      <w:r>
        <w:rPr>
          <w:i/>
        </w:rPr>
        <w:t>er</w:t>
      </w:r>
      <w:r>
        <w:rPr>
          <w:i/>
          <w:spacing w:val="-3"/>
        </w:rPr>
        <w:t xml:space="preserve"> </w:t>
      </w:r>
      <w:r>
        <w:rPr>
          <w:i/>
          <w:spacing w:val="1"/>
        </w:rPr>
        <w:t>t</w:t>
      </w:r>
      <w:r>
        <w:rPr>
          <w:i/>
        </w:rPr>
        <w:t>o</w:t>
      </w:r>
      <w:r>
        <w:rPr>
          <w:i/>
          <w:spacing w:val="-3"/>
        </w:rPr>
        <w:t xml:space="preserve"> </w:t>
      </w:r>
      <w:r>
        <w:rPr>
          <w:i/>
        </w:rPr>
        <w:t>Se</w:t>
      </w:r>
      <w:r>
        <w:rPr>
          <w:i/>
          <w:spacing w:val="1"/>
        </w:rPr>
        <w:t>ct</w:t>
      </w:r>
      <w:r>
        <w:rPr>
          <w:i/>
        </w:rPr>
        <w:t>i</w:t>
      </w:r>
      <w:r>
        <w:rPr>
          <w:i/>
          <w:spacing w:val="-1"/>
        </w:rPr>
        <w:t>o</w:t>
      </w:r>
      <w:r>
        <w:rPr>
          <w:i/>
        </w:rPr>
        <w:t>n</w:t>
      </w:r>
      <w:r>
        <w:rPr>
          <w:i/>
          <w:spacing w:val="-4"/>
        </w:rPr>
        <w:t xml:space="preserve"> </w:t>
      </w:r>
      <w:r>
        <w:rPr>
          <w:i/>
        </w:rPr>
        <w:fldChar w:fldCharType="begin"/>
      </w:r>
      <w:r>
        <w:rPr>
          <w:i/>
          <w:spacing w:val="-4"/>
        </w:rPr>
        <w:instrText xml:space="preserve"> REF _Ref16072719 \r \h </w:instrText>
      </w:r>
      <w:r>
        <w:rPr>
          <w:i/>
        </w:rPr>
      </w:r>
      <w:r>
        <w:rPr>
          <w:i/>
        </w:rPr>
        <w:fldChar w:fldCharType="separate"/>
      </w:r>
      <w:r>
        <w:rPr>
          <w:i/>
          <w:spacing w:val="-4"/>
        </w:rPr>
        <w:t>2.1</w:t>
      </w:r>
      <w:r>
        <w:rPr>
          <w:i/>
        </w:rPr>
        <w:fldChar w:fldCharType="end"/>
      </w:r>
      <w:r>
        <w:rPr>
          <w:i/>
        </w:rPr>
        <w:t>)</w:t>
      </w:r>
    </w:p>
    <w:p w14:paraId="2BF2C5DA" w14:textId="77777777" w:rsidR="00570DA9" w:rsidRDefault="00570DA9" w:rsidP="0084425C">
      <w:pPr>
        <w:pStyle w:val="ListNumber"/>
      </w:pPr>
      <w:r>
        <w:t>Po</w:t>
      </w:r>
      <w:r>
        <w:rPr>
          <w:spacing w:val="3"/>
        </w:rPr>
        <w:t>w</w:t>
      </w:r>
      <w:r>
        <w:t>e</w:t>
      </w:r>
      <w:r>
        <w:rPr>
          <w:spacing w:val="6"/>
        </w:rPr>
        <w:t>r-</w:t>
      </w:r>
      <w:r>
        <w:t xml:space="preserve">on </w:t>
      </w:r>
      <w:r>
        <w:rPr>
          <w:spacing w:val="6"/>
        </w:rPr>
        <w:t>th</w:t>
      </w:r>
      <w:r>
        <w:t>e</w:t>
      </w:r>
      <w:r>
        <w:rPr>
          <w:spacing w:val="9"/>
        </w:rPr>
        <w:t xml:space="preserve"> </w:t>
      </w:r>
      <w:r>
        <w:t>sys</w:t>
      </w:r>
      <w:r>
        <w:rPr>
          <w:spacing w:val="6"/>
        </w:rPr>
        <w:t>t</w:t>
      </w:r>
      <w:r>
        <w:t>em.</w:t>
      </w:r>
    </w:p>
    <w:p w14:paraId="1B9D0ADF" w14:textId="77777777" w:rsidR="00570DA9" w:rsidRDefault="00570DA9" w:rsidP="0084425C">
      <w:pPr>
        <w:pStyle w:val="ListNumber"/>
      </w:pPr>
      <w:r>
        <w:rPr>
          <w:spacing w:val="5"/>
        </w:rPr>
        <w:t>A</w:t>
      </w:r>
      <w:r>
        <w:t>cc</w:t>
      </w:r>
      <w:r>
        <w:rPr>
          <w:spacing w:val="5"/>
        </w:rPr>
        <w:t>e</w:t>
      </w:r>
      <w:r>
        <w:t>ss</w:t>
      </w:r>
      <w:r>
        <w:rPr>
          <w:spacing w:val="5"/>
        </w:rPr>
        <w:t xml:space="preserve"> </w:t>
      </w:r>
      <w:r>
        <w:t>the</w:t>
      </w:r>
      <w:r>
        <w:rPr>
          <w:spacing w:val="11"/>
        </w:rPr>
        <w:t xml:space="preserve"> </w:t>
      </w:r>
      <w:r>
        <w:t>p</w:t>
      </w:r>
      <w:r>
        <w:rPr>
          <w:spacing w:val="5"/>
        </w:rPr>
        <w:t>la</w:t>
      </w:r>
      <w:r>
        <w:rPr>
          <w:spacing w:val="3"/>
        </w:rPr>
        <w:t>t</w:t>
      </w:r>
      <w:r>
        <w:t>f</w:t>
      </w:r>
      <w:r>
        <w:rPr>
          <w:spacing w:val="5"/>
        </w:rPr>
        <w:t>or</w:t>
      </w:r>
      <w:r>
        <w:t>m</w:t>
      </w:r>
      <w:r>
        <w:rPr>
          <w:spacing w:val="9"/>
        </w:rPr>
        <w:t xml:space="preserve"> </w:t>
      </w:r>
      <w:r>
        <w:t>BIOS</w:t>
      </w:r>
      <w:r>
        <w:rPr>
          <w:spacing w:val="8"/>
        </w:rPr>
        <w:t xml:space="preserve"> </w:t>
      </w:r>
      <w:r>
        <w:rPr>
          <w:spacing w:val="3"/>
        </w:rPr>
        <w:t>w</w:t>
      </w:r>
      <w:r>
        <w:rPr>
          <w:spacing w:val="5"/>
        </w:rPr>
        <w:t>i</w:t>
      </w:r>
      <w:r>
        <w:t>nd</w:t>
      </w:r>
      <w:r>
        <w:rPr>
          <w:spacing w:val="5"/>
        </w:rPr>
        <w:t>o</w:t>
      </w:r>
      <w:r>
        <w:t>w f</w:t>
      </w:r>
      <w:r>
        <w:rPr>
          <w:spacing w:val="5"/>
        </w:rPr>
        <w:t>o</w:t>
      </w:r>
      <w:r>
        <w:t>r</w:t>
      </w:r>
      <w:r>
        <w:rPr>
          <w:spacing w:val="7"/>
        </w:rPr>
        <w:t xml:space="preserve"> </w:t>
      </w:r>
      <w:r>
        <w:t>the syst</w:t>
      </w:r>
      <w:r>
        <w:rPr>
          <w:spacing w:val="5"/>
        </w:rPr>
        <w:t>e</w:t>
      </w:r>
      <w:r>
        <w:t>m.</w:t>
      </w:r>
    </w:p>
    <w:p w14:paraId="72B6DC35" w14:textId="0C2E2F73" w:rsidR="00570DA9" w:rsidRPr="00F62EFF" w:rsidRDefault="00570DA9" w:rsidP="00570DA9">
      <w:pPr>
        <w:pStyle w:val="ListNumber2"/>
        <w:numPr>
          <w:ilvl w:val="0"/>
          <w:numId w:val="1"/>
        </w:numPr>
        <w:rPr>
          <w:rFonts w:eastAsia="Calibri"/>
        </w:rPr>
      </w:pPr>
      <w:r w:rsidRPr="00680D8C">
        <w:rPr>
          <w:rFonts w:eastAsia="Calibri"/>
        </w:rPr>
        <w:t>Configur</w:t>
      </w:r>
      <w:r>
        <w:rPr>
          <w:rFonts w:eastAsia="Calibri"/>
        </w:rPr>
        <w:t>e</w:t>
      </w:r>
      <w:r w:rsidRPr="00680D8C">
        <w:rPr>
          <w:rFonts w:eastAsia="Calibri"/>
        </w:rPr>
        <w:t xml:space="preserve"> </w:t>
      </w:r>
      <w:r>
        <w:rPr>
          <w:rFonts w:eastAsia="Calibri"/>
        </w:rPr>
        <w:t xml:space="preserve">the </w:t>
      </w:r>
      <w:r w:rsidRPr="00680D8C">
        <w:rPr>
          <w:rFonts w:eastAsia="Calibri"/>
        </w:rPr>
        <w:t xml:space="preserve">BIOS settings as </w:t>
      </w:r>
      <w:r>
        <w:rPr>
          <w:rFonts w:eastAsia="Calibri"/>
        </w:rPr>
        <w:t>outlined</w:t>
      </w:r>
      <w:r w:rsidRPr="00680D8C">
        <w:rPr>
          <w:rFonts w:eastAsia="Calibri"/>
        </w:rPr>
        <w:t xml:space="preserve"> in </w:t>
      </w:r>
      <w:r w:rsidR="00293C44">
        <w:rPr>
          <w:rFonts w:eastAsia="Calibri"/>
        </w:rPr>
        <w:t>Section</w:t>
      </w:r>
      <w:r w:rsidR="002D5C42">
        <w:rPr>
          <w:rFonts w:eastAsia="Calibri"/>
        </w:rPr>
        <w:t xml:space="preserve"> 3</w:t>
      </w:r>
      <w:r w:rsidR="00FB749C">
        <w:rPr>
          <w:rFonts w:eastAsia="Calibri"/>
        </w:rPr>
        <w:t>.1</w:t>
      </w:r>
      <w:r>
        <w:rPr>
          <w:rFonts w:eastAsia="Calibri"/>
        </w:rPr>
        <w:fldChar w:fldCharType="begin"/>
      </w:r>
      <w:r>
        <w:rPr>
          <w:rFonts w:eastAsia="Calibri"/>
        </w:rPr>
        <w:instrText xml:space="preserve"> REF C_Ref3_1 \h </w:instrText>
      </w:r>
      <w:r>
        <w:rPr>
          <w:rFonts w:eastAsia="Calibri"/>
        </w:rPr>
      </w:r>
      <w:r>
        <w:rPr>
          <w:rFonts w:eastAsia="Calibri"/>
        </w:rPr>
        <w:fldChar w:fldCharType="end"/>
      </w:r>
      <w:r>
        <w:rPr>
          <w:rFonts w:eastAsia="Calibri"/>
        </w:rPr>
        <w:t xml:space="preserve"> to enable RAID Mode on the system</w:t>
      </w:r>
      <w:r w:rsidRPr="00C12CCE">
        <w:rPr>
          <w:rFonts w:eastAsia="Calibri"/>
        </w:rPr>
        <w:t>.</w:t>
      </w:r>
    </w:p>
    <w:p w14:paraId="6C2ADD3B" w14:textId="77777777" w:rsidR="00570DA9" w:rsidRDefault="00570DA9" w:rsidP="00570DA9">
      <w:pPr>
        <w:pStyle w:val="ListNumber2"/>
        <w:numPr>
          <w:ilvl w:val="0"/>
          <w:numId w:val="1"/>
        </w:numPr>
        <w:rPr>
          <w:rFonts w:eastAsia="Calibri"/>
        </w:rPr>
      </w:pPr>
      <w:r>
        <w:rPr>
          <w:rFonts w:eastAsia="Calibri"/>
        </w:rPr>
        <w:t>T</w:t>
      </w:r>
      <w:r>
        <w:rPr>
          <w:rFonts w:eastAsia="Calibri"/>
          <w:spacing w:val="6"/>
        </w:rPr>
        <w:t>h</w:t>
      </w:r>
      <w:r>
        <w:rPr>
          <w:rFonts w:eastAsia="Calibri"/>
        </w:rPr>
        <w:t>is</w:t>
      </w:r>
      <w:r>
        <w:rPr>
          <w:rFonts w:eastAsia="Calibri"/>
          <w:spacing w:val="11"/>
        </w:rPr>
        <w:t xml:space="preserve"> </w:t>
      </w:r>
      <w:r>
        <w:rPr>
          <w:rFonts w:eastAsia="Calibri"/>
        </w:rPr>
        <w:t>e</w:t>
      </w:r>
      <w:r>
        <w:rPr>
          <w:rFonts w:eastAsia="Calibri"/>
          <w:spacing w:val="6"/>
        </w:rPr>
        <w:t>n</w:t>
      </w:r>
      <w:r>
        <w:rPr>
          <w:rFonts w:eastAsia="Calibri"/>
          <w:spacing w:val="2"/>
        </w:rPr>
        <w:t>a</w:t>
      </w:r>
      <w:r>
        <w:rPr>
          <w:rFonts w:eastAsia="Calibri"/>
          <w:spacing w:val="6"/>
        </w:rPr>
        <w:t>b</w:t>
      </w:r>
      <w:r>
        <w:rPr>
          <w:rFonts w:eastAsia="Calibri"/>
        </w:rPr>
        <w:t>les</w:t>
      </w:r>
      <w:r>
        <w:rPr>
          <w:rFonts w:eastAsia="Calibri"/>
          <w:spacing w:val="8"/>
        </w:rPr>
        <w:t xml:space="preserve"> </w:t>
      </w:r>
      <w:r>
        <w:rPr>
          <w:rFonts w:eastAsia="Calibri"/>
          <w:spacing w:val="3"/>
        </w:rPr>
        <w:t>t</w:t>
      </w:r>
      <w:r>
        <w:rPr>
          <w:rFonts w:eastAsia="Calibri"/>
          <w:spacing w:val="6"/>
        </w:rPr>
        <w:t>h</w:t>
      </w:r>
      <w:r>
        <w:rPr>
          <w:rFonts w:eastAsia="Calibri"/>
        </w:rPr>
        <w:t>e</w:t>
      </w:r>
      <w:r>
        <w:rPr>
          <w:rFonts w:eastAsia="Calibri"/>
          <w:spacing w:val="9"/>
        </w:rPr>
        <w:t xml:space="preserve"> </w:t>
      </w:r>
      <w:r>
        <w:rPr>
          <w:rFonts w:eastAsia="Calibri"/>
        </w:rPr>
        <w:t>lo</w:t>
      </w:r>
      <w:r>
        <w:rPr>
          <w:rFonts w:eastAsia="Calibri"/>
          <w:spacing w:val="2"/>
        </w:rPr>
        <w:t>a</w:t>
      </w:r>
      <w:r>
        <w:rPr>
          <w:rFonts w:eastAsia="Calibri"/>
          <w:spacing w:val="6"/>
        </w:rPr>
        <w:t>d</w:t>
      </w:r>
      <w:r>
        <w:rPr>
          <w:rFonts w:eastAsia="Calibri"/>
        </w:rPr>
        <w:t>i</w:t>
      </w:r>
      <w:r>
        <w:rPr>
          <w:rFonts w:eastAsia="Calibri"/>
          <w:spacing w:val="3"/>
        </w:rPr>
        <w:t>n</w:t>
      </w:r>
      <w:r>
        <w:rPr>
          <w:rFonts w:eastAsia="Calibri"/>
        </w:rPr>
        <w:t>g</w:t>
      </w:r>
      <w:r>
        <w:rPr>
          <w:rFonts w:eastAsia="Calibri"/>
          <w:spacing w:val="9"/>
        </w:rPr>
        <w:t xml:space="preserve"> </w:t>
      </w:r>
      <w:r>
        <w:rPr>
          <w:rFonts w:eastAsia="Calibri"/>
        </w:rPr>
        <w:t>of</w:t>
      </w:r>
      <w:r>
        <w:rPr>
          <w:rFonts w:eastAsia="Calibri"/>
          <w:spacing w:val="11"/>
        </w:rPr>
        <w:t xml:space="preserve"> </w:t>
      </w:r>
      <w:r>
        <w:rPr>
          <w:rFonts w:eastAsia="Calibri"/>
          <w:spacing w:val="3"/>
        </w:rPr>
        <w:t>t</w:t>
      </w:r>
      <w:r>
        <w:rPr>
          <w:rFonts w:eastAsia="Calibri"/>
          <w:spacing w:val="6"/>
        </w:rPr>
        <w:t>h</w:t>
      </w:r>
      <w:r>
        <w:rPr>
          <w:rFonts w:eastAsia="Calibri"/>
        </w:rPr>
        <w:t>e</w:t>
      </w:r>
      <w:r>
        <w:rPr>
          <w:rFonts w:eastAsia="Calibri"/>
          <w:spacing w:val="13"/>
        </w:rPr>
        <w:t xml:space="preserve"> </w:t>
      </w:r>
      <w:r>
        <w:rPr>
          <w:rFonts w:eastAsia="Calibri"/>
          <w:b/>
          <w:bCs/>
          <w:spacing w:val="6"/>
        </w:rPr>
        <w:t>A</w:t>
      </w:r>
      <w:r>
        <w:rPr>
          <w:rFonts w:eastAsia="Calibri"/>
          <w:b/>
          <w:bCs/>
          <w:spacing w:val="4"/>
        </w:rPr>
        <w:t>M</w:t>
      </w:r>
      <w:r>
        <w:rPr>
          <w:rFonts w:eastAsia="Calibri"/>
          <w:b/>
          <w:bCs/>
        </w:rPr>
        <w:t>D</w:t>
      </w:r>
      <w:r>
        <w:rPr>
          <w:rFonts w:eastAsia="Calibri"/>
          <w:b/>
          <w:bCs/>
          <w:spacing w:val="6"/>
        </w:rPr>
        <w:t>-</w:t>
      </w:r>
      <w:r>
        <w:rPr>
          <w:rFonts w:eastAsia="Calibri"/>
          <w:b/>
          <w:bCs/>
          <w:spacing w:val="4"/>
        </w:rPr>
        <w:t>R</w:t>
      </w:r>
      <w:r>
        <w:rPr>
          <w:rFonts w:eastAsia="Calibri"/>
          <w:b/>
          <w:bCs/>
          <w:spacing w:val="6"/>
        </w:rPr>
        <w:t>A</w:t>
      </w:r>
      <w:r>
        <w:rPr>
          <w:rFonts w:eastAsia="Calibri"/>
          <w:b/>
          <w:bCs/>
        </w:rPr>
        <w:t>ID</w:t>
      </w:r>
      <w:r>
        <w:rPr>
          <w:rFonts w:eastAsia="Calibri"/>
          <w:b/>
          <w:bCs/>
          <w:spacing w:val="7"/>
        </w:rPr>
        <w:t xml:space="preserve"> </w:t>
      </w:r>
      <w:r>
        <w:rPr>
          <w:rFonts w:eastAsia="Calibri"/>
          <w:spacing w:val="4"/>
        </w:rPr>
        <w:t>U</w:t>
      </w:r>
      <w:r>
        <w:rPr>
          <w:rFonts w:eastAsia="Calibri"/>
        </w:rPr>
        <w:t>EFI</w:t>
      </w:r>
      <w:r>
        <w:rPr>
          <w:rFonts w:eastAsia="Calibri"/>
          <w:spacing w:val="8"/>
        </w:rPr>
        <w:t xml:space="preserve"> </w:t>
      </w:r>
      <w:r>
        <w:rPr>
          <w:rFonts w:eastAsia="Calibri"/>
          <w:spacing w:val="6"/>
        </w:rPr>
        <w:t>d</w:t>
      </w:r>
      <w:r>
        <w:rPr>
          <w:rFonts w:eastAsia="Calibri"/>
        </w:rPr>
        <w:t>ri</w:t>
      </w:r>
      <w:r>
        <w:rPr>
          <w:rFonts w:eastAsia="Calibri"/>
          <w:spacing w:val="4"/>
        </w:rPr>
        <w:t>v</w:t>
      </w:r>
      <w:r>
        <w:rPr>
          <w:rFonts w:eastAsia="Calibri"/>
        </w:rPr>
        <w:t>er.</w:t>
      </w:r>
    </w:p>
    <w:p w14:paraId="43760390" w14:textId="77777777" w:rsidR="00570DA9" w:rsidRDefault="00570DA9" w:rsidP="0084425C">
      <w:pPr>
        <w:pStyle w:val="ListNumber"/>
      </w:pPr>
      <w:r>
        <w:t>I</w:t>
      </w:r>
      <w:r>
        <w:rPr>
          <w:spacing w:val="6"/>
        </w:rPr>
        <w:t>n</w:t>
      </w:r>
      <w:r>
        <w:t>i</w:t>
      </w:r>
      <w:r>
        <w:rPr>
          <w:spacing w:val="6"/>
        </w:rPr>
        <w:t>t</w:t>
      </w:r>
      <w:r>
        <w:t>iali</w:t>
      </w:r>
      <w:r>
        <w:rPr>
          <w:spacing w:val="6"/>
        </w:rPr>
        <w:t>z</w:t>
      </w:r>
      <w:r>
        <w:t xml:space="preserve">e </w:t>
      </w:r>
      <w:r>
        <w:rPr>
          <w:spacing w:val="6"/>
        </w:rPr>
        <w:t>th</w:t>
      </w:r>
      <w:r>
        <w:t>e</w:t>
      </w:r>
      <w:r>
        <w:rPr>
          <w:spacing w:val="6"/>
        </w:rPr>
        <w:t xml:space="preserve"> d</w:t>
      </w:r>
      <w:r>
        <w:t>is</w:t>
      </w:r>
      <w:r>
        <w:rPr>
          <w:spacing w:val="3"/>
        </w:rPr>
        <w:t>k</w:t>
      </w:r>
      <w:r>
        <w:t>s,</w:t>
      </w:r>
      <w:r>
        <w:rPr>
          <w:spacing w:val="8"/>
        </w:rPr>
        <w:t xml:space="preserve"> </w:t>
      </w:r>
      <w:r>
        <w:rPr>
          <w:spacing w:val="6"/>
        </w:rPr>
        <w:t>u</w:t>
      </w:r>
      <w:r>
        <w:t>si</w:t>
      </w:r>
      <w:r>
        <w:rPr>
          <w:spacing w:val="3"/>
        </w:rPr>
        <w:t>n</w:t>
      </w:r>
      <w:r>
        <w:t>g</w:t>
      </w:r>
      <w:r>
        <w:rPr>
          <w:spacing w:val="9"/>
        </w:rPr>
        <w:t xml:space="preserve"> </w:t>
      </w:r>
      <w:r>
        <w:rPr>
          <w:spacing w:val="6"/>
        </w:rPr>
        <w:t>th</w:t>
      </w:r>
      <w:r>
        <w:t>e</w:t>
      </w:r>
      <w:r>
        <w:rPr>
          <w:spacing w:val="17"/>
        </w:rPr>
        <w:t xml:space="preserve"> </w:t>
      </w:r>
      <w:r>
        <w:t>RAI</w:t>
      </w:r>
      <w:r>
        <w:rPr>
          <w:spacing w:val="6"/>
        </w:rPr>
        <w:t>D</w:t>
      </w:r>
      <w:r>
        <w:rPr>
          <w:spacing w:val="2"/>
        </w:rPr>
        <w:t>X</w:t>
      </w:r>
      <w:r>
        <w:rPr>
          <w:spacing w:val="6"/>
        </w:rPr>
        <w:t>p</w:t>
      </w:r>
      <w:r>
        <w:t>er</w:t>
      </w:r>
      <w:r>
        <w:rPr>
          <w:spacing w:val="6"/>
        </w:rPr>
        <w:t>t</w:t>
      </w:r>
      <w:r>
        <w:t>2 Co</w:t>
      </w:r>
      <w:r>
        <w:rPr>
          <w:spacing w:val="6"/>
        </w:rPr>
        <w:t>nf</w:t>
      </w:r>
      <w:r>
        <w:rPr>
          <w:spacing w:val="2"/>
        </w:rPr>
        <w:t>i</w:t>
      </w:r>
      <w:r>
        <w:t>g</w:t>
      </w:r>
      <w:r>
        <w:rPr>
          <w:spacing w:val="6"/>
        </w:rPr>
        <w:t>u</w:t>
      </w:r>
      <w:r>
        <w:t>ra</w:t>
      </w:r>
      <w:r>
        <w:rPr>
          <w:spacing w:val="6"/>
        </w:rPr>
        <w:t>t</w:t>
      </w:r>
      <w:r>
        <w:t>ion</w:t>
      </w:r>
      <w:r>
        <w:rPr>
          <w:spacing w:val="6"/>
        </w:rPr>
        <w:t xml:space="preserve"> </w:t>
      </w:r>
      <w:r>
        <w:t>U</w:t>
      </w:r>
      <w:r>
        <w:rPr>
          <w:spacing w:val="6"/>
        </w:rPr>
        <w:t>t</w:t>
      </w:r>
      <w:r>
        <w:t>ili</w:t>
      </w:r>
      <w:r>
        <w:rPr>
          <w:spacing w:val="6"/>
        </w:rPr>
        <w:t>t</w:t>
      </w:r>
      <w:r>
        <w:t>y (HII)</w:t>
      </w:r>
      <w:r>
        <w:rPr>
          <w:spacing w:val="11"/>
        </w:rPr>
        <w:t xml:space="preserve"> </w:t>
      </w:r>
      <w:r>
        <w:t>or</w:t>
      </w:r>
      <w:r>
        <w:rPr>
          <w:spacing w:val="9"/>
        </w:rPr>
        <w:t xml:space="preserve"> </w:t>
      </w:r>
      <w:r>
        <w:t>UEFI shell.</w:t>
      </w:r>
      <w:r>
        <w:rPr>
          <w:spacing w:val="6"/>
        </w:rPr>
        <w:t xml:space="preserve"> </w:t>
      </w:r>
    </w:p>
    <w:p w14:paraId="21739124" w14:textId="77777777" w:rsidR="00570DA9" w:rsidRPr="00C83E2E" w:rsidRDefault="00570DA9" w:rsidP="0084425C">
      <w:pPr>
        <w:pStyle w:val="ListNumber"/>
      </w:pPr>
      <w:r>
        <w:t>Crea</w:t>
      </w:r>
      <w:r>
        <w:rPr>
          <w:spacing w:val="6"/>
        </w:rPr>
        <w:t>t</w:t>
      </w:r>
      <w:r>
        <w:t>e</w:t>
      </w:r>
      <w:r>
        <w:rPr>
          <w:spacing w:val="7"/>
        </w:rPr>
        <w:t xml:space="preserve"> </w:t>
      </w:r>
      <w:r>
        <w:t>arrays,</w:t>
      </w:r>
      <w:r>
        <w:rPr>
          <w:spacing w:val="7"/>
        </w:rPr>
        <w:t xml:space="preserve"> </w:t>
      </w:r>
      <w:r>
        <w:rPr>
          <w:spacing w:val="6"/>
        </w:rPr>
        <w:t>u</w:t>
      </w:r>
      <w:r>
        <w:t>si</w:t>
      </w:r>
      <w:r>
        <w:rPr>
          <w:spacing w:val="6"/>
        </w:rPr>
        <w:t>n</w:t>
      </w:r>
      <w:r>
        <w:t>g</w:t>
      </w:r>
      <w:r>
        <w:rPr>
          <w:spacing w:val="7"/>
        </w:rPr>
        <w:t xml:space="preserve"> </w:t>
      </w:r>
      <w:r>
        <w:rPr>
          <w:spacing w:val="6"/>
        </w:rPr>
        <w:t>th</w:t>
      </w:r>
      <w:r>
        <w:t>e</w:t>
      </w:r>
      <w:r>
        <w:rPr>
          <w:spacing w:val="6"/>
        </w:rPr>
        <w:t xml:space="preserve"> </w:t>
      </w:r>
      <w:r>
        <w:t>HII</w:t>
      </w:r>
      <w:r>
        <w:rPr>
          <w:spacing w:val="16"/>
        </w:rPr>
        <w:t xml:space="preserve"> </w:t>
      </w:r>
      <w:r>
        <w:t>Co</w:t>
      </w:r>
      <w:r>
        <w:rPr>
          <w:spacing w:val="6"/>
        </w:rPr>
        <w:t>nf</w:t>
      </w:r>
      <w:r>
        <w:t>ig</w:t>
      </w:r>
      <w:r>
        <w:rPr>
          <w:spacing w:val="6"/>
        </w:rPr>
        <w:t>u</w:t>
      </w:r>
      <w:r>
        <w:t>ra</w:t>
      </w:r>
      <w:r>
        <w:rPr>
          <w:spacing w:val="6"/>
        </w:rPr>
        <w:t>t</w:t>
      </w:r>
      <w:r>
        <w:t>ion</w:t>
      </w:r>
      <w:r>
        <w:rPr>
          <w:spacing w:val="6"/>
        </w:rPr>
        <w:t xml:space="preserve"> </w:t>
      </w:r>
      <w:r>
        <w:t>U</w:t>
      </w:r>
      <w:r>
        <w:rPr>
          <w:spacing w:val="6"/>
        </w:rPr>
        <w:t>t</w:t>
      </w:r>
      <w:r>
        <w:t>ili</w:t>
      </w:r>
      <w:r>
        <w:rPr>
          <w:spacing w:val="3"/>
        </w:rPr>
        <w:t>t</w:t>
      </w:r>
      <w:r>
        <w:t>y</w:t>
      </w:r>
      <w:r>
        <w:rPr>
          <w:spacing w:val="11"/>
        </w:rPr>
        <w:t xml:space="preserve"> </w:t>
      </w:r>
      <w:r>
        <w:t>or</w:t>
      </w:r>
      <w:r>
        <w:rPr>
          <w:spacing w:val="9"/>
        </w:rPr>
        <w:t xml:space="preserve"> </w:t>
      </w:r>
      <w:r>
        <w:t>UEFI</w:t>
      </w:r>
      <w:r>
        <w:rPr>
          <w:spacing w:val="6"/>
        </w:rPr>
        <w:t xml:space="preserve"> shell</w:t>
      </w:r>
      <w:r>
        <w:t xml:space="preserve">. </w:t>
      </w:r>
      <w:r w:rsidRPr="00C83E2E">
        <w:t xml:space="preserve">(Refer to Section </w:t>
      </w:r>
      <w:r w:rsidRPr="00C83E2E">
        <w:fldChar w:fldCharType="begin"/>
      </w:r>
      <w:r w:rsidRPr="00C83E2E">
        <w:instrText xml:space="preserve"> REF  _Ref505070592 \h \r </w:instrText>
      </w:r>
      <w:r>
        <w:instrText xml:space="preserve"> \* MERGEFORMAT </w:instrText>
      </w:r>
      <w:r w:rsidRPr="00C83E2E">
        <w:fldChar w:fldCharType="separate"/>
      </w:r>
      <w:r>
        <w:t>4.1</w:t>
      </w:r>
      <w:r w:rsidRPr="00C83E2E">
        <w:fldChar w:fldCharType="end"/>
      </w:r>
      <w:r w:rsidRPr="00C83E2E">
        <w:t>)</w:t>
      </w:r>
    </w:p>
    <w:p w14:paraId="6993E625" w14:textId="3C8475EC" w:rsidR="00570DA9" w:rsidRDefault="00570DA9" w:rsidP="0084425C">
      <w:pPr>
        <w:pStyle w:val="ListNumber"/>
      </w:pPr>
      <w:r>
        <w:t>L</w:t>
      </w:r>
      <w:r>
        <w:rPr>
          <w:spacing w:val="5"/>
        </w:rPr>
        <w:t>oa</w:t>
      </w:r>
      <w:r>
        <w:t>d</w:t>
      </w:r>
      <w:r>
        <w:rPr>
          <w:spacing w:val="12"/>
        </w:rPr>
        <w:t xml:space="preserve"> </w:t>
      </w:r>
      <w:r>
        <w:rPr>
          <w:spacing w:val="3"/>
        </w:rPr>
        <w:t>t</w:t>
      </w:r>
      <w:r>
        <w:rPr>
          <w:spacing w:val="6"/>
        </w:rPr>
        <w:t>h</w:t>
      </w:r>
      <w:r>
        <w:t>e</w:t>
      </w:r>
      <w:r>
        <w:rPr>
          <w:spacing w:val="10"/>
        </w:rPr>
        <w:t xml:space="preserve"> </w:t>
      </w:r>
      <w:r>
        <w:rPr>
          <w:b/>
          <w:bCs/>
          <w:spacing w:val="6"/>
        </w:rPr>
        <w:t>A</w:t>
      </w:r>
      <w:r>
        <w:rPr>
          <w:b/>
          <w:bCs/>
        </w:rPr>
        <w:t>M</w:t>
      </w:r>
      <w:r>
        <w:rPr>
          <w:b/>
          <w:bCs/>
          <w:spacing w:val="5"/>
        </w:rPr>
        <w:t>D</w:t>
      </w:r>
      <w:r>
        <w:rPr>
          <w:b/>
          <w:bCs/>
          <w:spacing w:val="6"/>
        </w:rPr>
        <w:t>-</w:t>
      </w:r>
      <w:r>
        <w:rPr>
          <w:b/>
          <w:bCs/>
        </w:rPr>
        <w:t>R</w:t>
      </w:r>
      <w:r>
        <w:rPr>
          <w:b/>
          <w:bCs/>
          <w:spacing w:val="6"/>
        </w:rPr>
        <w:t>A</w:t>
      </w:r>
      <w:r>
        <w:rPr>
          <w:b/>
          <w:bCs/>
          <w:spacing w:val="5"/>
        </w:rPr>
        <w:t>I</w:t>
      </w:r>
      <w:r>
        <w:rPr>
          <w:b/>
          <w:bCs/>
        </w:rPr>
        <w:t xml:space="preserve">D </w:t>
      </w:r>
      <w:r>
        <w:rPr>
          <w:spacing w:val="6"/>
        </w:rPr>
        <w:t>d</w:t>
      </w:r>
      <w:r>
        <w:rPr>
          <w:spacing w:val="5"/>
        </w:rPr>
        <w:t>r</w:t>
      </w:r>
      <w:r>
        <w:rPr>
          <w:spacing w:val="2"/>
        </w:rPr>
        <w:t>i</w:t>
      </w:r>
      <w:r>
        <w:t>v</w:t>
      </w:r>
      <w:r>
        <w:rPr>
          <w:spacing w:val="5"/>
        </w:rPr>
        <w:t>er</w:t>
      </w:r>
      <w:r>
        <w:t>s</w:t>
      </w:r>
      <w:r>
        <w:rPr>
          <w:spacing w:val="8"/>
        </w:rPr>
        <w:t xml:space="preserve"> </w:t>
      </w:r>
      <w:r>
        <w:rPr>
          <w:spacing w:val="6"/>
        </w:rPr>
        <w:t>du</w:t>
      </w:r>
      <w:r>
        <w:rPr>
          <w:spacing w:val="5"/>
        </w:rPr>
        <w:t>ri</w:t>
      </w:r>
      <w:r>
        <w:rPr>
          <w:spacing w:val="6"/>
        </w:rPr>
        <w:t>n</w:t>
      </w:r>
      <w:r>
        <w:t>g</w:t>
      </w:r>
      <w:r>
        <w:rPr>
          <w:spacing w:val="6"/>
        </w:rPr>
        <w:t xml:space="preserve"> th</w:t>
      </w:r>
      <w:r>
        <w:t>e</w:t>
      </w:r>
      <w:r>
        <w:rPr>
          <w:spacing w:val="6"/>
        </w:rPr>
        <w:t xml:space="preserve"> </w:t>
      </w:r>
      <w:r>
        <w:rPr>
          <w:spacing w:val="5"/>
        </w:rPr>
        <w:t>o</w:t>
      </w:r>
      <w:r>
        <w:rPr>
          <w:spacing w:val="6"/>
        </w:rPr>
        <w:t>p</w:t>
      </w:r>
      <w:r>
        <w:rPr>
          <w:spacing w:val="5"/>
        </w:rPr>
        <w:t>era</w:t>
      </w:r>
      <w:r>
        <w:rPr>
          <w:spacing w:val="6"/>
        </w:rPr>
        <w:t>t</w:t>
      </w:r>
      <w:r>
        <w:rPr>
          <w:spacing w:val="2"/>
        </w:rPr>
        <w:t>i</w:t>
      </w:r>
      <w:r>
        <w:rPr>
          <w:spacing w:val="6"/>
        </w:rPr>
        <w:t>n</w:t>
      </w:r>
      <w:r>
        <w:t>g</w:t>
      </w:r>
      <w:r>
        <w:rPr>
          <w:spacing w:val="6"/>
        </w:rPr>
        <w:t xml:space="preserve"> </w:t>
      </w:r>
      <w:r>
        <w:t>sys</w:t>
      </w:r>
      <w:r>
        <w:rPr>
          <w:spacing w:val="6"/>
        </w:rPr>
        <w:t>t</w:t>
      </w:r>
      <w:r>
        <w:rPr>
          <w:spacing w:val="5"/>
        </w:rPr>
        <w:t>e</w:t>
      </w:r>
      <w:r>
        <w:t>m</w:t>
      </w:r>
      <w:r>
        <w:rPr>
          <w:spacing w:val="14"/>
        </w:rPr>
        <w:t xml:space="preserve"> </w:t>
      </w:r>
      <w:r>
        <w:rPr>
          <w:spacing w:val="5"/>
        </w:rPr>
        <w:t>i</w:t>
      </w:r>
      <w:r>
        <w:rPr>
          <w:spacing w:val="6"/>
        </w:rPr>
        <w:t>n</w:t>
      </w:r>
      <w:r>
        <w:t>s</w:t>
      </w:r>
      <w:r>
        <w:rPr>
          <w:spacing w:val="6"/>
        </w:rPr>
        <w:t>t</w:t>
      </w:r>
      <w:r>
        <w:rPr>
          <w:spacing w:val="5"/>
        </w:rPr>
        <w:t>al</w:t>
      </w:r>
      <w:r>
        <w:rPr>
          <w:spacing w:val="2"/>
        </w:rPr>
        <w:t>l</w:t>
      </w:r>
      <w:r>
        <w:rPr>
          <w:spacing w:val="5"/>
        </w:rPr>
        <w:t>a</w:t>
      </w:r>
      <w:r>
        <w:rPr>
          <w:spacing w:val="6"/>
        </w:rPr>
        <w:t>t</w:t>
      </w:r>
      <w:r>
        <w:rPr>
          <w:spacing w:val="5"/>
        </w:rPr>
        <w:t>io</w:t>
      </w:r>
      <w:r>
        <w:rPr>
          <w:spacing w:val="6"/>
        </w:rPr>
        <w:t>n</w:t>
      </w:r>
      <w:r>
        <w:t>.</w:t>
      </w:r>
      <w:r>
        <w:rPr>
          <w:spacing w:val="11"/>
        </w:rPr>
        <w:t xml:space="preserve"> </w:t>
      </w:r>
      <w:r>
        <w:rPr>
          <w:i/>
        </w:rPr>
        <w:t>(</w:t>
      </w:r>
      <w:r>
        <w:rPr>
          <w:i/>
          <w:spacing w:val="-1"/>
        </w:rPr>
        <w:t>R</w:t>
      </w:r>
      <w:r>
        <w:rPr>
          <w:i/>
        </w:rPr>
        <w:t>e</w:t>
      </w:r>
      <w:r>
        <w:rPr>
          <w:i/>
          <w:spacing w:val="2"/>
        </w:rPr>
        <w:t>f</w:t>
      </w:r>
      <w:r>
        <w:rPr>
          <w:i/>
        </w:rPr>
        <w:t>er</w:t>
      </w:r>
      <w:r>
        <w:rPr>
          <w:i/>
          <w:spacing w:val="-6"/>
        </w:rPr>
        <w:t xml:space="preserve"> </w:t>
      </w:r>
      <w:r>
        <w:rPr>
          <w:i/>
          <w:spacing w:val="1"/>
        </w:rPr>
        <w:t>t</w:t>
      </w:r>
      <w:r>
        <w:rPr>
          <w:i/>
        </w:rPr>
        <w:t>o</w:t>
      </w:r>
      <w:r>
        <w:rPr>
          <w:i/>
          <w:spacing w:val="-1"/>
        </w:rPr>
        <w:t xml:space="preserve"> </w:t>
      </w:r>
      <w:r w:rsidR="00C744A5">
        <w:rPr>
          <w:i/>
        </w:rPr>
        <w:t xml:space="preserve">Chapter </w:t>
      </w:r>
      <w:r w:rsidR="00C744A5">
        <w:rPr>
          <w:i/>
          <w:spacing w:val="-2"/>
        </w:rPr>
        <w:t>5</w:t>
      </w:r>
      <w:r>
        <w:rPr>
          <w:i/>
        </w:rPr>
        <w:t>)</w:t>
      </w:r>
    </w:p>
    <w:p w14:paraId="69F11200" w14:textId="77777777" w:rsidR="00570DA9" w:rsidRDefault="00570DA9" w:rsidP="0084425C">
      <w:pPr>
        <w:pStyle w:val="ListNumber"/>
      </w:pPr>
      <w:r>
        <w:t>Com</w:t>
      </w:r>
      <w:r>
        <w:rPr>
          <w:spacing w:val="6"/>
        </w:rPr>
        <w:t>p</w:t>
      </w:r>
      <w:r>
        <w:t>le</w:t>
      </w:r>
      <w:r>
        <w:rPr>
          <w:spacing w:val="6"/>
        </w:rPr>
        <w:t>t</w:t>
      </w:r>
      <w:r>
        <w:t>e</w:t>
      </w:r>
      <w:r>
        <w:rPr>
          <w:spacing w:val="3"/>
        </w:rPr>
        <w:t xml:space="preserve"> </w:t>
      </w:r>
      <w:r>
        <w:rPr>
          <w:spacing w:val="6"/>
        </w:rPr>
        <w:t>th</w:t>
      </w:r>
      <w:r>
        <w:t>e</w:t>
      </w:r>
      <w:r>
        <w:rPr>
          <w:spacing w:val="9"/>
        </w:rPr>
        <w:t xml:space="preserve"> </w:t>
      </w:r>
      <w:r>
        <w:rPr>
          <w:spacing w:val="2"/>
        </w:rPr>
        <w:t>r</w:t>
      </w:r>
      <w:r>
        <w:t>est</w:t>
      </w:r>
      <w:r>
        <w:rPr>
          <w:spacing w:val="8"/>
        </w:rPr>
        <w:t xml:space="preserve"> </w:t>
      </w:r>
      <w:r>
        <w:rPr>
          <w:spacing w:val="3"/>
        </w:rPr>
        <w:t>o</w:t>
      </w:r>
      <w:r>
        <w:t>f</w:t>
      </w:r>
      <w:r>
        <w:rPr>
          <w:spacing w:val="16"/>
        </w:rPr>
        <w:t xml:space="preserve"> </w:t>
      </w:r>
      <w:r>
        <w:rPr>
          <w:spacing w:val="3"/>
        </w:rPr>
        <w:t>th</w:t>
      </w:r>
      <w:r>
        <w:t>e</w:t>
      </w:r>
      <w:r>
        <w:rPr>
          <w:spacing w:val="9"/>
        </w:rPr>
        <w:t xml:space="preserve"> </w:t>
      </w:r>
      <w:r>
        <w:t>o</w:t>
      </w:r>
      <w:r>
        <w:rPr>
          <w:spacing w:val="6"/>
        </w:rPr>
        <w:t>p</w:t>
      </w:r>
      <w:r>
        <w:t>er</w:t>
      </w:r>
      <w:r>
        <w:rPr>
          <w:spacing w:val="2"/>
        </w:rPr>
        <w:t>a</w:t>
      </w:r>
      <w:r>
        <w:rPr>
          <w:spacing w:val="6"/>
        </w:rPr>
        <w:t>t</w:t>
      </w:r>
      <w:r>
        <w:t>i</w:t>
      </w:r>
      <w:r>
        <w:rPr>
          <w:spacing w:val="6"/>
        </w:rPr>
        <w:t>n</w:t>
      </w:r>
      <w:r>
        <w:t>g</w:t>
      </w:r>
      <w:r>
        <w:rPr>
          <w:spacing w:val="6"/>
        </w:rPr>
        <w:t xml:space="preserve"> </w:t>
      </w:r>
      <w:r>
        <w:t>sys</w:t>
      </w:r>
      <w:r>
        <w:rPr>
          <w:spacing w:val="6"/>
        </w:rPr>
        <w:t>t</w:t>
      </w:r>
      <w:r>
        <w:t>em</w:t>
      </w:r>
      <w:r>
        <w:rPr>
          <w:spacing w:val="11"/>
        </w:rPr>
        <w:t xml:space="preserve"> </w:t>
      </w:r>
      <w:r>
        <w:rPr>
          <w:spacing w:val="2"/>
        </w:rPr>
        <w:t>i</w:t>
      </w:r>
      <w:r>
        <w:rPr>
          <w:spacing w:val="6"/>
        </w:rPr>
        <w:t>n</w:t>
      </w:r>
      <w:r>
        <w:t>s</w:t>
      </w:r>
      <w:r>
        <w:rPr>
          <w:spacing w:val="3"/>
        </w:rPr>
        <w:t>t</w:t>
      </w:r>
      <w:r>
        <w:t>alla</w:t>
      </w:r>
      <w:r>
        <w:rPr>
          <w:spacing w:val="6"/>
        </w:rPr>
        <w:t>t</w:t>
      </w:r>
      <w:r>
        <w:t>io</w:t>
      </w:r>
      <w:r>
        <w:rPr>
          <w:spacing w:val="9"/>
        </w:rPr>
        <w:t>n</w:t>
      </w:r>
      <w:r>
        <w:t>.</w:t>
      </w:r>
    </w:p>
    <w:p w14:paraId="604C6DCE" w14:textId="3C83E44A" w:rsidR="00570DA9" w:rsidRDefault="00570DA9" w:rsidP="0084425C">
      <w:pPr>
        <w:pStyle w:val="ListNumber"/>
      </w:pPr>
      <w:r>
        <w:t>I</w:t>
      </w:r>
      <w:r>
        <w:rPr>
          <w:spacing w:val="6"/>
        </w:rPr>
        <w:t>n</w:t>
      </w:r>
      <w:r>
        <w:t>s</w:t>
      </w:r>
      <w:r>
        <w:rPr>
          <w:spacing w:val="6"/>
        </w:rPr>
        <w:t>t</w:t>
      </w:r>
      <w:r>
        <w:rPr>
          <w:spacing w:val="5"/>
        </w:rPr>
        <w:t>al</w:t>
      </w:r>
      <w:r>
        <w:t>l</w:t>
      </w:r>
      <w:r>
        <w:rPr>
          <w:spacing w:val="9"/>
        </w:rPr>
        <w:t xml:space="preserve"> </w:t>
      </w:r>
      <w:r>
        <w:rPr>
          <w:spacing w:val="6"/>
        </w:rPr>
        <w:t>t</w:t>
      </w:r>
      <w:r>
        <w:rPr>
          <w:spacing w:val="3"/>
        </w:rPr>
        <w:t>h</w:t>
      </w:r>
      <w:r>
        <w:t>e</w:t>
      </w:r>
      <w:r>
        <w:rPr>
          <w:spacing w:val="11"/>
        </w:rPr>
        <w:t xml:space="preserve"> </w:t>
      </w:r>
      <w:r>
        <w:t>OS</w:t>
      </w:r>
      <w:r>
        <w:rPr>
          <w:spacing w:val="10"/>
        </w:rPr>
        <w:t xml:space="preserve"> </w:t>
      </w:r>
      <w:r>
        <w:t>R</w:t>
      </w:r>
      <w:r>
        <w:rPr>
          <w:spacing w:val="5"/>
        </w:rPr>
        <w:t>A</w:t>
      </w:r>
      <w:r>
        <w:t>ID</w:t>
      </w:r>
      <w:r>
        <w:rPr>
          <w:spacing w:val="10"/>
        </w:rPr>
        <w:t xml:space="preserve"> </w:t>
      </w:r>
      <w:r>
        <w:rPr>
          <w:spacing w:val="6"/>
        </w:rPr>
        <w:t>M</w:t>
      </w:r>
      <w:r>
        <w:rPr>
          <w:spacing w:val="2"/>
        </w:rPr>
        <w:t>a</w:t>
      </w:r>
      <w:r>
        <w:rPr>
          <w:spacing w:val="3"/>
        </w:rPr>
        <w:t>n</w:t>
      </w:r>
      <w:r>
        <w:rPr>
          <w:spacing w:val="5"/>
        </w:rPr>
        <w:t>a</w:t>
      </w:r>
      <w:r>
        <w:t>g</w:t>
      </w:r>
      <w:r>
        <w:rPr>
          <w:spacing w:val="5"/>
        </w:rPr>
        <w:t>eme</w:t>
      </w:r>
      <w:r>
        <w:rPr>
          <w:spacing w:val="6"/>
        </w:rPr>
        <w:t>n</w:t>
      </w:r>
      <w:r>
        <w:t>t</w:t>
      </w:r>
      <w:r>
        <w:rPr>
          <w:spacing w:val="3"/>
        </w:rPr>
        <w:t xml:space="preserve"> </w:t>
      </w:r>
      <w:r>
        <w:rPr>
          <w:spacing w:val="2"/>
        </w:rPr>
        <w:t>GUI</w:t>
      </w:r>
      <w:r>
        <w:rPr>
          <w:spacing w:val="13"/>
        </w:rPr>
        <w:t xml:space="preserve"> </w:t>
      </w:r>
      <w:r>
        <w:t>(</w:t>
      </w:r>
      <w:r>
        <w:rPr>
          <w:spacing w:val="2"/>
        </w:rPr>
        <w:t>A</w:t>
      </w:r>
      <w:r>
        <w:rPr>
          <w:spacing w:val="6"/>
        </w:rPr>
        <w:t>M</w:t>
      </w:r>
      <w:r>
        <w:t>D</w:t>
      </w:r>
      <w:r>
        <w:rPr>
          <w:spacing w:val="8"/>
        </w:rPr>
        <w:t xml:space="preserve"> </w:t>
      </w:r>
      <w:r>
        <w:rPr>
          <w:spacing w:val="1"/>
        </w:rPr>
        <w:t>R</w:t>
      </w:r>
      <w:r>
        <w:rPr>
          <w:spacing w:val="5"/>
        </w:rPr>
        <w:t>A</w:t>
      </w:r>
      <w:r>
        <w:t>I</w:t>
      </w:r>
      <w:r>
        <w:rPr>
          <w:spacing w:val="8"/>
        </w:rPr>
        <w:t>D</w:t>
      </w:r>
      <w:r>
        <w:rPr>
          <w:spacing w:val="5"/>
        </w:rPr>
        <w:t>X</w:t>
      </w:r>
      <w:r>
        <w:rPr>
          <w:spacing w:val="6"/>
        </w:rPr>
        <w:t>p</w:t>
      </w:r>
      <w:r>
        <w:rPr>
          <w:spacing w:val="5"/>
        </w:rPr>
        <w:t>er</w:t>
      </w:r>
      <w:r>
        <w:rPr>
          <w:spacing w:val="6"/>
        </w:rPr>
        <w:t>t</w:t>
      </w:r>
      <w:r>
        <w:rPr>
          <w:spacing w:val="5"/>
        </w:rPr>
        <w:t>2)</w:t>
      </w:r>
      <w:r>
        <w:t>.</w:t>
      </w:r>
      <w:r>
        <w:rPr>
          <w:spacing w:val="3"/>
        </w:rPr>
        <w:t xml:space="preserve"> </w:t>
      </w:r>
      <w:r>
        <w:rPr>
          <w:i/>
        </w:rPr>
        <w:t>(</w:t>
      </w:r>
      <w:r>
        <w:rPr>
          <w:i/>
          <w:spacing w:val="-1"/>
        </w:rPr>
        <w:t>R</w:t>
      </w:r>
      <w:r>
        <w:rPr>
          <w:i/>
        </w:rPr>
        <w:t>e</w:t>
      </w:r>
      <w:r>
        <w:rPr>
          <w:i/>
          <w:spacing w:val="2"/>
        </w:rPr>
        <w:t>f</w:t>
      </w:r>
      <w:r>
        <w:rPr>
          <w:i/>
        </w:rPr>
        <w:t>er</w:t>
      </w:r>
      <w:r>
        <w:rPr>
          <w:i/>
          <w:spacing w:val="-6"/>
        </w:rPr>
        <w:t xml:space="preserve"> </w:t>
      </w:r>
      <w:r>
        <w:rPr>
          <w:i/>
          <w:spacing w:val="1"/>
        </w:rPr>
        <w:t>t</w:t>
      </w:r>
      <w:r>
        <w:rPr>
          <w:i/>
        </w:rPr>
        <w:t>o</w:t>
      </w:r>
      <w:r>
        <w:rPr>
          <w:i/>
          <w:spacing w:val="-1"/>
        </w:rPr>
        <w:t xml:space="preserve"> </w:t>
      </w:r>
      <w:r>
        <w:rPr>
          <w:i/>
        </w:rPr>
        <w:t>S</w:t>
      </w:r>
      <w:r>
        <w:rPr>
          <w:i/>
          <w:spacing w:val="-2"/>
        </w:rPr>
        <w:t>e</w:t>
      </w:r>
      <w:r>
        <w:rPr>
          <w:i/>
          <w:spacing w:val="1"/>
        </w:rPr>
        <w:t>ct</w:t>
      </w:r>
      <w:r>
        <w:rPr>
          <w:i/>
        </w:rPr>
        <w:t>i</w:t>
      </w:r>
      <w:r>
        <w:rPr>
          <w:i/>
          <w:spacing w:val="-1"/>
        </w:rPr>
        <w:t>o</w:t>
      </w:r>
      <w:r>
        <w:rPr>
          <w:i/>
        </w:rPr>
        <w:t>n</w:t>
      </w:r>
      <w:r>
        <w:rPr>
          <w:i/>
          <w:spacing w:val="-3"/>
        </w:rPr>
        <w:t xml:space="preserve"> </w:t>
      </w:r>
      <w:r w:rsidR="00C744A5">
        <w:rPr>
          <w:i/>
        </w:rPr>
        <w:t>5.1.1</w:t>
      </w:r>
      <w:r>
        <w:rPr>
          <w:i/>
        </w:rPr>
        <w:t>)</w:t>
      </w:r>
    </w:p>
    <w:p w14:paraId="6F1D4F93" w14:textId="77777777" w:rsidR="00570DA9" w:rsidRDefault="00570DA9" w:rsidP="00570DA9">
      <w:pPr>
        <w:spacing w:before="2" w:after="0" w:line="180" w:lineRule="exact"/>
        <w:rPr>
          <w:sz w:val="18"/>
          <w:szCs w:val="18"/>
        </w:rPr>
      </w:pPr>
    </w:p>
    <w:p w14:paraId="5282AF24" w14:textId="77777777" w:rsidR="00570DA9" w:rsidRDefault="00570DA9" w:rsidP="00570DA9">
      <w:pPr>
        <w:pStyle w:val="Note"/>
        <w:tabs>
          <w:tab w:val="clear" w:pos="504"/>
        </w:tabs>
        <w:ind w:left="1440" w:hanging="1440"/>
        <w:rPr>
          <w:rFonts w:eastAsia="Calibri"/>
        </w:rPr>
      </w:pPr>
      <w:r w:rsidRPr="0080348E">
        <w:rPr>
          <w:rFonts w:eastAsia="Calibri"/>
          <w:b/>
          <w:spacing w:val="1"/>
        </w:rPr>
        <w:t>I</w:t>
      </w:r>
      <w:r w:rsidRPr="0080348E">
        <w:rPr>
          <w:rFonts w:eastAsia="Calibri"/>
          <w:b/>
          <w:spacing w:val="-1"/>
        </w:rPr>
        <w:t>M</w:t>
      </w:r>
      <w:r w:rsidRPr="0080348E">
        <w:rPr>
          <w:rFonts w:eastAsia="Calibri"/>
          <w:b/>
        </w:rPr>
        <w:t>PO</w:t>
      </w:r>
      <w:r w:rsidRPr="0080348E">
        <w:rPr>
          <w:rFonts w:eastAsia="Calibri"/>
          <w:b/>
          <w:spacing w:val="-1"/>
        </w:rPr>
        <w:t>R</w:t>
      </w:r>
      <w:r w:rsidRPr="0080348E">
        <w:rPr>
          <w:rFonts w:eastAsia="Calibri"/>
          <w:b/>
          <w:spacing w:val="1"/>
        </w:rPr>
        <w:t>TAN</w:t>
      </w:r>
      <w:r w:rsidRPr="0080348E">
        <w:rPr>
          <w:rFonts w:eastAsia="Calibri"/>
          <w:b/>
          <w:spacing w:val="-1"/>
        </w:rPr>
        <w:t>T</w:t>
      </w:r>
      <w:r w:rsidRPr="0080348E">
        <w:rPr>
          <w:rFonts w:eastAsia="Calibri"/>
          <w:b/>
        </w:rPr>
        <w:t>:</w:t>
      </w:r>
      <w:r>
        <w:rPr>
          <w:rFonts w:eastAsia="Calibri"/>
        </w:rPr>
        <w:t xml:space="preserve"> </w:t>
      </w:r>
      <w:r>
        <w:rPr>
          <w:rFonts w:eastAsia="Calibri"/>
          <w:spacing w:val="1"/>
        </w:rPr>
        <w:t>T</w:t>
      </w:r>
      <w:r>
        <w:rPr>
          <w:rFonts w:eastAsia="Calibri"/>
        </w:rPr>
        <w:t>o</w:t>
      </w:r>
      <w:r>
        <w:rPr>
          <w:rFonts w:eastAsia="Calibri"/>
          <w:spacing w:val="8"/>
        </w:rPr>
        <w:t xml:space="preserve"> </w:t>
      </w:r>
      <w:r>
        <w:rPr>
          <w:rFonts w:eastAsia="Calibri"/>
        </w:rPr>
        <w:t>pr</w:t>
      </w:r>
      <w:r>
        <w:rPr>
          <w:rFonts w:eastAsia="Calibri"/>
          <w:spacing w:val="-2"/>
        </w:rPr>
        <w:t>o</w:t>
      </w:r>
      <w:r>
        <w:rPr>
          <w:rFonts w:eastAsia="Calibri"/>
        </w:rPr>
        <w:t>tect</w:t>
      </w:r>
      <w:r>
        <w:rPr>
          <w:rFonts w:eastAsia="Calibri"/>
          <w:spacing w:val="4"/>
        </w:rPr>
        <w:t xml:space="preserve"> </w:t>
      </w:r>
      <w:r>
        <w:rPr>
          <w:rFonts w:eastAsia="Calibri"/>
        </w:rPr>
        <w:t>your</w:t>
      </w:r>
      <w:r>
        <w:rPr>
          <w:rFonts w:eastAsia="Calibri"/>
          <w:spacing w:val="8"/>
        </w:rPr>
        <w:t xml:space="preserve"> </w:t>
      </w:r>
      <w:r>
        <w:rPr>
          <w:rFonts w:eastAsia="Calibri"/>
          <w:spacing w:val="-2"/>
        </w:rPr>
        <w:t>d</w:t>
      </w:r>
      <w:r>
        <w:rPr>
          <w:rFonts w:eastAsia="Calibri"/>
        </w:rPr>
        <w:t>a</w:t>
      </w:r>
      <w:r>
        <w:rPr>
          <w:rFonts w:eastAsia="Calibri"/>
          <w:spacing w:val="1"/>
        </w:rPr>
        <w:t>t</w:t>
      </w:r>
      <w:r>
        <w:rPr>
          <w:rFonts w:eastAsia="Calibri"/>
          <w:spacing w:val="-2"/>
        </w:rPr>
        <w:t>a</w:t>
      </w:r>
      <w:r>
        <w:rPr>
          <w:rFonts w:eastAsia="Calibri"/>
        </w:rPr>
        <w:t>;</w:t>
      </w:r>
      <w:r>
        <w:rPr>
          <w:rFonts w:eastAsia="Calibri"/>
          <w:spacing w:val="1"/>
        </w:rPr>
        <w:t xml:space="preserve"> </w:t>
      </w:r>
      <w:r>
        <w:rPr>
          <w:rFonts w:eastAsia="Calibri"/>
        </w:rPr>
        <w:t>a</w:t>
      </w:r>
      <w:r>
        <w:rPr>
          <w:rFonts w:eastAsia="Calibri"/>
          <w:spacing w:val="1"/>
        </w:rPr>
        <w:t>lw</w:t>
      </w:r>
      <w:r>
        <w:rPr>
          <w:rFonts w:eastAsia="Calibri"/>
        </w:rPr>
        <w:t>ays</w:t>
      </w:r>
      <w:r>
        <w:rPr>
          <w:rFonts w:eastAsia="Calibri"/>
          <w:spacing w:val="5"/>
        </w:rPr>
        <w:t xml:space="preserve"> </w:t>
      </w:r>
      <w:r>
        <w:rPr>
          <w:rFonts w:eastAsia="Calibri"/>
        </w:rPr>
        <w:t>per</w:t>
      </w:r>
      <w:r>
        <w:rPr>
          <w:rFonts w:eastAsia="Calibri"/>
          <w:spacing w:val="-2"/>
        </w:rPr>
        <w:t>f</w:t>
      </w:r>
      <w:r>
        <w:rPr>
          <w:rFonts w:eastAsia="Calibri"/>
        </w:rPr>
        <w:t>orm</w:t>
      </w:r>
      <w:r>
        <w:rPr>
          <w:rFonts w:eastAsia="Calibri"/>
          <w:spacing w:val="7"/>
        </w:rPr>
        <w:t xml:space="preserve"> </w:t>
      </w:r>
      <w:r>
        <w:rPr>
          <w:rFonts w:eastAsia="Calibri"/>
        </w:rPr>
        <w:t>a</w:t>
      </w:r>
      <w:r>
        <w:rPr>
          <w:rFonts w:eastAsia="Calibri"/>
          <w:spacing w:val="7"/>
        </w:rPr>
        <w:t xml:space="preserve"> </w:t>
      </w:r>
      <w:r>
        <w:rPr>
          <w:rFonts w:eastAsia="Calibri"/>
        </w:rPr>
        <w:t>b</w:t>
      </w:r>
      <w:r>
        <w:rPr>
          <w:rFonts w:eastAsia="Calibri"/>
          <w:spacing w:val="1"/>
        </w:rPr>
        <w:t>a</w:t>
      </w:r>
      <w:r>
        <w:rPr>
          <w:rFonts w:eastAsia="Calibri"/>
        </w:rPr>
        <w:t>c</w:t>
      </w:r>
      <w:r>
        <w:rPr>
          <w:rFonts w:eastAsia="Calibri"/>
          <w:spacing w:val="-3"/>
        </w:rPr>
        <w:t>k</w:t>
      </w:r>
      <w:r>
        <w:rPr>
          <w:rFonts w:eastAsia="Calibri"/>
        </w:rPr>
        <w:t>up</w:t>
      </w:r>
      <w:r>
        <w:rPr>
          <w:rFonts w:eastAsia="Calibri"/>
          <w:spacing w:val="3"/>
        </w:rPr>
        <w:t xml:space="preserve"> </w:t>
      </w:r>
      <w:r>
        <w:rPr>
          <w:rFonts w:eastAsia="Calibri"/>
        </w:rPr>
        <w:t>pr</w:t>
      </w:r>
      <w:r>
        <w:rPr>
          <w:rFonts w:eastAsia="Calibri"/>
          <w:spacing w:val="1"/>
        </w:rPr>
        <w:t>i</w:t>
      </w:r>
      <w:r>
        <w:rPr>
          <w:rFonts w:eastAsia="Calibri"/>
        </w:rPr>
        <w:t>or</w:t>
      </w:r>
      <w:r>
        <w:rPr>
          <w:rFonts w:eastAsia="Calibri"/>
          <w:spacing w:val="2"/>
        </w:rPr>
        <w:t xml:space="preserve"> </w:t>
      </w:r>
      <w:r>
        <w:rPr>
          <w:rFonts w:eastAsia="Calibri"/>
        </w:rPr>
        <w:t>to</w:t>
      </w:r>
      <w:r>
        <w:rPr>
          <w:rFonts w:eastAsia="Calibri"/>
          <w:spacing w:val="6"/>
        </w:rPr>
        <w:t xml:space="preserve"> </w:t>
      </w:r>
      <w:r>
        <w:rPr>
          <w:rFonts w:eastAsia="Calibri"/>
          <w:spacing w:val="1"/>
        </w:rPr>
        <w:t>i</w:t>
      </w:r>
      <w:r>
        <w:rPr>
          <w:rFonts w:eastAsia="Calibri"/>
        </w:rPr>
        <w:t>nst</w:t>
      </w:r>
      <w:r>
        <w:rPr>
          <w:rFonts w:eastAsia="Calibri"/>
          <w:spacing w:val="1"/>
        </w:rPr>
        <w:t>a</w:t>
      </w:r>
      <w:r>
        <w:rPr>
          <w:rFonts w:eastAsia="Calibri"/>
          <w:spacing w:val="-1"/>
        </w:rPr>
        <w:t>l</w:t>
      </w:r>
      <w:r>
        <w:rPr>
          <w:rFonts w:eastAsia="Calibri"/>
          <w:spacing w:val="1"/>
        </w:rPr>
        <w:t>li</w:t>
      </w:r>
      <w:r>
        <w:rPr>
          <w:rFonts w:eastAsia="Calibri"/>
          <w:spacing w:val="-2"/>
        </w:rPr>
        <w:t>n</w:t>
      </w:r>
      <w:r>
        <w:rPr>
          <w:rFonts w:eastAsia="Calibri"/>
        </w:rPr>
        <w:t xml:space="preserve">g </w:t>
      </w:r>
      <w:r>
        <w:rPr>
          <w:rFonts w:eastAsia="Calibri"/>
          <w:spacing w:val="-2"/>
        </w:rPr>
        <w:t>a</w:t>
      </w:r>
      <w:r>
        <w:rPr>
          <w:rFonts w:eastAsia="Calibri"/>
        </w:rPr>
        <w:t>ny</w:t>
      </w:r>
      <w:r>
        <w:rPr>
          <w:rFonts w:eastAsia="Calibri"/>
          <w:spacing w:val="7"/>
        </w:rPr>
        <w:t xml:space="preserve"> </w:t>
      </w:r>
      <w:r>
        <w:rPr>
          <w:rFonts w:eastAsia="Calibri"/>
        </w:rPr>
        <w:t>ne</w:t>
      </w:r>
      <w:r>
        <w:rPr>
          <w:rFonts w:eastAsia="Calibri"/>
          <w:spacing w:val="1"/>
        </w:rPr>
        <w:t>w</w:t>
      </w:r>
      <w:r>
        <w:rPr>
          <w:rFonts w:eastAsia="Calibri"/>
        </w:rPr>
        <w:t>,</w:t>
      </w:r>
      <w:r>
        <w:rPr>
          <w:rFonts w:eastAsia="Calibri"/>
          <w:spacing w:val="7"/>
        </w:rPr>
        <w:t xml:space="preserve"> </w:t>
      </w:r>
      <w:r>
        <w:rPr>
          <w:rFonts w:eastAsia="Calibri"/>
          <w:spacing w:val="-1"/>
        </w:rPr>
        <w:t>m</w:t>
      </w:r>
      <w:r>
        <w:rPr>
          <w:rFonts w:eastAsia="Calibri"/>
          <w:spacing w:val="-2"/>
        </w:rPr>
        <w:t>a</w:t>
      </w:r>
      <w:r>
        <w:rPr>
          <w:rFonts w:eastAsia="Calibri"/>
          <w:spacing w:val="1"/>
        </w:rPr>
        <w:t>j</w:t>
      </w:r>
      <w:r>
        <w:rPr>
          <w:rFonts w:eastAsia="Calibri"/>
        </w:rPr>
        <w:t>or</w:t>
      </w:r>
      <w:r>
        <w:rPr>
          <w:rFonts w:eastAsia="Calibri"/>
          <w:spacing w:val="5"/>
        </w:rPr>
        <w:t xml:space="preserve"> </w:t>
      </w:r>
      <w:r>
        <w:rPr>
          <w:rFonts w:eastAsia="Calibri"/>
        </w:rPr>
        <w:t>h</w:t>
      </w:r>
      <w:r>
        <w:rPr>
          <w:rFonts w:eastAsia="Calibri"/>
          <w:spacing w:val="1"/>
        </w:rPr>
        <w:t>a</w:t>
      </w:r>
      <w:r>
        <w:rPr>
          <w:rFonts w:eastAsia="Calibri"/>
        </w:rPr>
        <w:t>r</w:t>
      </w:r>
      <w:r>
        <w:rPr>
          <w:rFonts w:eastAsia="Calibri"/>
          <w:spacing w:val="-2"/>
        </w:rPr>
        <w:t>d</w:t>
      </w:r>
      <w:r>
        <w:rPr>
          <w:rFonts w:eastAsia="Calibri"/>
          <w:spacing w:val="1"/>
        </w:rPr>
        <w:t>w</w:t>
      </w:r>
      <w:r>
        <w:rPr>
          <w:rFonts w:eastAsia="Calibri"/>
          <w:spacing w:val="-2"/>
        </w:rPr>
        <w:t>a</w:t>
      </w:r>
      <w:r>
        <w:rPr>
          <w:rFonts w:eastAsia="Calibri"/>
        </w:rPr>
        <w:t>re</w:t>
      </w:r>
      <w:r>
        <w:rPr>
          <w:rFonts w:eastAsia="Calibri"/>
          <w:spacing w:val="4"/>
        </w:rPr>
        <w:t xml:space="preserve"> </w:t>
      </w:r>
      <w:r>
        <w:rPr>
          <w:rFonts w:eastAsia="Calibri"/>
        </w:rPr>
        <w:t xml:space="preserve">or </w:t>
      </w:r>
      <w:r>
        <w:rPr>
          <w:rFonts w:eastAsia="Calibri"/>
          <w:spacing w:val="-1"/>
        </w:rPr>
        <w:t>s</w:t>
      </w:r>
      <w:r>
        <w:rPr>
          <w:rFonts w:eastAsia="Calibri"/>
        </w:rPr>
        <w:t>o</w:t>
      </w:r>
      <w:r>
        <w:rPr>
          <w:rFonts w:eastAsia="Calibri"/>
          <w:spacing w:val="1"/>
        </w:rPr>
        <w:t>f</w:t>
      </w:r>
      <w:r>
        <w:rPr>
          <w:rFonts w:eastAsia="Calibri"/>
        </w:rPr>
        <w:t>t</w:t>
      </w:r>
      <w:r>
        <w:rPr>
          <w:rFonts w:eastAsia="Calibri"/>
          <w:spacing w:val="2"/>
        </w:rPr>
        <w:t>w</w:t>
      </w:r>
      <w:r>
        <w:rPr>
          <w:rFonts w:eastAsia="Calibri"/>
        </w:rPr>
        <w:t>are.</w:t>
      </w:r>
      <w:r>
        <w:rPr>
          <w:rFonts w:eastAsia="Calibri"/>
          <w:spacing w:val="-16"/>
        </w:rPr>
        <w:t xml:space="preserve"> </w:t>
      </w:r>
      <w:r>
        <w:rPr>
          <w:rFonts w:eastAsia="Calibri"/>
          <w:spacing w:val="1"/>
        </w:rPr>
        <w:t>I</w:t>
      </w:r>
      <w:r>
        <w:rPr>
          <w:rFonts w:eastAsia="Calibri"/>
        </w:rPr>
        <w:t>f</w:t>
      </w:r>
      <w:r>
        <w:rPr>
          <w:rFonts w:eastAsia="Calibri"/>
          <w:spacing w:val="-11"/>
        </w:rPr>
        <w:t xml:space="preserve"> </w:t>
      </w:r>
      <w:r>
        <w:rPr>
          <w:rFonts w:eastAsia="Calibri"/>
          <w:spacing w:val="-2"/>
        </w:rPr>
        <w:t>y</w:t>
      </w:r>
      <w:r>
        <w:rPr>
          <w:rFonts w:eastAsia="Calibri"/>
        </w:rPr>
        <w:t>ou</w:t>
      </w:r>
      <w:r>
        <w:rPr>
          <w:rFonts w:eastAsia="Calibri"/>
          <w:spacing w:val="-10"/>
        </w:rPr>
        <w:t xml:space="preserve"> </w:t>
      </w:r>
      <w:r>
        <w:rPr>
          <w:rFonts w:eastAsia="Calibri"/>
        </w:rPr>
        <w:t>are</w:t>
      </w:r>
      <w:r>
        <w:rPr>
          <w:rFonts w:eastAsia="Calibri"/>
          <w:spacing w:val="-11"/>
        </w:rPr>
        <w:t xml:space="preserve"> </w:t>
      </w:r>
      <w:r>
        <w:rPr>
          <w:rFonts w:eastAsia="Calibri"/>
          <w:spacing w:val="-2"/>
        </w:rPr>
        <w:t>a</w:t>
      </w:r>
      <w:r>
        <w:rPr>
          <w:rFonts w:eastAsia="Calibri"/>
        </w:rPr>
        <w:t>d</w:t>
      </w:r>
      <w:r>
        <w:rPr>
          <w:rFonts w:eastAsia="Calibri"/>
          <w:spacing w:val="1"/>
        </w:rPr>
        <w:t>d</w:t>
      </w:r>
      <w:r>
        <w:rPr>
          <w:rFonts w:eastAsia="Calibri"/>
          <w:spacing w:val="-1"/>
        </w:rPr>
        <w:t>i</w:t>
      </w:r>
      <w:r>
        <w:rPr>
          <w:rFonts w:eastAsia="Calibri"/>
        </w:rPr>
        <w:t>ng</w:t>
      </w:r>
      <w:r>
        <w:rPr>
          <w:rFonts w:eastAsia="Calibri"/>
          <w:spacing w:val="-14"/>
        </w:rPr>
        <w:t xml:space="preserve"> </w:t>
      </w:r>
      <w:r>
        <w:rPr>
          <w:rFonts w:eastAsia="Calibri"/>
          <w:spacing w:val="1"/>
        </w:rPr>
        <w:t>N</w:t>
      </w:r>
      <w:r>
        <w:rPr>
          <w:rFonts w:eastAsia="Calibri"/>
        </w:rPr>
        <w:t>V</w:t>
      </w:r>
      <w:r>
        <w:rPr>
          <w:rFonts w:eastAsia="Calibri"/>
          <w:spacing w:val="-1"/>
        </w:rPr>
        <w:t>M</w:t>
      </w:r>
      <w:r>
        <w:rPr>
          <w:rFonts w:eastAsia="Calibri"/>
        </w:rPr>
        <w:t>e</w:t>
      </w:r>
      <w:r>
        <w:rPr>
          <w:rFonts w:eastAsia="Calibri"/>
          <w:spacing w:val="-11"/>
        </w:rPr>
        <w:t xml:space="preserve"> </w:t>
      </w:r>
      <w:r>
        <w:rPr>
          <w:rFonts w:eastAsia="Calibri"/>
        </w:rPr>
        <w:t>as</w:t>
      </w:r>
      <w:r>
        <w:rPr>
          <w:rFonts w:eastAsia="Calibri"/>
          <w:spacing w:val="-13"/>
        </w:rPr>
        <w:t xml:space="preserve"> </w:t>
      </w:r>
      <w:r>
        <w:rPr>
          <w:rFonts w:eastAsia="Calibri"/>
          <w:spacing w:val="-1"/>
        </w:rPr>
        <w:t>R</w:t>
      </w:r>
      <w:r>
        <w:rPr>
          <w:rFonts w:eastAsia="Calibri"/>
          <w:spacing w:val="1"/>
        </w:rPr>
        <w:t>AI</w:t>
      </w:r>
      <w:r>
        <w:rPr>
          <w:rFonts w:eastAsia="Calibri"/>
        </w:rPr>
        <w:t>D</w:t>
      </w:r>
      <w:r>
        <w:rPr>
          <w:rFonts w:eastAsia="Calibri"/>
          <w:spacing w:val="-17"/>
        </w:rPr>
        <w:t xml:space="preserve"> </w:t>
      </w:r>
      <w:r>
        <w:rPr>
          <w:rFonts w:eastAsia="Calibri"/>
        </w:rPr>
        <w:t>to</w:t>
      </w:r>
      <w:r>
        <w:rPr>
          <w:rFonts w:eastAsia="Calibri"/>
          <w:spacing w:val="-10"/>
        </w:rPr>
        <w:t xml:space="preserve"> </w:t>
      </w:r>
      <w:r>
        <w:rPr>
          <w:rFonts w:eastAsia="Calibri"/>
        </w:rPr>
        <w:t>y</w:t>
      </w:r>
      <w:r>
        <w:rPr>
          <w:rFonts w:eastAsia="Calibri"/>
          <w:spacing w:val="-2"/>
        </w:rPr>
        <w:t>ou</w:t>
      </w:r>
      <w:r>
        <w:rPr>
          <w:rFonts w:eastAsia="Calibri"/>
        </w:rPr>
        <w:t>r</w:t>
      </w:r>
      <w:r>
        <w:rPr>
          <w:rFonts w:eastAsia="Calibri"/>
          <w:spacing w:val="-12"/>
        </w:rPr>
        <w:t xml:space="preserve"> </w:t>
      </w:r>
      <w:r>
        <w:rPr>
          <w:rFonts w:eastAsia="Calibri"/>
        </w:rPr>
        <w:t>ex</w:t>
      </w:r>
      <w:r>
        <w:rPr>
          <w:rFonts w:eastAsia="Calibri"/>
          <w:spacing w:val="1"/>
        </w:rPr>
        <w:t>i</w:t>
      </w:r>
      <w:r>
        <w:rPr>
          <w:rFonts w:eastAsia="Calibri"/>
          <w:spacing w:val="-1"/>
        </w:rPr>
        <w:t>s</w:t>
      </w:r>
      <w:r>
        <w:rPr>
          <w:rFonts w:eastAsia="Calibri"/>
        </w:rPr>
        <w:t>t</w:t>
      </w:r>
      <w:r>
        <w:rPr>
          <w:rFonts w:eastAsia="Calibri"/>
          <w:spacing w:val="2"/>
        </w:rPr>
        <w:t>i</w:t>
      </w:r>
      <w:r>
        <w:rPr>
          <w:rFonts w:eastAsia="Calibri"/>
        </w:rPr>
        <w:t>ng</w:t>
      </w:r>
      <w:r>
        <w:rPr>
          <w:rFonts w:eastAsia="Calibri"/>
          <w:spacing w:val="-11"/>
        </w:rPr>
        <w:t xml:space="preserve"> </w:t>
      </w:r>
      <w:r>
        <w:rPr>
          <w:rFonts w:eastAsia="Calibri"/>
          <w:spacing w:val="-3"/>
        </w:rPr>
        <w:t>R</w:t>
      </w:r>
      <w:r>
        <w:rPr>
          <w:rFonts w:eastAsia="Calibri"/>
          <w:spacing w:val="1"/>
        </w:rPr>
        <w:t>AI</w:t>
      </w:r>
      <w:r>
        <w:rPr>
          <w:rFonts w:eastAsia="Calibri"/>
        </w:rPr>
        <w:t>D</w:t>
      </w:r>
      <w:r>
        <w:rPr>
          <w:rFonts w:eastAsia="Calibri"/>
          <w:spacing w:val="-14"/>
        </w:rPr>
        <w:t xml:space="preserve"> </w:t>
      </w:r>
      <w:r>
        <w:rPr>
          <w:rFonts w:eastAsia="Calibri"/>
        </w:rPr>
        <w:t>arrays</w:t>
      </w:r>
      <w:r>
        <w:rPr>
          <w:rFonts w:eastAsia="Calibri"/>
          <w:spacing w:val="-12"/>
        </w:rPr>
        <w:t xml:space="preserve"> </w:t>
      </w:r>
      <w:r>
        <w:rPr>
          <w:rFonts w:eastAsia="Calibri"/>
        </w:rPr>
        <w:t>t</w:t>
      </w:r>
      <w:r>
        <w:rPr>
          <w:rFonts w:eastAsia="Calibri"/>
          <w:spacing w:val="-1"/>
        </w:rPr>
        <w:t>h</w:t>
      </w:r>
      <w:r>
        <w:rPr>
          <w:rFonts w:eastAsia="Calibri"/>
        </w:rPr>
        <w:t>en</w:t>
      </w:r>
      <w:r>
        <w:rPr>
          <w:rFonts w:eastAsia="Calibri"/>
          <w:spacing w:val="-11"/>
        </w:rPr>
        <w:t xml:space="preserve"> </w:t>
      </w:r>
      <w:r>
        <w:rPr>
          <w:rFonts w:eastAsia="Calibri"/>
        </w:rPr>
        <w:t>u</w:t>
      </w:r>
      <w:r>
        <w:rPr>
          <w:rFonts w:eastAsia="Calibri"/>
          <w:spacing w:val="1"/>
        </w:rPr>
        <w:t>p</w:t>
      </w:r>
      <w:r>
        <w:rPr>
          <w:rFonts w:eastAsia="Calibri"/>
        </w:rPr>
        <w:t>d</w:t>
      </w:r>
      <w:r>
        <w:rPr>
          <w:rFonts w:eastAsia="Calibri"/>
          <w:spacing w:val="-1"/>
        </w:rPr>
        <w:t>a</w:t>
      </w:r>
      <w:r>
        <w:rPr>
          <w:rFonts w:eastAsia="Calibri"/>
        </w:rPr>
        <w:t>te</w:t>
      </w:r>
      <w:r>
        <w:rPr>
          <w:rFonts w:eastAsia="Calibri"/>
          <w:spacing w:val="-16"/>
        </w:rPr>
        <w:t xml:space="preserve"> </w:t>
      </w:r>
      <w:r>
        <w:rPr>
          <w:rFonts w:eastAsia="Calibri"/>
        </w:rPr>
        <w:t>a</w:t>
      </w:r>
      <w:r>
        <w:rPr>
          <w:rFonts w:eastAsia="Calibri"/>
          <w:spacing w:val="-1"/>
        </w:rPr>
        <w:t>l</w:t>
      </w:r>
      <w:r>
        <w:rPr>
          <w:rFonts w:eastAsia="Calibri"/>
        </w:rPr>
        <w:t>l</w:t>
      </w:r>
      <w:r>
        <w:rPr>
          <w:rFonts w:eastAsia="Calibri"/>
          <w:spacing w:val="-12"/>
        </w:rPr>
        <w:t xml:space="preserve"> </w:t>
      </w:r>
      <w:r>
        <w:rPr>
          <w:rFonts w:eastAsia="Calibri"/>
        </w:rPr>
        <w:t>ex</w:t>
      </w:r>
      <w:r>
        <w:rPr>
          <w:rFonts w:eastAsia="Calibri"/>
          <w:spacing w:val="1"/>
        </w:rPr>
        <w:t>i</w:t>
      </w:r>
      <w:r>
        <w:rPr>
          <w:rFonts w:eastAsia="Calibri"/>
          <w:spacing w:val="-1"/>
        </w:rPr>
        <w:t>s</w:t>
      </w:r>
      <w:r>
        <w:rPr>
          <w:rFonts w:eastAsia="Calibri"/>
          <w:spacing w:val="-2"/>
        </w:rPr>
        <w:t>t</w:t>
      </w:r>
      <w:r>
        <w:rPr>
          <w:rFonts w:eastAsia="Calibri"/>
          <w:spacing w:val="1"/>
        </w:rPr>
        <w:t>i</w:t>
      </w:r>
      <w:r>
        <w:rPr>
          <w:rFonts w:eastAsia="Calibri"/>
        </w:rPr>
        <w:t>ng</w:t>
      </w:r>
      <w:r>
        <w:rPr>
          <w:rFonts w:eastAsia="Calibri"/>
          <w:spacing w:val="-11"/>
        </w:rPr>
        <w:t xml:space="preserve"> </w:t>
      </w:r>
      <w:r>
        <w:rPr>
          <w:rFonts w:eastAsia="Calibri"/>
          <w:spacing w:val="-3"/>
        </w:rPr>
        <w:t>R</w:t>
      </w:r>
      <w:r>
        <w:rPr>
          <w:rFonts w:eastAsia="Calibri"/>
          <w:spacing w:val="-1"/>
        </w:rPr>
        <w:t>A</w:t>
      </w:r>
      <w:r>
        <w:rPr>
          <w:rFonts w:eastAsia="Calibri"/>
          <w:spacing w:val="1"/>
        </w:rPr>
        <w:t>I</w:t>
      </w:r>
      <w:r>
        <w:rPr>
          <w:rFonts w:eastAsia="Calibri"/>
        </w:rPr>
        <w:t>D</w:t>
      </w:r>
      <w:r>
        <w:rPr>
          <w:rFonts w:eastAsia="Calibri"/>
          <w:spacing w:val="-14"/>
        </w:rPr>
        <w:t xml:space="preserve"> </w:t>
      </w:r>
      <w:r>
        <w:rPr>
          <w:rFonts w:eastAsia="Calibri"/>
        </w:rPr>
        <w:t>co</w:t>
      </w:r>
      <w:r>
        <w:rPr>
          <w:rFonts w:eastAsia="Calibri"/>
          <w:spacing w:val="1"/>
        </w:rPr>
        <w:t>n</w:t>
      </w:r>
      <w:r>
        <w:rPr>
          <w:rFonts w:eastAsia="Calibri"/>
        </w:rPr>
        <w:t>tr</w:t>
      </w:r>
      <w:r>
        <w:rPr>
          <w:rFonts w:eastAsia="Calibri"/>
          <w:spacing w:val="-1"/>
        </w:rPr>
        <w:t>o</w:t>
      </w:r>
      <w:r>
        <w:rPr>
          <w:rFonts w:eastAsia="Calibri"/>
          <w:spacing w:val="1"/>
        </w:rPr>
        <w:t>ll</w:t>
      </w:r>
      <w:r>
        <w:rPr>
          <w:rFonts w:eastAsia="Calibri"/>
        </w:rPr>
        <w:t>er dr</w:t>
      </w:r>
      <w:r>
        <w:rPr>
          <w:rFonts w:eastAsia="Calibri"/>
          <w:spacing w:val="1"/>
        </w:rPr>
        <w:t>i</w:t>
      </w:r>
      <w:r>
        <w:rPr>
          <w:rFonts w:eastAsia="Calibri"/>
        </w:rPr>
        <w:t>vers</w:t>
      </w:r>
      <w:r>
        <w:rPr>
          <w:rFonts w:eastAsia="Calibri"/>
          <w:spacing w:val="2"/>
        </w:rPr>
        <w:t xml:space="preserve"> </w:t>
      </w:r>
      <w:r>
        <w:rPr>
          <w:rFonts w:eastAsia="Calibri"/>
        </w:rPr>
        <w:t>to</w:t>
      </w:r>
      <w:r>
        <w:rPr>
          <w:rFonts w:eastAsia="Calibri"/>
          <w:spacing w:val="7"/>
        </w:rPr>
        <w:t xml:space="preserve"> the </w:t>
      </w:r>
      <w:r>
        <w:rPr>
          <w:rFonts w:eastAsia="Calibri"/>
          <w:spacing w:val="-1"/>
        </w:rPr>
        <w:t>l</w:t>
      </w:r>
      <w:r>
        <w:rPr>
          <w:rFonts w:eastAsia="Calibri"/>
        </w:rPr>
        <w:t>a</w:t>
      </w:r>
      <w:r>
        <w:rPr>
          <w:rFonts w:eastAsia="Calibri"/>
          <w:spacing w:val="1"/>
        </w:rPr>
        <w:t>t</w:t>
      </w:r>
      <w:r>
        <w:rPr>
          <w:rFonts w:eastAsia="Calibri"/>
        </w:rPr>
        <w:t>e</w:t>
      </w:r>
      <w:r>
        <w:rPr>
          <w:rFonts w:eastAsia="Calibri"/>
          <w:spacing w:val="-1"/>
        </w:rPr>
        <w:t>s</w:t>
      </w:r>
      <w:r>
        <w:rPr>
          <w:rFonts w:eastAsia="Calibri"/>
        </w:rPr>
        <w:t>t</w:t>
      </w:r>
      <w:r>
        <w:rPr>
          <w:rFonts w:eastAsia="Calibri"/>
          <w:spacing w:val="3"/>
        </w:rPr>
        <w:t xml:space="preserve"> </w:t>
      </w:r>
      <w:r>
        <w:rPr>
          <w:rFonts w:eastAsia="Calibri"/>
        </w:rPr>
        <w:t>ver</w:t>
      </w:r>
      <w:r>
        <w:rPr>
          <w:rFonts w:eastAsia="Calibri"/>
          <w:spacing w:val="-2"/>
        </w:rPr>
        <w:t>s</w:t>
      </w:r>
      <w:r>
        <w:rPr>
          <w:rFonts w:eastAsia="Calibri"/>
          <w:spacing w:val="1"/>
        </w:rPr>
        <w:t>i</w:t>
      </w:r>
      <w:r>
        <w:rPr>
          <w:rFonts w:eastAsia="Calibri"/>
        </w:rPr>
        <w:t>on</w:t>
      </w:r>
      <w:r>
        <w:rPr>
          <w:rFonts w:eastAsia="Calibri"/>
          <w:spacing w:val="4"/>
        </w:rPr>
        <w:t xml:space="preserve"> </w:t>
      </w:r>
      <w:r>
        <w:rPr>
          <w:rFonts w:eastAsia="Calibri"/>
        </w:rPr>
        <w:t>a</w:t>
      </w:r>
      <w:r>
        <w:rPr>
          <w:rFonts w:eastAsia="Calibri"/>
          <w:spacing w:val="1"/>
        </w:rPr>
        <w:t>n</w:t>
      </w:r>
      <w:r>
        <w:rPr>
          <w:rFonts w:eastAsia="Calibri"/>
        </w:rPr>
        <w:t>d</w:t>
      </w:r>
      <w:r>
        <w:rPr>
          <w:rFonts w:eastAsia="Calibri"/>
          <w:spacing w:val="5"/>
        </w:rPr>
        <w:t xml:space="preserve"> </w:t>
      </w:r>
      <w:r>
        <w:rPr>
          <w:rFonts w:eastAsia="Calibri"/>
        </w:rPr>
        <w:t>r</w:t>
      </w:r>
      <w:r>
        <w:rPr>
          <w:rFonts w:eastAsia="Calibri"/>
          <w:spacing w:val="-1"/>
        </w:rPr>
        <w:t>e</w:t>
      </w:r>
      <w:r>
        <w:rPr>
          <w:rFonts w:eastAsia="Calibri"/>
        </w:rPr>
        <w:t>b</w:t>
      </w:r>
      <w:r>
        <w:rPr>
          <w:rFonts w:eastAsia="Calibri"/>
          <w:spacing w:val="-1"/>
        </w:rPr>
        <w:t>o</w:t>
      </w:r>
      <w:r>
        <w:rPr>
          <w:rFonts w:eastAsia="Calibri"/>
        </w:rPr>
        <w:t>ot</w:t>
      </w:r>
      <w:r>
        <w:rPr>
          <w:rFonts w:eastAsia="Calibri"/>
          <w:spacing w:val="7"/>
        </w:rPr>
        <w:t xml:space="preserve"> </w:t>
      </w:r>
      <w:r>
        <w:rPr>
          <w:rFonts w:eastAsia="Calibri"/>
          <w:spacing w:val="-2"/>
        </w:rPr>
        <w:t>t</w:t>
      </w:r>
      <w:r>
        <w:rPr>
          <w:rFonts w:eastAsia="Calibri"/>
        </w:rPr>
        <w:t>he</w:t>
      </w:r>
      <w:r>
        <w:rPr>
          <w:rFonts w:eastAsia="Calibri"/>
          <w:spacing w:val="10"/>
        </w:rPr>
        <w:t xml:space="preserve"> </w:t>
      </w:r>
      <w:r>
        <w:rPr>
          <w:rFonts w:eastAsia="Calibri"/>
          <w:spacing w:val="-1"/>
        </w:rPr>
        <w:t>s</w:t>
      </w:r>
      <w:r>
        <w:rPr>
          <w:rFonts w:eastAsia="Calibri"/>
        </w:rPr>
        <w:t>y</w:t>
      </w:r>
      <w:r>
        <w:rPr>
          <w:rFonts w:eastAsia="Calibri"/>
          <w:spacing w:val="-1"/>
        </w:rPr>
        <w:t>s</w:t>
      </w:r>
      <w:r>
        <w:rPr>
          <w:rFonts w:eastAsia="Calibri"/>
        </w:rPr>
        <w:t>tem.</w:t>
      </w:r>
      <w:r>
        <w:rPr>
          <w:rFonts w:eastAsia="Calibri"/>
          <w:spacing w:val="2"/>
        </w:rPr>
        <w:t xml:space="preserve"> </w:t>
      </w:r>
      <w:r>
        <w:rPr>
          <w:rFonts w:eastAsia="Calibri"/>
          <w:spacing w:val="-1"/>
        </w:rPr>
        <w:t>L</w:t>
      </w:r>
      <w:r>
        <w:rPr>
          <w:rFonts w:eastAsia="Calibri"/>
        </w:rPr>
        <w:t>a</w:t>
      </w:r>
      <w:r>
        <w:rPr>
          <w:rFonts w:eastAsia="Calibri"/>
          <w:spacing w:val="1"/>
        </w:rPr>
        <w:t>t</w:t>
      </w:r>
      <w:r>
        <w:rPr>
          <w:rFonts w:eastAsia="Calibri"/>
        </w:rPr>
        <w:t>er</w:t>
      </w:r>
      <w:r>
        <w:rPr>
          <w:rFonts w:eastAsia="Calibri"/>
          <w:spacing w:val="2"/>
        </w:rPr>
        <w:t xml:space="preserve"> </w:t>
      </w:r>
      <w:r>
        <w:rPr>
          <w:rFonts w:eastAsia="Calibri"/>
        </w:rPr>
        <w:t>co</w:t>
      </w:r>
      <w:r>
        <w:rPr>
          <w:rFonts w:eastAsia="Calibri"/>
          <w:spacing w:val="1"/>
        </w:rPr>
        <w:t>n</w:t>
      </w:r>
      <w:r>
        <w:rPr>
          <w:rFonts w:eastAsia="Calibri"/>
        </w:rPr>
        <w:t xml:space="preserve">nect </w:t>
      </w:r>
      <w:r>
        <w:rPr>
          <w:rFonts w:eastAsia="Calibri"/>
          <w:spacing w:val="1"/>
        </w:rPr>
        <w:t>N</w:t>
      </w:r>
      <w:r>
        <w:rPr>
          <w:rFonts w:eastAsia="Calibri"/>
        </w:rPr>
        <w:t>V</w:t>
      </w:r>
      <w:r>
        <w:rPr>
          <w:rFonts w:eastAsia="Calibri"/>
          <w:spacing w:val="-1"/>
        </w:rPr>
        <w:t>M</w:t>
      </w:r>
      <w:r>
        <w:rPr>
          <w:rFonts w:eastAsia="Calibri"/>
        </w:rPr>
        <w:t>e</w:t>
      </w:r>
      <w:r>
        <w:rPr>
          <w:rFonts w:eastAsia="Calibri"/>
          <w:spacing w:val="5"/>
        </w:rPr>
        <w:t xml:space="preserve"> </w:t>
      </w:r>
      <w:r>
        <w:rPr>
          <w:rFonts w:eastAsia="Calibri"/>
        </w:rPr>
        <w:t>a</w:t>
      </w:r>
      <w:r>
        <w:rPr>
          <w:rFonts w:eastAsia="Calibri"/>
          <w:spacing w:val="1"/>
        </w:rPr>
        <w:t>n</w:t>
      </w:r>
      <w:r>
        <w:rPr>
          <w:rFonts w:eastAsia="Calibri"/>
        </w:rPr>
        <w:t>d</w:t>
      </w:r>
      <w:r>
        <w:rPr>
          <w:rFonts w:eastAsia="Calibri"/>
          <w:spacing w:val="5"/>
        </w:rPr>
        <w:t xml:space="preserve"> </w:t>
      </w:r>
      <w:r>
        <w:rPr>
          <w:rFonts w:eastAsia="Calibri"/>
          <w:spacing w:val="1"/>
        </w:rPr>
        <w:t>i</w:t>
      </w:r>
      <w:r>
        <w:rPr>
          <w:rFonts w:eastAsia="Calibri"/>
        </w:rPr>
        <w:t>ns</w:t>
      </w:r>
      <w:r>
        <w:rPr>
          <w:rFonts w:eastAsia="Calibri"/>
          <w:spacing w:val="-2"/>
        </w:rPr>
        <w:t>t</w:t>
      </w:r>
      <w:r>
        <w:rPr>
          <w:rFonts w:eastAsia="Calibri"/>
        </w:rPr>
        <w:t>a</w:t>
      </w:r>
      <w:r>
        <w:rPr>
          <w:rFonts w:eastAsia="Calibri"/>
          <w:spacing w:val="1"/>
        </w:rPr>
        <w:t>l</w:t>
      </w:r>
      <w:r>
        <w:rPr>
          <w:rFonts w:eastAsia="Calibri"/>
        </w:rPr>
        <w:t>l</w:t>
      </w:r>
      <w:r>
        <w:rPr>
          <w:rFonts w:eastAsia="Calibri"/>
          <w:spacing w:val="1"/>
        </w:rPr>
        <w:t xml:space="preserve"> </w:t>
      </w:r>
      <w:r>
        <w:rPr>
          <w:rFonts w:eastAsia="Calibri"/>
          <w:spacing w:val="-1"/>
        </w:rPr>
        <w:t>R</w:t>
      </w:r>
      <w:r>
        <w:rPr>
          <w:rFonts w:eastAsia="Calibri"/>
          <w:spacing w:val="1"/>
        </w:rPr>
        <w:t>AI</w:t>
      </w:r>
      <w:r>
        <w:rPr>
          <w:rFonts w:eastAsia="Calibri"/>
        </w:rPr>
        <w:t>D dr</w:t>
      </w:r>
      <w:r>
        <w:rPr>
          <w:rFonts w:eastAsia="Calibri"/>
          <w:spacing w:val="1"/>
        </w:rPr>
        <w:t>i</w:t>
      </w:r>
      <w:r>
        <w:rPr>
          <w:rFonts w:eastAsia="Calibri"/>
        </w:rPr>
        <w:t>ver</w:t>
      </w:r>
      <w:r>
        <w:rPr>
          <w:rFonts w:eastAsia="Calibri"/>
          <w:spacing w:val="3"/>
        </w:rPr>
        <w:t xml:space="preserve"> </w:t>
      </w:r>
      <w:r>
        <w:rPr>
          <w:rFonts w:eastAsia="Calibri"/>
          <w:spacing w:val="-2"/>
        </w:rPr>
        <w:t>o</w:t>
      </w:r>
      <w:r>
        <w:rPr>
          <w:rFonts w:eastAsia="Calibri"/>
        </w:rPr>
        <w:t>n</w:t>
      </w:r>
      <w:r>
        <w:rPr>
          <w:rFonts w:eastAsia="Calibri"/>
          <w:spacing w:val="6"/>
        </w:rPr>
        <w:t xml:space="preserve"> </w:t>
      </w:r>
      <w:r>
        <w:rPr>
          <w:rFonts w:eastAsia="Calibri"/>
        </w:rPr>
        <w:t>t</w:t>
      </w:r>
      <w:r>
        <w:rPr>
          <w:rFonts w:eastAsia="Calibri"/>
          <w:spacing w:val="1"/>
        </w:rPr>
        <w:t>h</w:t>
      </w:r>
      <w:r>
        <w:rPr>
          <w:rFonts w:eastAsia="Calibri"/>
        </w:rPr>
        <w:t>e</w:t>
      </w:r>
      <w:r>
        <w:rPr>
          <w:rFonts w:eastAsia="Calibri"/>
          <w:spacing w:val="3"/>
        </w:rPr>
        <w:t xml:space="preserve"> </w:t>
      </w:r>
      <w:r>
        <w:rPr>
          <w:rFonts w:eastAsia="Calibri"/>
          <w:spacing w:val="1"/>
        </w:rPr>
        <w:t>N</w:t>
      </w:r>
      <w:r>
        <w:rPr>
          <w:rFonts w:eastAsia="Calibri"/>
        </w:rPr>
        <w:t>V</w:t>
      </w:r>
      <w:r>
        <w:rPr>
          <w:rFonts w:eastAsia="Calibri"/>
          <w:spacing w:val="-1"/>
        </w:rPr>
        <w:t>M</w:t>
      </w:r>
      <w:r>
        <w:rPr>
          <w:rFonts w:eastAsia="Calibri"/>
        </w:rPr>
        <w:t>e dev</w:t>
      </w:r>
      <w:r>
        <w:rPr>
          <w:rFonts w:eastAsia="Calibri"/>
          <w:spacing w:val="1"/>
        </w:rPr>
        <w:t>i</w:t>
      </w:r>
      <w:r>
        <w:rPr>
          <w:rFonts w:eastAsia="Calibri"/>
        </w:rPr>
        <w:t>c</w:t>
      </w:r>
      <w:r>
        <w:rPr>
          <w:rFonts w:eastAsia="Calibri"/>
          <w:spacing w:val="-1"/>
        </w:rPr>
        <w:t xml:space="preserve">es </w:t>
      </w:r>
      <w:r w:rsidRPr="0030743B">
        <w:rPr>
          <w:rFonts w:eastAsia="Calibri"/>
          <w:spacing w:val="-1"/>
        </w:rPr>
        <w:t>or download driver software fr</w:t>
      </w:r>
      <w:r>
        <w:rPr>
          <w:rFonts w:eastAsia="Calibri"/>
          <w:spacing w:val="-1"/>
        </w:rPr>
        <w:t>o</w:t>
      </w:r>
      <w:r w:rsidRPr="0030743B">
        <w:rPr>
          <w:rFonts w:eastAsia="Calibri"/>
          <w:spacing w:val="-1"/>
        </w:rPr>
        <w:t xml:space="preserve">m </w:t>
      </w:r>
      <w:r>
        <w:rPr>
          <w:rFonts w:eastAsia="Calibri"/>
          <w:spacing w:val="-1"/>
        </w:rPr>
        <w:t xml:space="preserve">the </w:t>
      </w:r>
      <w:r w:rsidRPr="0030743B">
        <w:rPr>
          <w:rFonts w:eastAsia="Calibri"/>
          <w:spacing w:val="-1"/>
        </w:rPr>
        <w:t>vendor support page</w:t>
      </w:r>
      <w:r>
        <w:rPr>
          <w:rFonts w:eastAsia="Calibri"/>
        </w:rPr>
        <w:t>.</w:t>
      </w:r>
    </w:p>
    <w:p w14:paraId="130C95F7" w14:textId="7A85D1EA" w:rsidR="00570DA9" w:rsidRPr="00570DA9" w:rsidRDefault="00570DA9" w:rsidP="00570DA9">
      <w:r w:rsidRPr="00570DA9">
        <w:rPr>
          <w:rFonts w:eastAsia="Calibri"/>
          <w:b/>
          <w:bCs/>
        </w:rPr>
        <w:t>Note:</w:t>
      </w:r>
      <w:r>
        <w:rPr>
          <w:rFonts w:eastAsia="Calibri"/>
        </w:rPr>
        <w:t xml:space="preserve"> A Native AHCI installation does not boot into the OS after you change the BIOS setting to RAID mode.</w:t>
      </w:r>
    </w:p>
    <w:p w14:paraId="4B0D0DC9" w14:textId="05FA0032" w:rsidR="00856E10" w:rsidRDefault="00DE1F72" w:rsidP="000E012E">
      <w:pPr>
        <w:pStyle w:val="Heading1"/>
        <w:widowControl/>
      </w:pPr>
      <w:bookmarkStart w:id="304" w:name="_Toc56412407"/>
      <w:bookmarkEnd w:id="273"/>
      <w:r>
        <w:lastRenderedPageBreak/>
        <w:t>Bootable Arrays</w:t>
      </w:r>
      <w:bookmarkEnd w:id="304"/>
    </w:p>
    <w:p w14:paraId="32A17851" w14:textId="4BDDDA40" w:rsidR="00B857AF" w:rsidRDefault="00B857AF" w:rsidP="000E012E">
      <w:pPr>
        <w:pStyle w:val="Note"/>
        <w:keepNext/>
        <w:keepLines/>
        <w:suppressAutoHyphens/>
      </w:pPr>
      <w:r w:rsidRPr="00D14E9A">
        <w:rPr>
          <w:b/>
        </w:rPr>
        <w:t>Note:</w:t>
      </w:r>
      <w:r>
        <w:t xml:space="preserve"> Before beginning, have the </w:t>
      </w:r>
      <w:r w:rsidR="0084425C">
        <w:t>Red Hat</w:t>
      </w:r>
      <w:r w:rsidRPr="00D14E9A">
        <w:rPr>
          <w:vertAlign w:val="superscript"/>
        </w:rPr>
        <w:t>®</w:t>
      </w:r>
      <w:r>
        <w:t xml:space="preserve"> operating system installation media available and ready to install.</w:t>
      </w:r>
    </w:p>
    <w:p w14:paraId="779187C6" w14:textId="77777777" w:rsidR="00B857AF" w:rsidRDefault="00B857AF" w:rsidP="000E012E">
      <w:pPr>
        <w:pStyle w:val="Note"/>
        <w:keepNext/>
        <w:keepLines/>
        <w:suppressAutoHyphens/>
        <w:rPr>
          <w:rFonts w:eastAsia="Calibri"/>
        </w:rPr>
      </w:pPr>
      <w:r>
        <w:rPr>
          <w:rFonts w:eastAsia="Calibri"/>
          <w:b/>
          <w:bCs/>
          <w:spacing w:val="5"/>
        </w:rPr>
        <w:t>Note</w:t>
      </w:r>
      <w:r>
        <w:rPr>
          <w:rFonts w:eastAsia="Calibri"/>
        </w:rPr>
        <w:t>:</w:t>
      </w:r>
      <w:r>
        <w:rPr>
          <w:rFonts w:eastAsia="Calibri"/>
          <w:spacing w:val="8"/>
        </w:rPr>
        <w:t xml:space="preserve"> </w:t>
      </w:r>
      <w:r w:rsidRPr="00820C5E">
        <w:rPr>
          <w:rFonts w:eastAsia="Calibri"/>
          <w:strike/>
          <w:spacing w:val="5"/>
          <w:rPrChange w:id="305" w:author="TS, Sridhar" w:date="2020-08-28T19:44:00Z">
            <w:rPr>
              <w:rFonts w:eastAsia="Calibri"/>
              <w:spacing w:val="5"/>
            </w:rPr>
          </w:rPrChange>
        </w:rPr>
        <w:t>Wi</w:t>
      </w:r>
      <w:r w:rsidRPr="00820C5E">
        <w:rPr>
          <w:rFonts w:eastAsia="Calibri"/>
          <w:strike/>
          <w:rPrChange w:id="306" w:author="TS, Sridhar" w:date="2020-08-28T19:44:00Z">
            <w:rPr>
              <w:rFonts w:eastAsia="Calibri"/>
            </w:rPr>
          </w:rPrChange>
        </w:rPr>
        <w:t>ndo</w:t>
      </w:r>
      <w:r w:rsidRPr="00820C5E">
        <w:rPr>
          <w:rFonts w:eastAsia="Calibri"/>
          <w:strike/>
          <w:spacing w:val="3"/>
          <w:rPrChange w:id="307" w:author="TS, Sridhar" w:date="2020-08-28T19:44:00Z">
            <w:rPr>
              <w:rFonts w:eastAsia="Calibri"/>
              <w:spacing w:val="3"/>
            </w:rPr>
          </w:rPrChange>
        </w:rPr>
        <w:t>w</w:t>
      </w:r>
      <w:r w:rsidRPr="00820C5E">
        <w:rPr>
          <w:rFonts w:eastAsia="Calibri"/>
          <w:strike/>
          <w:rPrChange w:id="308" w:author="TS, Sridhar" w:date="2020-08-28T19:44:00Z">
            <w:rPr>
              <w:rFonts w:eastAsia="Calibri"/>
            </w:rPr>
          </w:rPrChange>
        </w:rPr>
        <w:t>s:</w:t>
      </w:r>
      <w:r>
        <w:rPr>
          <w:rFonts w:eastAsia="Calibri"/>
          <w:spacing w:val="12"/>
        </w:rPr>
        <w:t xml:space="preserve"> </w:t>
      </w:r>
      <w:r>
        <w:rPr>
          <w:rFonts w:eastAsia="Calibri"/>
        </w:rPr>
        <w:t>R</w:t>
      </w:r>
      <w:r>
        <w:rPr>
          <w:rFonts w:eastAsia="Calibri"/>
          <w:spacing w:val="5"/>
        </w:rPr>
        <w:t>e</w:t>
      </w:r>
      <w:r>
        <w:rPr>
          <w:rFonts w:eastAsia="Calibri"/>
        </w:rPr>
        <w:t>m</w:t>
      </w:r>
      <w:r>
        <w:rPr>
          <w:rFonts w:eastAsia="Calibri"/>
          <w:spacing w:val="6"/>
        </w:rPr>
        <w:t>ov</w:t>
      </w:r>
      <w:r>
        <w:rPr>
          <w:rFonts w:eastAsia="Calibri"/>
        </w:rPr>
        <w:t>ab</w:t>
      </w:r>
      <w:r>
        <w:rPr>
          <w:rFonts w:eastAsia="Calibri"/>
          <w:spacing w:val="5"/>
        </w:rPr>
        <w:t>l</w:t>
      </w:r>
      <w:r>
        <w:rPr>
          <w:rFonts w:eastAsia="Calibri"/>
        </w:rPr>
        <w:t>e</w:t>
      </w:r>
      <w:r>
        <w:rPr>
          <w:rFonts w:eastAsia="Calibri"/>
          <w:spacing w:val="5"/>
        </w:rPr>
        <w:t xml:space="preserve"> s</w:t>
      </w:r>
      <w:r>
        <w:rPr>
          <w:rFonts w:eastAsia="Calibri"/>
          <w:spacing w:val="6"/>
        </w:rPr>
        <w:t>t</w:t>
      </w:r>
      <w:r>
        <w:rPr>
          <w:rFonts w:eastAsia="Calibri"/>
        </w:rPr>
        <w:t>orage</w:t>
      </w:r>
      <w:r>
        <w:rPr>
          <w:rFonts w:eastAsia="Calibri"/>
          <w:spacing w:val="8"/>
        </w:rPr>
        <w:t xml:space="preserve"> </w:t>
      </w:r>
      <w:r>
        <w:rPr>
          <w:rFonts w:eastAsia="Calibri"/>
        </w:rPr>
        <w:t>(</w:t>
      </w:r>
      <w:r>
        <w:rPr>
          <w:rFonts w:eastAsia="Calibri"/>
          <w:spacing w:val="5"/>
        </w:rPr>
        <w:t>F</w:t>
      </w:r>
      <w:r>
        <w:rPr>
          <w:rFonts w:eastAsia="Calibri"/>
          <w:spacing w:val="7"/>
        </w:rPr>
        <w:t>l</w:t>
      </w:r>
      <w:r>
        <w:rPr>
          <w:rFonts w:eastAsia="Calibri"/>
        </w:rPr>
        <w:t>a</w:t>
      </w:r>
      <w:r>
        <w:rPr>
          <w:rFonts w:eastAsia="Calibri"/>
          <w:spacing w:val="5"/>
        </w:rPr>
        <w:t>s</w:t>
      </w:r>
      <w:r>
        <w:rPr>
          <w:rFonts w:eastAsia="Calibri"/>
        </w:rPr>
        <w:t>h</w:t>
      </w:r>
      <w:r>
        <w:rPr>
          <w:rFonts w:eastAsia="Calibri"/>
          <w:spacing w:val="9"/>
        </w:rPr>
        <w:t xml:space="preserve"> </w:t>
      </w:r>
      <w:r>
        <w:rPr>
          <w:rFonts w:eastAsia="Calibri"/>
          <w:spacing w:val="8"/>
        </w:rPr>
        <w:t>D</w:t>
      </w:r>
      <w:r>
        <w:rPr>
          <w:rFonts w:eastAsia="Calibri"/>
        </w:rPr>
        <w:t>r</w:t>
      </w:r>
      <w:r>
        <w:rPr>
          <w:rFonts w:eastAsia="Calibri"/>
          <w:spacing w:val="5"/>
        </w:rPr>
        <w:t>i</w:t>
      </w:r>
      <w:r>
        <w:rPr>
          <w:rFonts w:eastAsia="Calibri"/>
          <w:spacing w:val="6"/>
        </w:rPr>
        <w:t>v</w:t>
      </w:r>
      <w:r>
        <w:rPr>
          <w:rFonts w:eastAsia="Calibri"/>
          <w:spacing w:val="5"/>
        </w:rPr>
        <w:t>e</w:t>
      </w:r>
      <w:r>
        <w:rPr>
          <w:rFonts w:eastAsia="Calibri"/>
        </w:rPr>
        <w:t>)</w:t>
      </w:r>
      <w:r>
        <w:rPr>
          <w:rFonts w:eastAsia="Calibri"/>
          <w:spacing w:val="5"/>
        </w:rPr>
        <w:t xml:space="preserve"> </w:t>
      </w:r>
      <w:r>
        <w:rPr>
          <w:rFonts w:eastAsia="Calibri"/>
        </w:rPr>
        <w:t>r</w:t>
      </w:r>
      <w:r>
        <w:rPr>
          <w:rFonts w:eastAsia="Calibri"/>
          <w:spacing w:val="5"/>
        </w:rPr>
        <w:t>e</w:t>
      </w:r>
      <w:r>
        <w:rPr>
          <w:rFonts w:eastAsia="Calibri"/>
          <w:spacing w:val="6"/>
        </w:rPr>
        <w:t>q</w:t>
      </w:r>
      <w:r>
        <w:rPr>
          <w:rFonts w:eastAsia="Calibri"/>
        </w:rPr>
        <w:t>u</w:t>
      </w:r>
      <w:r>
        <w:rPr>
          <w:rFonts w:eastAsia="Calibri"/>
          <w:spacing w:val="5"/>
        </w:rPr>
        <w:t>i</w:t>
      </w:r>
      <w:r>
        <w:rPr>
          <w:rFonts w:eastAsia="Calibri"/>
        </w:rPr>
        <w:t>r</w:t>
      </w:r>
      <w:r>
        <w:rPr>
          <w:rFonts w:eastAsia="Calibri"/>
          <w:spacing w:val="5"/>
        </w:rPr>
        <w:t>e</w:t>
      </w:r>
      <w:r>
        <w:rPr>
          <w:rFonts w:eastAsia="Calibri"/>
        </w:rPr>
        <w:t>d</w:t>
      </w:r>
      <w:r>
        <w:rPr>
          <w:rFonts w:eastAsia="Calibri"/>
          <w:spacing w:val="5"/>
        </w:rPr>
        <w:t xml:space="preserve"> </w:t>
      </w:r>
      <w:r>
        <w:rPr>
          <w:rFonts w:eastAsia="Calibri"/>
          <w:spacing w:val="6"/>
        </w:rPr>
        <w:t>f</w:t>
      </w:r>
      <w:r>
        <w:rPr>
          <w:rFonts w:eastAsia="Calibri"/>
        </w:rPr>
        <w:t>or</w:t>
      </w:r>
      <w:r>
        <w:rPr>
          <w:rFonts w:eastAsia="Calibri"/>
          <w:spacing w:val="8"/>
        </w:rPr>
        <w:t xml:space="preserve"> </w:t>
      </w:r>
      <w:r>
        <w:rPr>
          <w:rFonts w:eastAsia="Calibri"/>
          <w:spacing w:val="6"/>
        </w:rPr>
        <w:t>C</w:t>
      </w:r>
      <w:r>
        <w:rPr>
          <w:rFonts w:eastAsia="Calibri"/>
        </w:rPr>
        <w:t>op</w:t>
      </w:r>
      <w:r>
        <w:rPr>
          <w:rFonts w:eastAsia="Calibri"/>
          <w:spacing w:val="5"/>
        </w:rPr>
        <w:t>y</w:t>
      </w:r>
      <w:r>
        <w:rPr>
          <w:rFonts w:eastAsia="Calibri"/>
          <w:spacing w:val="7"/>
        </w:rPr>
        <w:t>i</w:t>
      </w:r>
      <w:r>
        <w:rPr>
          <w:rFonts w:eastAsia="Calibri"/>
        </w:rPr>
        <w:t>ng</w:t>
      </w:r>
      <w:r>
        <w:rPr>
          <w:rFonts w:eastAsia="Calibri"/>
          <w:spacing w:val="9"/>
        </w:rPr>
        <w:t xml:space="preserve"> </w:t>
      </w:r>
      <w:r>
        <w:rPr>
          <w:rFonts w:eastAsia="Calibri"/>
          <w:spacing w:val="5"/>
          <w:w w:val="99"/>
        </w:rPr>
        <w:t>A</w:t>
      </w:r>
      <w:r>
        <w:rPr>
          <w:rFonts w:eastAsia="Calibri"/>
          <w:spacing w:val="6"/>
          <w:w w:val="99"/>
        </w:rPr>
        <w:t>M</w:t>
      </w:r>
      <w:r>
        <w:rPr>
          <w:rFonts w:eastAsia="Calibri"/>
        </w:rPr>
        <w:t>D</w:t>
      </w:r>
      <w:r>
        <w:rPr>
          <w:rFonts w:eastAsia="Calibri"/>
          <w:spacing w:val="-33"/>
        </w:rPr>
        <w:t xml:space="preserve"> </w:t>
      </w:r>
      <w:r>
        <w:rPr>
          <w:rFonts w:eastAsia="Calibri"/>
          <w:spacing w:val="6"/>
        </w:rPr>
        <w:t>-</w:t>
      </w:r>
      <w:r>
        <w:rPr>
          <w:rFonts w:eastAsia="Calibri"/>
        </w:rPr>
        <w:t>R</w:t>
      </w:r>
      <w:r>
        <w:rPr>
          <w:rFonts w:eastAsia="Calibri"/>
          <w:spacing w:val="5"/>
        </w:rPr>
        <w:t>A</w:t>
      </w:r>
      <w:r>
        <w:rPr>
          <w:rFonts w:eastAsia="Calibri"/>
        </w:rPr>
        <w:t>ID</w:t>
      </w:r>
      <w:r>
        <w:rPr>
          <w:rFonts w:eastAsia="Calibri"/>
          <w:spacing w:val="8"/>
        </w:rPr>
        <w:t xml:space="preserve"> </w:t>
      </w:r>
      <w:r>
        <w:rPr>
          <w:rFonts w:eastAsia="Calibri"/>
        </w:rPr>
        <w:t>dr</w:t>
      </w:r>
      <w:r>
        <w:rPr>
          <w:rFonts w:eastAsia="Calibri"/>
          <w:spacing w:val="5"/>
        </w:rPr>
        <w:t>i</w:t>
      </w:r>
      <w:r>
        <w:rPr>
          <w:rFonts w:eastAsia="Calibri"/>
          <w:spacing w:val="6"/>
        </w:rPr>
        <w:t>v</w:t>
      </w:r>
      <w:r>
        <w:rPr>
          <w:rFonts w:eastAsia="Calibri"/>
          <w:spacing w:val="5"/>
        </w:rPr>
        <w:t>e</w:t>
      </w:r>
      <w:r>
        <w:rPr>
          <w:rFonts w:eastAsia="Calibri"/>
        </w:rPr>
        <w:t>rs</w:t>
      </w:r>
    </w:p>
    <w:p w14:paraId="2512BAA8" w14:textId="0F08B7A6" w:rsidR="00B857AF" w:rsidRDefault="00B857AF" w:rsidP="000E012E">
      <w:pPr>
        <w:pStyle w:val="Heading2"/>
        <w:widowControl/>
        <w:rPr>
          <w:rFonts w:eastAsia="Cambria"/>
        </w:rPr>
      </w:pPr>
      <w:bookmarkStart w:id="309" w:name="_Ref16072719"/>
      <w:bookmarkStart w:id="310" w:name="_Toc48547528"/>
      <w:bookmarkStart w:id="311" w:name="_Toc56412408"/>
      <w:r>
        <w:rPr>
          <w:rFonts w:eastAsia="Cambria"/>
        </w:rPr>
        <w:t>C</w:t>
      </w:r>
      <w:r>
        <w:rPr>
          <w:rFonts w:eastAsia="Cambria"/>
          <w:spacing w:val="-1"/>
        </w:rPr>
        <w:t>o</w:t>
      </w:r>
      <w:r>
        <w:rPr>
          <w:rFonts w:eastAsia="Cambria"/>
          <w:spacing w:val="1"/>
        </w:rPr>
        <w:t>p</w:t>
      </w:r>
      <w:r>
        <w:rPr>
          <w:rFonts w:eastAsia="Cambria"/>
        </w:rPr>
        <w:t>y</w:t>
      </w:r>
      <w:r>
        <w:rPr>
          <w:rFonts w:eastAsia="Cambria"/>
          <w:spacing w:val="-6"/>
        </w:rPr>
        <w:t xml:space="preserve"> </w:t>
      </w:r>
      <w:r>
        <w:rPr>
          <w:rFonts w:eastAsia="Cambria"/>
          <w:spacing w:val="1"/>
        </w:rPr>
        <w:t>A</w:t>
      </w:r>
      <w:r>
        <w:rPr>
          <w:rFonts w:eastAsia="Cambria"/>
          <w:spacing w:val="-1"/>
        </w:rPr>
        <w:t>M</w:t>
      </w:r>
      <w:r>
        <w:rPr>
          <w:rFonts w:eastAsia="Cambria"/>
          <w:spacing w:val="2"/>
        </w:rPr>
        <w:t>D</w:t>
      </w:r>
      <w:r>
        <w:rPr>
          <w:rFonts w:eastAsia="Cambria"/>
          <w:spacing w:val="1"/>
        </w:rPr>
        <w:t>-</w:t>
      </w:r>
      <w:r>
        <w:rPr>
          <w:rFonts w:eastAsia="Cambria"/>
          <w:spacing w:val="-1"/>
        </w:rPr>
        <w:t>RA</w:t>
      </w:r>
      <w:r>
        <w:rPr>
          <w:rFonts w:eastAsia="Cambria"/>
          <w:spacing w:val="3"/>
        </w:rPr>
        <w:t>I</w:t>
      </w:r>
      <w:r>
        <w:rPr>
          <w:rFonts w:eastAsia="Cambria"/>
        </w:rPr>
        <w:t>D</w:t>
      </w:r>
      <w:r>
        <w:rPr>
          <w:rFonts w:eastAsia="Cambria"/>
          <w:spacing w:val="-12"/>
        </w:rPr>
        <w:t xml:space="preserve"> </w:t>
      </w:r>
      <w:r>
        <w:rPr>
          <w:rFonts w:eastAsia="Cambria"/>
          <w:spacing w:val="-1"/>
        </w:rPr>
        <w:t>D</w:t>
      </w:r>
      <w:r>
        <w:rPr>
          <w:rFonts w:eastAsia="Cambria"/>
        </w:rPr>
        <w:t>r</w:t>
      </w:r>
      <w:r>
        <w:rPr>
          <w:rFonts w:eastAsia="Cambria"/>
          <w:spacing w:val="3"/>
        </w:rPr>
        <w:t>i</w:t>
      </w:r>
      <w:r>
        <w:rPr>
          <w:rFonts w:eastAsia="Cambria"/>
          <w:spacing w:val="-1"/>
        </w:rPr>
        <w:t>ve</w:t>
      </w:r>
      <w:r>
        <w:rPr>
          <w:rFonts w:eastAsia="Cambria"/>
        </w:rPr>
        <w:t>rs</w:t>
      </w:r>
      <w:r>
        <w:rPr>
          <w:rFonts w:eastAsia="Cambria"/>
          <w:spacing w:val="-7"/>
        </w:rPr>
        <w:t xml:space="preserve"> </w:t>
      </w:r>
      <w:r>
        <w:rPr>
          <w:rFonts w:eastAsia="Cambria"/>
          <w:spacing w:val="1"/>
        </w:rPr>
        <w:t>to</w:t>
      </w:r>
      <w:r>
        <w:rPr>
          <w:rFonts w:eastAsia="Cambria"/>
          <w:spacing w:val="-3"/>
        </w:rPr>
        <w:t xml:space="preserve"> </w:t>
      </w:r>
      <w:r>
        <w:rPr>
          <w:rFonts w:eastAsia="Cambria"/>
        </w:rPr>
        <w:t>a</w:t>
      </w:r>
      <w:r>
        <w:rPr>
          <w:rFonts w:eastAsia="Cambria"/>
          <w:spacing w:val="-1"/>
        </w:rPr>
        <w:t xml:space="preserve"> </w:t>
      </w:r>
      <w:r>
        <w:rPr>
          <w:rFonts w:eastAsia="Cambria"/>
          <w:spacing w:val="1"/>
        </w:rPr>
        <w:t>R</w:t>
      </w:r>
      <w:r>
        <w:rPr>
          <w:rFonts w:eastAsia="Cambria"/>
          <w:spacing w:val="-1"/>
        </w:rPr>
        <w:t>e</w:t>
      </w:r>
      <w:r>
        <w:rPr>
          <w:rFonts w:eastAsia="Cambria"/>
          <w:spacing w:val="2"/>
        </w:rPr>
        <w:t>m</w:t>
      </w:r>
      <w:r>
        <w:rPr>
          <w:rFonts w:eastAsia="Cambria"/>
          <w:spacing w:val="1"/>
        </w:rPr>
        <w:t>o</w:t>
      </w:r>
      <w:r>
        <w:rPr>
          <w:rFonts w:eastAsia="Cambria"/>
          <w:spacing w:val="-1"/>
        </w:rPr>
        <w:t>v</w:t>
      </w:r>
      <w:r>
        <w:rPr>
          <w:rFonts w:eastAsia="Cambria"/>
        </w:rPr>
        <w:t>a</w:t>
      </w:r>
      <w:r>
        <w:rPr>
          <w:rFonts w:eastAsia="Cambria"/>
          <w:spacing w:val="3"/>
        </w:rPr>
        <w:t>b</w:t>
      </w:r>
      <w:r>
        <w:rPr>
          <w:rFonts w:eastAsia="Cambria"/>
          <w:spacing w:val="2"/>
        </w:rPr>
        <w:t>l</w:t>
      </w:r>
      <w:r>
        <w:rPr>
          <w:rFonts w:eastAsia="Cambria"/>
        </w:rPr>
        <w:t>e</w:t>
      </w:r>
      <w:r>
        <w:rPr>
          <w:rFonts w:eastAsia="Cambria"/>
          <w:spacing w:val="-15"/>
        </w:rPr>
        <w:t xml:space="preserve"> </w:t>
      </w:r>
      <w:r>
        <w:rPr>
          <w:rFonts w:eastAsia="Cambria"/>
          <w:spacing w:val="1"/>
        </w:rPr>
        <w:t>S</w:t>
      </w:r>
      <w:r>
        <w:rPr>
          <w:rFonts w:eastAsia="Cambria"/>
          <w:spacing w:val="-1"/>
        </w:rPr>
        <w:t>to</w:t>
      </w:r>
      <w:r>
        <w:rPr>
          <w:rFonts w:eastAsia="Cambria"/>
        </w:rPr>
        <w:t>r</w:t>
      </w:r>
      <w:r>
        <w:rPr>
          <w:rFonts w:eastAsia="Cambria"/>
          <w:spacing w:val="3"/>
        </w:rPr>
        <w:t>a</w:t>
      </w:r>
      <w:r>
        <w:rPr>
          <w:rFonts w:eastAsia="Cambria"/>
        </w:rPr>
        <w:t>ge</w:t>
      </w:r>
      <w:r>
        <w:rPr>
          <w:rFonts w:eastAsia="Cambria"/>
          <w:spacing w:val="-10"/>
        </w:rPr>
        <w:t xml:space="preserve"> </w:t>
      </w:r>
      <w:r>
        <w:rPr>
          <w:rFonts w:eastAsia="Cambria"/>
          <w:spacing w:val="2"/>
        </w:rPr>
        <w:t>M</w:t>
      </w:r>
      <w:r>
        <w:rPr>
          <w:rFonts w:eastAsia="Cambria"/>
          <w:spacing w:val="1"/>
        </w:rPr>
        <w:t>e</w:t>
      </w:r>
      <w:r>
        <w:rPr>
          <w:rFonts w:eastAsia="Cambria"/>
          <w:spacing w:val="-1"/>
        </w:rPr>
        <w:t>d</w:t>
      </w:r>
      <w:r>
        <w:rPr>
          <w:rFonts w:eastAsia="Cambria"/>
        </w:rPr>
        <w:t>i</w:t>
      </w:r>
      <w:r>
        <w:rPr>
          <w:rFonts w:eastAsia="Cambria"/>
          <w:spacing w:val="1"/>
        </w:rPr>
        <w:t>u</w:t>
      </w:r>
      <w:r>
        <w:rPr>
          <w:rFonts w:eastAsia="Cambria"/>
          <w:spacing w:val="3"/>
        </w:rPr>
        <w:t>m</w:t>
      </w:r>
      <w:r>
        <w:rPr>
          <w:rFonts w:eastAsia="Cambria"/>
        </w:rPr>
        <w:t>:</w:t>
      </w:r>
      <w:r>
        <w:rPr>
          <w:rFonts w:eastAsia="Cambria"/>
          <w:spacing w:val="-9"/>
        </w:rPr>
        <w:t xml:space="preserve"> </w:t>
      </w:r>
      <w:bookmarkEnd w:id="309"/>
      <w:bookmarkEnd w:id="310"/>
      <w:r w:rsidR="00FA2BE6">
        <w:rPr>
          <w:rFonts w:eastAsia="Cambria"/>
        </w:rPr>
        <w:t>Red Hat (RHEL)</w:t>
      </w:r>
      <w:bookmarkEnd w:id="311"/>
    </w:p>
    <w:p w14:paraId="5A8F7F18" w14:textId="77777777" w:rsidR="00B857AF" w:rsidRDefault="00B857AF" w:rsidP="000E012E">
      <w:pPr>
        <w:keepNext/>
        <w:keepLines/>
        <w:suppressAutoHyphens/>
        <w:rPr>
          <w:rFonts w:eastAsia="Calibri"/>
        </w:rPr>
      </w:pPr>
      <w:r>
        <w:rPr>
          <w:rFonts w:eastAsia="Calibri"/>
        </w:rPr>
        <w:t>A</w:t>
      </w:r>
      <w:r>
        <w:rPr>
          <w:rFonts w:eastAsia="Calibri"/>
          <w:spacing w:val="9"/>
        </w:rPr>
        <w:t xml:space="preserve"> </w:t>
      </w:r>
      <w:r>
        <w:rPr>
          <w:rFonts w:eastAsia="Calibri"/>
        </w:rPr>
        <w:t>remo</w:t>
      </w:r>
      <w:r>
        <w:rPr>
          <w:rFonts w:eastAsia="Calibri"/>
          <w:spacing w:val="4"/>
        </w:rPr>
        <w:t>v</w:t>
      </w:r>
      <w:r>
        <w:rPr>
          <w:rFonts w:eastAsia="Calibri"/>
        </w:rPr>
        <w:t>a</w:t>
      </w:r>
      <w:r>
        <w:rPr>
          <w:rFonts w:eastAsia="Calibri"/>
          <w:spacing w:val="6"/>
        </w:rPr>
        <w:t>b</w:t>
      </w:r>
      <w:r>
        <w:rPr>
          <w:rFonts w:eastAsia="Calibri"/>
        </w:rPr>
        <w:t xml:space="preserve">le </w:t>
      </w:r>
      <w:r>
        <w:rPr>
          <w:rFonts w:eastAsia="Calibri"/>
          <w:spacing w:val="2"/>
        </w:rPr>
        <w:t>s</w:t>
      </w:r>
      <w:r>
        <w:rPr>
          <w:rFonts w:eastAsia="Calibri"/>
          <w:spacing w:val="6"/>
        </w:rPr>
        <w:t>t</w:t>
      </w:r>
      <w:r>
        <w:rPr>
          <w:rFonts w:eastAsia="Calibri"/>
        </w:rPr>
        <w:t>ora</w:t>
      </w:r>
      <w:r>
        <w:rPr>
          <w:rFonts w:eastAsia="Calibri"/>
          <w:spacing w:val="4"/>
        </w:rPr>
        <w:t>g</w:t>
      </w:r>
      <w:r>
        <w:rPr>
          <w:rFonts w:eastAsia="Calibri"/>
        </w:rPr>
        <w:t>e</w:t>
      </w:r>
      <w:r>
        <w:rPr>
          <w:rFonts w:eastAsia="Calibri"/>
          <w:spacing w:val="7"/>
        </w:rPr>
        <w:t xml:space="preserve"> </w:t>
      </w:r>
      <w:r>
        <w:rPr>
          <w:rFonts w:eastAsia="Calibri"/>
          <w:spacing w:val="2"/>
        </w:rPr>
        <w:t>m</w:t>
      </w:r>
      <w:r>
        <w:rPr>
          <w:rFonts w:eastAsia="Calibri"/>
        </w:rPr>
        <w:t>e</w:t>
      </w:r>
      <w:r>
        <w:rPr>
          <w:rFonts w:eastAsia="Calibri"/>
          <w:spacing w:val="6"/>
        </w:rPr>
        <w:t>d</w:t>
      </w:r>
      <w:r>
        <w:rPr>
          <w:rFonts w:eastAsia="Calibri"/>
        </w:rPr>
        <w:t>i</w:t>
      </w:r>
      <w:r>
        <w:rPr>
          <w:rFonts w:eastAsia="Calibri"/>
          <w:spacing w:val="6"/>
        </w:rPr>
        <w:t>u</w:t>
      </w:r>
      <w:r>
        <w:rPr>
          <w:rFonts w:eastAsia="Calibri"/>
        </w:rPr>
        <w:t>m is</w:t>
      </w:r>
      <w:r>
        <w:rPr>
          <w:rFonts w:eastAsia="Calibri"/>
          <w:spacing w:val="7"/>
        </w:rPr>
        <w:t xml:space="preserve"> </w:t>
      </w:r>
      <w:r>
        <w:rPr>
          <w:rFonts w:eastAsia="Calibri"/>
          <w:spacing w:val="6"/>
        </w:rPr>
        <w:t>n</w:t>
      </w:r>
      <w:r>
        <w:rPr>
          <w:rFonts w:eastAsia="Calibri"/>
        </w:rPr>
        <w:t>ee</w:t>
      </w:r>
      <w:r>
        <w:rPr>
          <w:rFonts w:eastAsia="Calibri"/>
          <w:spacing w:val="6"/>
        </w:rPr>
        <w:t>d</w:t>
      </w:r>
      <w:r>
        <w:rPr>
          <w:rFonts w:eastAsia="Calibri"/>
          <w:spacing w:val="3"/>
        </w:rPr>
        <w:t>e</w:t>
      </w:r>
      <w:r>
        <w:rPr>
          <w:rFonts w:eastAsia="Calibri"/>
        </w:rPr>
        <w:t>d</w:t>
      </w:r>
      <w:r>
        <w:rPr>
          <w:rFonts w:eastAsia="Calibri"/>
          <w:spacing w:val="7"/>
        </w:rPr>
        <w:t xml:space="preserve"> </w:t>
      </w:r>
      <w:r w:rsidRPr="0059638A">
        <w:rPr>
          <w:rFonts w:eastAsia="Calibri"/>
          <w:spacing w:val="7"/>
        </w:rPr>
        <w:t xml:space="preserve">to copy </w:t>
      </w:r>
      <w:r w:rsidRPr="007E21F4">
        <w:rPr>
          <w:rFonts w:eastAsia="Calibri"/>
          <w:b/>
          <w:bCs/>
          <w:spacing w:val="7"/>
        </w:rPr>
        <w:t>AMD RAID</w:t>
      </w:r>
      <w:r w:rsidRPr="0059638A">
        <w:rPr>
          <w:rFonts w:eastAsia="Calibri"/>
          <w:spacing w:val="7"/>
        </w:rPr>
        <w:t xml:space="preserve"> drivers required for OS installation onto a</w:t>
      </w:r>
      <w:r>
        <w:rPr>
          <w:rFonts w:eastAsia="Calibri"/>
          <w:spacing w:val="7"/>
        </w:rPr>
        <w:t>n</w:t>
      </w:r>
      <w:r w:rsidRPr="0059638A">
        <w:rPr>
          <w:rFonts w:eastAsia="Calibri"/>
          <w:spacing w:val="7"/>
        </w:rPr>
        <w:t xml:space="preserve"> </w:t>
      </w:r>
      <w:r>
        <w:rPr>
          <w:rFonts w:eastAsia="Calibri"/>
          <w:b/>
          <w:bCs/>
          <w:spacing w:val="6"/>
        </w:rPr>
        <w:t>A</w:t>
      </w:r>
      <w:r>
        <w:rPr>
          <w:rFonts w:eastAsia="Calibri"/>
          <w:b/>
          <w:bCs/>
          <w:spacing w:val="4"/>
        </w:rPr>
        <w:t>M</w:t>
      </w:r>
      <w:r>
        <w:rPr>
          <w:rFonts w:eastAsia="Calibri"/>
          <w:b/>
          <w:bCs/>
          <w:spacing w:val="6"/>
        </w:rPr>
        <w:t>D-</w:t>
      </w:r>
      <w:r>
        <w:rPr>
          <w:rFonts w:eastAsia="Calibri"/>
          <w:b/>
          <w:bCs/>
          <w:spacing w:val="4"/>
        </w:rPr>
        <w:t>R</w:t>
      </w:r>
      <w:r>
        <w:rPr>
          <w:rFonts w:eastAsia="Calibri"/>
          <w:b/>
          <w:bCs/>
          <w:spacing w:val="6"/>
        </w:rPr>
        <w:t>A</w:t>
      </w:r>
      <w:r>
        <w:rPr>
          <w:rFonts w:eastAsia="Calibri"/>
          <w:b/>
          <w:bCs/>
        </w:rPr>
        <w:t>ID</w:t>
      </w:r>
      <w:r>
        <w:rPr>
          <w:rFonts w:eastAsia="Calibri"/>
          <w:b/>
          <w:bCs/>
          <w:spacing w:val="6"/>
        </w:rPr>
        <w:t xml:space="preserve"> </w:t>
      </w:r>
      <w:r>
        <w:rPr>
          <w:rFonts w:eastAsia="Calibri"/>
          <w:spacing w:val="6"/>
        </w:rPr>
        <w:t>b</w:t>
      </w:r>
      <w:r>
        <w:rPr>
          <w:rFonts w:eastAsia="Calibri"/>
        </w:rPr>
        <w:t>o</w:t>
      </w:r>
      <w:r>
        <w:rPr>
          <w:rFonts w:eastAsia="Calibri"/>
          <w:spacing w:val="3"/>
        </w:rPr>
        <w:t>o</w:t>
      </w:r>
      <w:r>
        <w:rPr>
          <w:rFonts w:eastAsia="Calibri"/>
          <w:spacing w:val="6"/>
        </w:rPr>
        <w:t>t</w:t>
      </w:r>
      <w:r>
        <w:rPr>
          <w:rFonts w:eastAsia="Calibri"/>
        </w:rPr>
        <w:t>a</w:t>
      </w:r>
      <w:r>
        <w:rPr>
          <w:rFonts w:eastAsia="Calibri"/>
          <w:spacing w:val="6"/>
        </w:rPr>
        <w:t>b</w:t>
      </w:r>
      <w:r>
        <w:rPr>
          <w:rFonts w:eastAsia="Calibri"/>
        </w:rPr>
        <w:t>le</w:t>
      </w:r>
      <w:r>
        <w:rPr>
          <w:rFonts w:eastAsia="Calibri"/>
          <w:spacing w:val="9"/>
        </w:rPr>
        <w:t xml:space="preserve"> </w:t>
      </w:r>
      <w:r>
        <w:rPr>
          <w:rFonts w:eastAsia="Calibri"/>
        </w:rPr>
        <w:t>ar</w:t>
      </w:r>
      <w:r>
        <w:rPr>
          <w:rFonts w:eastAsia="Calibri"/>
          <w:spacing w:val="2"/>
        </w:rPr>
        <w:t>r</w:t>
      </w:r>
      <w:r>
        <w:rPr>
          <w:rFonts w:eastAsia="Calibri"/>
        </w:rPr>
        <w:t>a</w:t>
      </w:r>
      <w:r>
        <w:rPr>
          <w:rFonts w:eastAsia="Calibri"/>
          <w:spacing w:val="4"/>
        </w:rPr>
        <w:t>y</w:t>
      </w:r>
      <w:r>
        <w:rPr>
          <w:rFonts w:eastAsia="Calibri"/>
        </w:rPr>
        <w:t>.</w:t>
      </w:r>
    </w:p>
    <w:p w14:paraId="2F32EC94" w14:textId="2968AEDD" w:rsidR="00B857AF" w:rsidRPr="00D14E9A" w:rsidRDefault="00B857AF" w:rsidP="006934EF">
      <w:pPr>
        <w:pStyle w:val="ListNumber"/>
        <w:numPr>
          <w:ilvl w:val="0"/>
          <w:numId w:val="93"/>
        </w:numPr>
      </w:pPr>
      <w:r w:rsidRPr="00D14E9A">
        <w:t xml:space="preserve">Locate and use a system that is running a </w:t>
      </w:r>
      <w:r w:rsidR="00175A0A">
        <w:t>Windows</w:t>
      </w:r>
      <w:ins w:id="312" w:author="TS, Sridhar" w:date="2020-08-28T19:53:00Z">
        <w:r w:rsidR="00510E39">
          <w:t>/Linux</w:t>
        </w:r>
      </w:ins>
      <w:r w:rsidRPr="00D14E9A">
        <w:t xml:space="preserve"> operating system and has a CD DVD drive or an I/O port for removable storage media (such as a USB flash drive</w:t>
      </w:r>
      <w:r w:rsidR="006934EF">
        <w:t xml:space="preserve"> formatted as FAT32</w:t>
      </w:r>
      <w:r w:rsidRPr="00D14E9A">
        <w:t>).</w:t>
      </w:r>
    </w:p>
    <w:p w14:paraId="4FAAAA34" w14:textId="77777777" w:rsidR="00B857AF" w:rsidRPr="00D14E9A" w:rsidRDefault="00B857AF" w:rsidP="006934EF">
      <w:pPr>
        <w:pStyle w:val="ListNumber"/>
        <w:numPr>
          <w:ilvl w:val="0"/>
          <w:numId w:val="93"/>
        </w:numPr>
      </w:pPr>
      <w:r w:rsidRPr="00D14E9A">
        <w:t>Insert the storage medium into the system:</w:t>
      </w:r>
    </w:p>
    <w:p w14:paraId="65B857A3" w14:textId="77777777" w:rsidR="00B857AF" w:rsidRPr="00D14E9A" w:rsidRDefault="00B857AF" w:rsidP="006934EF">
      <w:pPr>
        <w:pStyle w:val="ListNumber"/>
        <w:numPr>
          <w:ilvl w:val="0"/>
          <w:numId w:val="93"/>
        </w:numPr>
      </w:pPr>
      <w:r w:rsidRPr="00D14E9A">
        <w:t>Go to a browser and access the web site of your system supplier or motherboard vendor.</w:t>
      </w:r>
    </w:p>
    <w:p w14:paraId="6C06F0E3" w14:textId="56D1564E" w:rsidR="00B857AF" w:rsidRDefault="00B857AF" w:rsidP="006934EF">
      <w:pPr>
        <w:pStyle w:val="ListNumber"/>
        <w:numPr>
          <w:ilvl w:val="0"/>
          <w:numId w:val="93"/>
        </w:numPr>
      </w:pPr>
      <w:r w:rsidRPr="00D14E9A">
        <w:t>Download the AMD-RAID drivers from the web site to the appropriate removable storage medium.</w:t>
      </w:r>
    </w:p>
    <w:p w14:paraId="009E4AEA" w14:textId="5900C465" w:rsidR="00C744A5" w:rsidRDefault="00C744A5" w:rsidP="006934EF">
      <w:pPr>
        <w:pStyle w:val="ListNumber"/>
        <w:numPr>
          <w:ilvl w:val="0"/>
          <w:numId w:val="93"/>
        </w:numPr>
      </w:pPr>
      <w:r>
        <w:t xml:space="preserve">For RHEL: Copy the .iso image file (that matches the applicable distribution of Linux to the USB flash drive. For example: </w:t>
      </w:r>
    </w:p>
    <w:p w14:paraId="37E8D52D" w14:textId="25C6141A" w:rsidR="00C744A5" w:rsidRPr="00D14E9A" w:rsidRDefault="00C744A5" w:rsidP="006934EF">
      <w:pPr>
        <w:pStyle w:val="ListNumber"/>
        <w:numPr>
          <w:ilvl w:val="0"/>
          <w:numId w:val="0"/>
        </w:numPr>
        <w:ind w:left="1440"/>
      </w:pPr>
      <w:r>
        <w:t>dd-rcraid-RHEL8-4-18.0-193.el8.x86_64.iso</w:t>
      </w:r>
    </w:p>
    <w:p w14:paraId="61542B26" w14:textId="506407BD" w:rsidR="00B857AF" w:rsidRDefault="00B857AF" w:rsidP="006934EF">
      <w:pPr>
        <w:pStyle w:val="ListNumber"/>
        <w:numPr>
          <w:ilvl w:val="0"/>
          <w:numId w:val="93"/>
        </w:numPr>
      </w:pPr>
      <w:r w:rsidRPr="00D14E9A">
        <w:t xml:space="preserve">Proceed to </w:t>
      </w:r>
      <w:r w:rsidR="00552246">
        <w:t>Red Hat</w:t>
      </w:r>
      <w:r w:rsidRPr="00D14E9A">
        <w:t xml:space="preserve"> Install</w:t>
      </w:r>
      <w:r>
        <w:t xml:space="preserve"> and load</w:t>
      </w:r>
      <w:r w:rsidRPr="00D14E9A">
        <w:t xml:space="preserve"> AMD-RAID drivers during a </w:t>
      </w:r>
      <w:r w:rsidR="00552246">
        <w:t>Red Hat</w:t>
      </w:r>
      <w:r w:rsidRPr="00D14E9A">
        <w:t xml:space="preserve"> OS installation.</w:t>
      </w:r>
    </w:p>
    <w:p w14:paraId="7D236547" w14:textId="77777777" w:rsidR="00B857AF" w:rsidRDefault="00B857AF" w:rsidP="00B857AF">
      <w:pPr>
        <w:sectPr w:rsidR="00B857AF" w:rsidSect="001468A5">
          <w:footerReference w:type="even" r:id="rId23"/>
          <w:footerReference w:type="default" r:id="rId24"/>
          <w:footerReference w:type="first" r:id="rId25"/>
          <w:pgSz w:w="12240" w:h="15840" w:code="1"/>
          <w:pgMar w:top="1440" w:right="1296" w:bottom="1440" w:left="1440" w:header="720" w:footer="720" w:gutter="0"/>
          <w:cols w:space="720"/>
        </w:sectPr>
      </w:pPr>
    </w:p>
    <w:p w14:paraId="62E6293F" w14:textId="685AC423" w:rsidR="00B857AF" w:rsidRPr="00B857AF" w:rsidRDefault="00B857AF" w:rsidP="00B857AF"/>
    <w:p w14:paraId="401C9250" w14:textId="77777777" w:rsidR="00552246" w:rsidRDefault="00552246" w:rsidP="00552246">
      <w:pPr>
        <w:pStyle w:val="Heading1"/>
        <w:rPr>
          <w:rFonts w:eastAsia="Cambria"/>
        </w:rPr>
      </w:pPr>
      <w:bookmarkStart w:id="313" w:name="_Ref505070781"/>
      <w:bookmarkStart w:id="314" w:name="_Toc48547529"/>
      <w:bookmarkStart w:id="315" w:name="_Toc56412409"/>
      <w:r>
        <w:rPr>
          <w:rFonts w:eastAsia="Cambria"/>
        </w:rPr>
        <w:t>Pr</w:t>
      </w:r>
      <w:r>
        <w:rPr>
          <w:rFonts w:eastAsia="Cambria"/>
          <w:spacing w:val="1"/>
        </w:rPr>
        <w:t>e</w:t>
      </w:r>
      <w:r>
        <w:rPr>
          <w:rFonts w:eastAsia="Cambria"/>
          <w:spacing w:val="-1"/>
        </w:rPr>
        <w:t>-</w:t>
      </w:r>
      <w:r>
        <w:rPr>
          <w:rFonts w:eastAsia="Cambria"/>
        </w:rPr>
        <w:t>I</w:t>
      </w:r>
      <w:r>
        <w:rPr>
          <w:rFonts w:eastAsia="Cambria"/>
          <w:spacing w:val="-1"/>
        </w:rPr>
        <w:t>n</w:t>
      </w:r>
      <w:r>
        <w:rPr>
          <w:rFonts w:eastAsia="Cambria"/>
        </w:rPr>
        <w:t>s</w:t>
      </w:r>
      <w:r>
        <w:rPr>
          <w:rFonts w:eastAsia="Cambria"/>
          <w:spacing w:val="-1"/>
        </w:rPr>
        <w:t>t</w:t>
      </w:r>
      <w:r>
        <w:rPr>
          <w:rFonts w:eastAsia="Cambria"/>
          <w:spacing w:val="1"/>
        </w:rPr>
        <w:t>a</w:t>
      </w:r>
      <w:r>
        <w:rPr>
          <w:rFonts w:eastAsia="Cambria"/>
        </w:rPr>
        <w:t>ll</w:t>
      </w:r>
      <w:r>
        <w:rPr>
          <w:rFonts w:eastAsia="Cambria"/>
          <w:spacing w:val="-2"/>
        </w:rPr>
        <w:t>a</w:t>
      </w:r>
      <w:r>
        <w:rPr>
          <w:rFonts w:eastAsia="Cambria"/>
        </w:rPr>
        <w:t>t</w:t>
      </w:r>
      <w:r>
        <w:rPr>
          <w:rFonts w:eastAsia="Cambria"/>
          <w:spacing w:val="1"/>
        </w:rPr>
        <w:t>i</w:t>
      </w:r>
      <w:r>
        <w:rPr>
          <w:rFonts w:eastAsia="Cambria"/>
          <w:spacing w:val="-1"/>
        </w:rPr>
        <w:t>o</w:t>
      </w:r>
      <w:r>
        <w:rPr>
          <w:rFonts w:eastAsia="Cambria"/>
        </w:rPr>
        <w:t>n</w:t>
      </w:r>
      <w:r>
        <w:rPr>
          <w:rFonts w:eastAsia="Cambria"/>
          <w:spacing w:val="2"/>
        </w:rPr>
        <w:t xml:space="preserve"> </w:t>
      </w:r>
      <w:r>
        <w:rPr>
          <w:rFonts w:eastAsia="Cambria"/>
          <w:spacing w:val="-3"/>
        </w:rPr>
        <w:t>S</w:t>
      </w:r>
      <w:r>
        <w:rPr>
          <w:rFonts w:eastAsia="Cambria"/>
          <w:spacing w:val="-2"/>
        </w:rPr>
        <w:t>t</w:t>
      </w:r>
      <w:r>
        <w:rPr>
          <w:rFonts w:eastAsia="Cambria"/>
        </w:rPr>
        <w:t>eps</w:t>
      </w:r>
      <w:bookmarkEnd w:id="313"/>
      <w:bookmarkEnd w:id="314"/>
      <w:bookmarkEnd w:id="315"/>
    </w:p>
    <w:p w14:paraId="3776049B" w14:textId="767C0FF4" w:rsidR="00552246" w:rsidRPr="00175A0A" w:rsidRDefault="00552246" w:rsidP="00552246">
      <w:pPr>
        <w:pStyle w:val="Heading2"/>
      </w:pPr>
      <w:bookmarkStart w:id="316" w:name="C_Ref3_1"/>
      <w:bookmarkStart w:id="317" w:name="_Toc11932231"/>
      <w:bookmarkStart w:id="318" w:name="_Toc48547531"/>
      <w:bookmarkStart w:id="319" w:name="_Toc56412410"/>
      <w:bookmarkEnd w:id="316"/>
      <w:r w:rsidRPr="00175A0A">
        <w:t xml:space="preserve">Enable RAID for the AMD </w:t>
      </w:r>
      <w:bookmarkEnd w:id="317"/>
      <w:bookmarkEnd w:id="318"/>
      <w:r w:rsidR="00175A0A" w:rsidRPr="009B126B">
        <w:rPr>
          <w:rFonts w:eastAsia="Cambria"/>
        </w:rPr>
        <w:t xml:space="preserve">Ryzen™ </w:t>
      </w:r>
      <w:r w:rsidR="00175A0A">
        <w:rPr>
          <w:rFonts w:eastAsia="Cambria"/>
        </w:rPr>
        <w:t xml:space="preserve">SP3-Series </w:t>
      </w:r>
      <w:r w:rsidR="00175A0A" w:rsidRPr="009B126B">
        <w:rPr>
          <w:rFonts w:eastAsia="Cambria"/>
        </w:rPr>
        <w:t>Processor</w:t>
      </w:r>
      <w:bookmarkEnd w:id="319"/>
    </w:p>
    <w:p w14:paraId="6551D930" w14:textId="77777777" w:rsidR="00175A0A" w:rsidRDefault="00175A0A" w:rsidP="00175A0A">
      <w:pPr>
        <w:rPr>
          <w:rFonts w:eastAsia="Cambria"/>
        </w:rPr>
      </w:pPr>
      <w:r>
        <w:rPr>
          <w:rFonts w:eastAsia="Cambria"/>
        </w:rPr>
        <w:t>Following are the pre-installation steps:</w:t>
      </w:r>
    </w:p>
    <w:p w14:paraId="1006043F" w14:textId="77777777" w:rsidR="00175A0A" w:rsidRPr="000768E3" w:rsidRDefault="00175A0A" w:rsidP="00175A0A">
      <w:pPr>
        <w:pStyle w:val="Note"/>
      </w:pPr>
      <w:r w:rsidRPr="00F62EFF">
        <w:rPr>
          <w:rFonts w:eastAsia="Cambria"/>
          <w:b/>
        </w:rPr>
        <w:t>Note:</w:t>
      </w:r>
      <w:r w:rsidRPr="004A79C6">
        <w:rPr>
          <w:rFonts w:eastAsia="Cambria"/>
        </w:rPr>
        <w:t xml:space="preserve"> </w:t>
      </w:r>
      <w:r w:rsidRPr="000768E3">
        <w:t xml:space="preserve">The steps to configure a system to RAID mentioned here are specific to </w:t>
      </w:r>
      <w:r w:rsidRPr="00C70557">
        <w:rPr>
          <w:b/>
          <w:bCs/>
        </w:rPr>
        <w:t>AMD NDA BIOS</w:t>
      </w:r>
      <w:r w:rsidRPr="000768E3">
        <w:t xml:space="preserve"> based o</w:t>
      </w:r>
      <w:r>
        <w:t>f</w:t>
      </w:r>
      <w:r w:rsidRPr="000768E3">
        <w:t xml:space="preserve">f the </w:t>
      </w:r>
      <w:r w:rsidRPr="00C70557">
        <w:rPr>
          <w:b/>
          <w:bCs/>
        </w:rPr>
        <w:t>AMI BIOS</w:t>
      </w:r>
      <w:r w:rsidRPr="000768E3">
        <w:t xml:space="preserve">. The steps for other BIOS Vendors </w:t>
      </w:r>
      <w:r>
        <w:t>are</w:t>
      </w:r>
      <w:r w:rsidRPr="000768E3">
        <w:t xml:space="preserve"> different.</w:t>
      </w:r>
    </w:p>
    <w:p w14:paraId="51DD9763" w14:textId="77777777" w:rsidR="00175A0A" w:rsidRPr="000768E3" w:rsidRDefault="00175A0A" w:rsidP="00175A0A">
      <w:pPr>
        <w:pStyle w:val="ListNumber"/>
        <w:numPr>
          <w:ilvl w:val="0"/>
          <w:numId w:val="22"/>
        </w:numPr>
      </w:pPr>
      <w:r w:rsidRPr="000768E3">
        <w:t>Power-</w:t>
      </w:r>
      <w:r>
        <w:t>on</w:t>
      </w:r>
      <w:r w:rsidRPr="000768E3">
        <w:t xml:space="preserve"> the system</w:t>
      </w:r>
      <w:r>
        <w:t>.</w:t>
      </w:r>
    </w:p>
    <w:p w14:paraId="3D059B24" w14:textId="77777777" w:rsidR="00175A0A" w:rsidRPr="000768E3" w:rsidRDefault="00175A0A" w:rsidP="00175A0A">
      <w:pPr>
        <w:pStyle w:val="ListNumber"/>
        <w:numPr>
          <w:ilvl w:val="0"/>
          <w:numId w:val="21"/>
        </w:numPr>
      </w:pPr>
      <w:r w:rsidRPr="000768E3">
        <w:t xml:space="preserve">Press </w:t>
      </w:r>
      <w:r w:rsidRPr="00A60E12">
        <w:rPr>
          <w:b/>
          <w:bCs/>
        </w:rPr>
        <w:t>ESC</w:t>
      </w:r>
      <w:r w:rsidRPr="000768E3">
        <w:t xml:space="preserve"> to enter the System BIOS setup page</w:t>
      </w:r>
      <w:r>
        <w:t>.</w:t>
      </w:r>
    </w:p>
    <w:p w14:paraId="1B1D7651" w14:textId="77777777" w:rsidR="00175A0A" w:rsidRPr="000768E3" w:rsidRDefault="00175A0A" w:rsidP="00175A0A">
      <w:pPr>
        <w:pStyle w:val="ListNumber"/>
        <w:numPr>
          <w:ilvl w:val="0"/>
          <w:numId w:val="21"/>
        </w:numPr>
      </w:pPr>
      <w:r w:rsidRPr="000768E3">
        <w:t>In the BIOS setup:</w:t>
      </w:r>
    </w:p>
    <w:p w14:paraId="5450CAC8" w14:textId="77777777" w:rsidR="00175A0A" w:rsidRPr="000768E3" w:rsidRDefault="00175A0A" w:rsidP="00175A0A">
      <w:pPr>
        <w:pStyle w:val="ListNumber2"/>
        <w:numPr>
          <w:ilvl w:val="0"/>
          <w:numId w:val="20"/>
        </w:numPr>
      </w:pPr>
      <w:r w:rsidRPr="000768E3">
        <w:t xml:space="preserve">Select the </w:t>
      </w:r>
      <w:r w:rsidRPr="007E21F4">
        <w:rPr>
          <w:b/>
          <w:bCs/>
        </w:rPr>
        <w:t>Advanced</w:t>
      </w:r>
      <w:r>
        <w:t xml:space="preserve"> tab.</w:t>
      </w:r>
    </w:p>
    <w:p w14:paraId="3A802DD4" w14:textId="77777777" w:rsidR="00175A0A" w:rsidRPr="000768E3" w:rsidRDefault="00175A0A" w:rsidP="00175A0A">
      <w:pPr>
        <w:pStyle w:val="ListNumber2"/>
        <w:numPr>
          <w:ilvl w:val="0"/>
          <w:numId w:val="20"/>
        </w:numPr>
      </w:pPr>
      <w:r w:rsidRPr="000768E3">
        <w:t xml:space="preserve">Select </w:t>
      </w:r>
      <w:r w:rsidRPr="000408BC">
        <w:rPr>
          <w:b/>
        </w:rPr>
        <w:t>CSM Configuration</w:t>
      </w:r>
      <w:r w:rsidRPr="000768E3">
        <w:t xml:space="preserve">, then press </w:t>
      </w:r>
      <w:r w:rsidRPr="000408BC">
        <w:rPr>
          <w:b/>
        </w:rPr>
        <w:t>Enter</w:t>
      </w:r>
      <w:r>
        <w:rPr>
          <w:b/>
        </w:rPr>
        <w:t xml:space="preserve">. </w:t>
      </w:r>
    </w:p>
    <w:p w14:paraId="626AE951" w14:textId="77777777" w:rsidR="00175A0A" w:rsidRPr="000768E3" w:rsidRDefault="00175A0A" w:rsidP="00175A0A">
      <w:pPr>
        <w:pStyle w:val="ListNumber2"/>
        <w:numPr>
          <w:ilvl w:val="0"/>
          <w:numId w:val="1"/>
        </w:numPr>
      </w:pPr>
      <w:r w:rsidRPr="000768E3">
        <w:t xml:space="preserve">Set </w:t>
      </w:r>
      <w:r w:rsidRPr="000408BC">
        <w:rPr>
          <w:b/>
        </w:rPr>
        <w:t>CSM Support</w:t>
      </w:r>
      <w:r w:rsidRPr="000768E3">
        <w:t xml:space="preserve"> to </w:t>
      </w:r>
      <w:r w:rsidRPr="000408BC">
        <w:rPr>
          <w:b/>
        </w:rPr>
        <w:t>Enabled</w:t>
      </w:r>
      <w:r w:rsidRPr="000768E3">
        <w:t xml:space="preserve">, then press </w:t>
      </w:r>
      <w:r w:rsidRPr="000408BC">
        <w:rPr>
          <w:b/>
        </w:rPr>
        <w:t>Enter</w:t>
      </w:r>
      <w:r>
        <w:rPr>
          <w:b/>
        </w:rPr>
        <w:t>.</w:t>
      </w:r>
    </w:p>
    <w:p w14:paraId="3A85B752" w14:textId="77777777" w:rsidR="00175A0A" w:rsidRPr="000768E3" w:rsidRDefault="00175A0A" w:rsidP="00175A0A">
      <w:pPr>
        <w:pStyle w:val="ListNumber2"/>
        <w:numPr>
          <w:ilvl w:val="0"/>
          <w:numId w:val="1"/>
        </w:numPr>
      </w:pPr>
      <w:r w:rsidRPr="000768E3">
        <w:t xml:space="preserve">Set </w:t>
      </w:r>
      <w:r w:rsidRPr="000408BC">
        <w:rPr>
          <w:b/>
        </w:rPr>
        <w:t>Boot</w:t>
      </w:r>
      <w:r w:rsidRPr="000768E3">
        <w:t xml:space="preserve"> </w:t>
      </w:r>
      <w:r w:rsidRPr="000408BC">
        <w:rPr>
          <w:b/>
        </w:rPr>
        <w:t>option filter</w:t>
      </w:r>
      <w:r w:rsidRPr="000768E3">
        <w:t xml:space="preserve"> to </w:t>
      </w:r>
      <w:r w:rsidRPr="000408BC">
        <w:rPr>
          <w:b/>
        </w:rPr>
        <w:t>UEFI</w:t>
      </w:r>
      <w:r w:rsidRPr="000768E3">
        <w:t xml:space="preserve"> only, then press </w:t>
      </w:r>
      <w:r w:rsidRPr="000408BC">
        <w:rPr>
          <w:b/>
        </w:rPr>
        <w:t>Enter</w:t>
      </w:r>
      <w:r>
        <w:rPr>
          <w:b/>
        </w:rPr>
        <w:t>.</w:t>
      </w:r>
    </w:p>
    <w:p w14:paraId="36D69809" w14:textId="77777777" w:rsidR="00175A0A" w:rsidRPr="000768E3" w:rsidRDefault="00175A0A" w:rsidP="00175A0A">
      <w:pPr>
        <w:pStyle w:val="ListNumber2"/>
        <w:numPr>
          <w:ilvl w:val="0"/>
          <w:numId w:val="1"/>
        </w:numPr>
      </w:pPr>
      <w:r w:rsidRPr="000768E3">
        <w:t xml:space="preserve">Set </w:t>
      </w:r>
      <w:r w:rsidRPr="000408BC">
        <w:rPr>
          <w:b/>
        </w:rPr>
        <w:t>Storage</w:t>
      </w:r>
      <w:r w:rsidRPr="000768E3">
        <w:t xml:space="preserve"> to </w:t>
      </w:r>
      <w:r w:rsidRPr="000408BC">
        <w:rPr>
          <w:b/>
        </w:rPr>
        <w:t>UEFI</w:t>
      </w:r>
      <w:r w:rsidRPr="000768E3">
        <w:t xml:space="preserve">, then press </w:t>
      </w:r>
      <w:r w:rsidRPr="000408BC">
        <w:rPr>
          <w:b/>
        </w:rPr>
        <w:t>Enter</w:t>
      </w:r>
      <w:r>
        <w:rPr>
          <w:b/>
        </w:rPr>
        <w:t>.</w:t>
      </w:r>
    </w:p>
    <w:p w14:paraId="6193638A" w14:textId="77777777" w:rsidR="00175A0A" w:rsidRPr="000768E3" w:rsidRDefault="00175A0A" w:rsidP="00175A0A">
      <w:pPr>
        <w:pStyle w:val="ListNumber"/>
        <w:numPr>
          <w:ilvl w:val="0"/>
          <w:numId w:val="21"/>
        </w:numPr>
      </w:pPr>
      <w:r w:rsidRPr="000768E3">
        <w:t>In the BIOS setup:</w:t>
      </w:r>
    </w:p>
    <w:p w14:paraId="6E5E8FE7" w14:textId="77777777" w:rsidR="00175A0A" w:rsidRPr="000768E3" w:rsidRDefault="00175A0A" w:rsidP="00175A0A">
      <w:pPr>
        <w:pStyle w:val="ListNumber2"/>
        <w:numPr>
          <w:ilvl w:val="0"/>
          <w:numId w:val="23"/>
        </w:numPr>
      </w:pPr>
      <w:r w:rsidRPr="000768E3">
        <w:t xml:space="preserve">Select the </w:t>
      </w:r>
      <w:r w:rsidRPr="009A249E">
        <w:rPr>
          <w:b/>
          <w:bCs/>
        </w:rPr>
        <w:t>Advanced</w:t>
      </w:r>
      <w:r>
        <w:t xml:space="preserve"> tab.</w:t>
      </w:r>
    </w:p>
    <w:p w14:paraId="3CC38AE7" w14:textId="77777777" w:rsidR="00175A0A" w:rsidRPr="000768E3" w:rsidRDefault="00175A0A" w:rsidP="00175A0A">
      <w:pPr>
        <w:pStyle w:val="ListNumber2"/>
        <w:numPr>
          <w:ilvl w:val="0"/>
          <w:numId w:val="1"/>
        </w:numPr>
      </w:pPr>
      <w:r w:rsidRPr="000768E3">
        <w:t xml:space="preserve">Select </w:t>
      </w:r>
      <w:r>
        <w:rPr>
          <w:b/>
        </w:rPr>
        <w:t>AMD CBS</w:t>
      </w:r>
      <w:r>
        <w:t>,</w:t>
      </w:r>
      <w:r w:rsidRPr="000768E3">
        <w:t xml:space="preserve"> then press </w:t>
      </w:r>
      <w:r w:rsidRPr="000408BC">
        <w:rPr>
          <w:b/>
        </w:rPr>
        <w:t>Enter</w:t>
      </w:r>
      <w:r>
        <w:rPr>
          <w:b/>
        </w:rPr>
        <w:t>.</w:t>
      </w:r>
    </w:p>
    <w:p w14:paraId="34B48EAB" w14:textId="77777777" w:rsidR="00175A0A" w:rsidRDefault="00175A0A" w:rsidP="00175A0A">
      <w:pPr>
        <w:pStyle w:val="ListNumber2"/>
        <w:numPr>
          <w:ilvl w:val="0"/>
          <w:numId w:val="1"/>
        </w:numPr>
      </w:pPr>
      <w:r>
        <w:t xml:space="preserve">Select </w:t>
      </w:r>
      <w:r w:rsidRPr="007E21F4">
        <w:rPr>
          <w:b/>
          <w:bCs/>
        </w:rPr>
        <w:t>FCH Common Options</w:t>
      </w:r>
      <w:r>
        <w:t xml:space="preserve">, then press </w:t>
      </w:r>
      <w:r w:rsidRPr="007E21F4">
        <w:rPr>
          <w:b/>
          <w:bCs/>
        </w:rPr>
        <w:t>Enter</w:t>
      </w:r>
      <w:r>
        <w:rPr>
          <w:b/>
          <w:bCs/>
        </w:rPr>
        <w:t xml:space="preserve">. </w:t>
      </w:r>
    </w:p>
    <w:p w14:paraId="0DD20C4B" w14:textId="77777777" w:rsidR="00175A0A" w:rsidRPr="000768E3" w:rsidRDefault="00175A0A" w:rsidP="00175A0A">
      <w:pPr>
        <w:pStyle w:val="ListNumber2"/>
        <w:numPr>
          <w:ilvl w:val="0"/>
          <w:numId w:val="1"/>
        </w:numPr>
      </w:pPr>
      <w:r w:rsidRPr="000768E3">
        <w:t xml:space="preserve">Select </w:t>
      </w:r>
      <w:r w:rsidRPr="000408BC">
        <w:rPr>
          <w:b/>
        </w:rPr>
        <w:t>SATA Configuration Options</w:t>
      </w:r>
      <w:r w:rsidRPr="000768E3">
        <w:t xml:space="preserve">, then press </w:t>
      </w:r>
      <w:r w:rsidRPr="000408BC">
        <w:rPr>
          <w:b/>
        </w:rPr>
        <w:t>Enter</w:t>
      </w:r>
      <w:r>
        <w:rPr>
          <w:b/>
        </w:rPr>
        <w:t>.</w:t>
      </w:r>
    </w:p>
    <w:p w14:paraId="4E2E4860" w14:textId="77777777" w:rsidR="00175A0A" w:rsidRPr="000768E3" w:rsidRDefault="00175A0A" w:rsidP="00175A0A">
      <w:pPr>
        <w:pStyle w:val="ListNumber2"/>
        <w:numPr>
          <w:ilvl w:val="0"/>
          <w:numId w:val="1"/>
        </w:numPr>
      </w:pPr>
      <w:r w:rsidRPr="000768E3">
        <w:t xml:space="preserve">Set </w:t>
      </w:r>
      <w:r w:rsidRPr="000408BC">
        <w:rPr>
          <w:b/>
        </w:rPr>
        <w:t>SATA Enable</w:t>
      </w:r>
      <w:r w:rsidRPr="000768E3">
        <w:t xml:space="preserve"> to </w:t>
      </w:r>
      <w:r w:rsidRPr="000408BC">
        <w:rPr>
          <w:b/>
        </w:rPr>
        <w:t>Enabled</w:t>
      </w:r>
      <w:r w:rsidRPr="000768E3">
        <w:t xml:space="preserve">, then press </w:t>
      </w:r>
      <w:r w:rsidRPr="000408BC">
        <w:rPr>
          <w:b/>
        </w:rPr>
        <w:t>Enter</w:t>
      </w:r>
      <w:r>
        <w:rPr>
          <w:b/>
        </w:rPr>
        <w:t>.</w:t>
      </w:r>
    </w:p>
    <w:p w14:paraId="609B6E61" w14:textId="77777777" w:rsidR="00175A0A" w:rsidRPr="000768E3" w:rsidRDefault="00175A0A" w:rsidP="00175A0A">
      <w:pPr>
        <w:pStyle w:val="ListNumber2"/>
        <w:numPr>
          <w:ilvl w:val="0"/>
          <w:numId w:val="1"/>
        </w:numPr>
      </w:pPr>
      <w:r w:rsidRPr="000768E3">
        <w:t xml:space="preserve">Set </w:t>
      </w:r>
      <w:r w:rsidRPr="000408BC">
        <w:rPr>
          <w:b/>
        </w:rPr>
        <w:t>SATA Mode</w:t>
      </w:r>
      <w:r w:rsidRPr="000768E3">
        <w:t xml:space="preserve"> to </w:t>
      </w:r>
      <w:r w:rsidRPr="000408BC">
        <w:rPr>
          <w:b/>
        </w:rPr>
        <w:t>RAID</w:t>
      </w:r>
      <w:r w:rsidRPr="000768E3">
        <w:t xml:space="preserve">, then press </w:t>
      </w:r>
      <w:r w:rsidRPr="000408BC">
        <w:rPr>
          <w:b/>
        </w:rPr>
        <w:t>Enter</w:t>
      </w:r>
      <w:r>
        <w:rPr>
          <w:b/>
        </w:rPr>
        <w:t>.</w:t>
      </w:r>
    </w:p>
    <w:p w14:paraId="45E66178" w14:textId="77777777" w:rsidR="00175A0A" w:rsidRPr="000768E3" w:rsidRDefault="00175A0A" w:rsidP="00175A0A">
      <w:pPr>
        <w:pStyle w:val="ListNumber"/>
        <w:numPr>
          <w:ilvl w:val="0"/>
          <w:numId w:val="21"/>
        </w:numPr>
      </w:pPr>
      <w:r w:rsidRPr="000768E3">
        <w:t xml:space="preserve">In the </w:t>
      </w:r>
      <w:r w:rsidRPr="00F45AAB">
        <w:t>BIOS</w:t>
      </w:r>
      <w:r w:rsidRPr="000768E3">
        <w:t xml:space="preserve"> setup:</w:t>
      </w:r>
    </w:p>
    <w:p w14:paraId="32361774" w14:textId="77777777" w:rsidR="00175A0A" w:rsidRPr="000768E3" w:rsidRDefault="00175A0A" w:rsidP="00175A0A">
      <w:pPr>
        <w:pStyle w:val="ListNumber2"/>
        <w:numPr>
          <w:ilvl w:val="0"/>
          <w:numId w:val="24"/>
        </w:numPr>
      </w:pPr>
      <w:r w:rsidRPr="000768E3">
        <w:t xml:space="preserve">Select the </w:t>
      </w:r>
      <w:r w:rsidRPr="009A249E">
        <w:rPr>
          <w:b/>
          <w:bCs/>
        </w:rPr>
        <w:t>Advanced</w:t>
      </w:r>
      <w:r>
        <w:t xml:space="preserve"> tab.</w:t>
      </w:r>
    </w:p>
    <w:p w14:paraId="602E9554" w14:textId="77777777" w:rsidR="00175A0A" w:rsidRPr="000768E3" w:rsidRDefault="00175A0A" w:rsidP="00175A0A">
      <w:pPr>
        <w:pStyle w:val="ListNumber2"/>
        <w:numPr>
          <w:ilvl w:val="0"/>
          <w:numId w:val="24"/>
        </w:numPr>
      </w:pPr>
      <w:r w:rsidRPr="000768E3">
        <w:t xml:space="preserve">Select </w:t>
      </w:r>
      <w:r w:rsidRPr="00C3458C">
        <w:rPr>
          <w:b/>
        </w:rPr>
        <w:t>AMD CBS</w:t>
      </w:r>
      <w:r>
        <w:t>,</w:t>
      </w:r>
      <w:r w:rsidRPr="000768E3">
        <w:t xml:space="preserve"> then press </w:t>
      </w:r>
      <w:r w:rsidRPr="00C3458C">
        <w:rPr>
          <w:b/>
        </w:rPr>
        <w:t>Enter</w:t>
      </w:r>
      <w:r>
        <w:rPr>
          <w:b/>
        </w:rPr>
        <w:t>.</w:t>
      </w:r>
    </w:p>
    <w:p w14:paraId="7623AFB3" w14:textId="11FC3B4E" w:rsidR="00175A0A" w:rsidRDefault="00175A0A" w:rsidP="00175A0A">
      <w:pPr>
        <w:pStyle w:val="ListNumber2"/>
        <w:numPr>
          <w:ilvl w:val="0"/>
          <w:numId w:val="24"/>
        </w:numPr>
      </w:pPr>
      <w:r>
        <w:t xml:space="preserve">Select </w:t>
      </w:r>
      <w:del w:id="320" w:author="Ackerman, Peter" w:date="2020-09-11T13:56:00Z">
        <w:r w:rsidDel="00133153">
          <w:rPr>
            <w:b/>
            <w:bCs/>
          </w:rPr>
          <w:delText>X</w:delText>
        </w:r>
        <w:r w:rsidRPr="0062493E" w:rsidDel="00133153">
          <w:rPr>
            <w:b/>
            <w:bCs/>
          </w:rPr>
          <w:delText xml:space="preserve">570/590 </w:delText>
        </w:r>
      </w:del>
      <w:r w:rsidRPr="0062493E">
        <w:rPr>
          <w:b/>
          <w:bCs/>
        </w:rPr>
        <w:t>Chipset Common Options</w:t>
      </w:r>
      <w:r>
        <w:t xml:space="preserve">, then press </w:t>
      </w:r>
      <w:r w:rsidRPr="0062493E">
        <w:rPr>
          <w:b/>
          <w:bCs/>
        </w:rPr>
        <w:t>Enter</w:t>
      </w:r>
      <w:r>
        <w:rPr>
          <w:b/>
          <w:bCs/>
        </w:rPr>
        <w:t>.</w:t>
      </w:r>
    </w:p>
    <w:p w14:paraId="52184D5A" w14:textId="7137C9B1" w:rsidR="00175A0A" w:rsidRDefault="00175A0A" w:rsidP="00175A0A">
      <w:pPr>
        <w:pStyle w:val="ListNumber2"/>
        <w:numPr>
          <w:ilvl w:val="0"/>
          <w:numId w:val="24"/>
        </w:numPr>
      </w:pPr>
      <w:r>
        <w:t xml:space="preserve">Select </w:t>
      </w:r>
      <w:del w:id="321" w:author="Ackerman, Peter" w:date="2020-09-11T13:56:00Z">
        <w:r w:rsidRPr="009A249E" w:rsidDel="00133153">
          <w:rPr>
            <w:b/>
            <w:bCs/>
          </w:rPr>
          <w:delText xml:space="preserve">X570/590 </w:delText>
        </w:r>
      </w:del>
      <w:r w:rsidRPr="009A249E">
        <w:rPr>
          <w:b/>
          <w:bCs/>
        </w:rPr>
        <w:t>Chipset SATA Configuration Options</w:t>
      </w:r>
      <w:r>
        <w:t xml:space="preserve">, then press </w:t>
      </w:r>
      <w:r w:rsidRPr="009A249E">
        <w:rPr>
          <w:b/>
          <w:bCs/>
        </w:rPr>
        <w:t>Enter</w:t>
      </w:r>
      <w:r>
        <w:rPr>
          <w:b/>
          <w:bCs/>
        </w:rPr>
        <w:t>.</w:t>
      </w:r>
    </w:p>
    <w:p w14:paraId="095C621F" w14:textId="2400D65F" w:rsidR="00175A0A" w:rsidRDefault="00175A0A" w:rsidP="00175A0A">
      <w:pPr>
        <w:pStyle w:val="ListNumber2"/>
        <w:numPr>
          <w:ilvl w:val="0"/>
          <w:numId w:val="24"/>
        </w:numPr>
      </w:pPr>
      <w:r>
        <w:t xml:space="preserve">Set </w:t>
      </w:r>
      <w:del w:id="322" w:author="Ackerman, Peter" w:date="2020-09-11T13:56:00Z">
        <w:r w:rsidRPr="009A249E" w:rsidDel="00133153">
          <w:rPr>
            <w:b/>
            <w:bCs/>
          </w:rPr>
          <w:delText xml:space="preserve">X570/590 </w:delText>
        </w:r>
      </w:del>
      <w:r w:rsidRPr="009A249E">
        <w:rPr>
          <w:b/>
          <w:bCs/>
        </w:rPr>
        <w:t>Chipset SATA0 Enable to Enabled</w:t>
      </w:r>
      <w:r>
        <w:t xml:space="preserve">, then press </w:t>
      </w:r>
      <w:r w:rsidRPr="009A249E">
        <w:rPr>
          <w:b/>
          <w:bCs/>
        </w:rPr>
        <w:t>Enter</w:t>
      </w:r>
      <w:r>
        <w:rPr>
          <w:b/>
          <w:bCs/>
        </w:rPr>
        <w:t>.</w:t>
      </w:r>
    </w:p>
    <w:p w14:paraId="382CEC5F" w14:textId="632971D3" w:rsidR="00175A0A" w:rsidRDefault="00175A0A" w:rsidP="00175A0A">
      <w:pPr>
        <w:pStyle w:val="ListNumber2"/>
        <w:numPr>
          <w:ilvl w:val="0"/>
          <w:numId w:val="24"/>
        </w:numPr>
      </w:pPr>
      <w:r>
        <w:t xml:space="preserve">Set </w:t>
      </w:r>
      <w:del w:id="323" w:author="Ackerman, Peter" w:date="2020-09-11T13:56:00Z">
        <w:r w:rsidRPr="009A249E" w:rsidDel="00133153">
          <w:rPr>
            <w:b/>
            <w:bCs/>
          </w:rPr>
          <w:delText xml:space="preserve">X570/590 </w:delText>
        </w:r>
      </w:del>
      <w:r w:rsidRPr="009A249E">
        <w:rPr>
          <w:b/>
          <w:bCs/>
        </w:rPr>
        <w:t>Chipset SATA1 Enable to Enabled</w:t>
      </w:r>
      <w:r>
        <w:t xml:space="preserve">, then press </w:t>
      </w:r>
      <w:r w:rsidRPr="009A249E">
        <w:rPr>
          <w:b/>
          <w:bCs/>
        </w:rPr>
        <w:t>Enter</w:t>
      </w:r>
      <w:r>
        <w:rPr>
          <w:b/>
          <w:bCs/>
        </w:rPr>
        <w:t>.</w:t>
      </w:r>
    </w:p>
    <w:p w14:paraId="2E74B953" w14:textId="5A8C8DD0" w:rsidR="00175A0A" w:rsidRDefault="00175A0A" w:rsidP="00175A0A">
      <w:pPr>
        <w:pStyle w:val="ListNumber2"/>
        <w:numPr>
          <w:ilvl w:val="0"/>
          <w:numId w:val="24"/>
        </w:numPr>
      </w:pPr>
      <w:r>
        <w:t xml:space="preserve">Set </w:t>
      </w:r>
      <w:del w:id="324" w:author="Ackerman, Peter" w:date="2020-09-11T13:56:00Z">
        <w:r w:rsidRPr="009A249E" w:rsidDel="00133153">
          <w:rPr>
            <w:b/>
            <w:bCs/>
          </w:rPr>
          <w:delText xml:space="preserve">X570/590 </w:delText>
        </w:r>
      </w:del>
      <w:r w:rsidRPr="009A249E">
        <w:rPr>
          <w:b/>
          <w:bCs/>
        </w:rPr>
        <w:t>Chipset SATA Mode to RAID</w:t>
      </w:r>
      <w:r>
        <w:t xml:space="preserve">, then press </w:t>
      </w:r>
      <w:r w:rsidRPr="009A249E">
        <w:rPr>
          <w:b/>
          <w:bCs/>
        </w:rPr>
        <w:t>Enter</w:t>
      </w:r>
      <w:r>
        <w:rPr>
          <w:b/>
          <w:bCs/>
        </w:rPr>
        <w:t>.</w:t>
      </w:r>
    </w:p>
    <w:p w14:paraId="4EF68390" w14:textId="77777777" w:rsidR="00175A0A" w:rsidRPr="000768E3" w:rsidRDefault="00175A0A" w:rsidP="00175A0A">
      <w:pPr>
        <w:pStyle w:val="ListNumber"/>
        <w:numPr>
          <w:ilvl w:val="0"/>
          <w:numId w:val="21"/>
        </w:numPr>
      </w:pPr>
      <w:r w:rsidRPr="000768E3">
        <w:t xml:space="preserve">In the </w:t>
      </w:r>
      <w:r w:rsidRPr="00625F39">
        <w:rPr>
          <w:b/>
          <w:bCs/>
        </w:rPr>
        <w:t>BIOS</w:t>
      </w:r>
      <w:r w:rsidRPr="000768E3">
        <w:t xml:space="preserve"> setup:</w:t>
      </w:r>
    </w:p>
    <w:p w14:paraId="6222000E" w14:textId="77777777" w:rsidR="00175A0A" w:rsidRPr="000768E3" w:rsidRDefault="00175A0A" w:rsidP="00175A0A">
      <w:pPr>
        <w:pStyle w:val="ListNumber2"/>
        <w:keepNext/>
        <w:numPr>
          <w:ilvl w:val="0"/>
          <w:numId w:val="25"/>
        </w:numPr>
      </w:pPr>
      <w:r w:rsidRPr="000768E3">
        <w:lastRenderedPageBreak/>
        <w:t xml:space="preserve">Select the </w:t>
      </w:r>
      <w:r w:rsidRPr="009A249E">
        <w:rPr>
          <w:b/>
          <w:bCs/>
        </w:rPr>
        <w:t>Advanced</w:t>
      </w:r>
      <w:r w:rsidRPr="000768E3">
        <w:t xml:space="preserve"> tab</w:t>
      </w:r>
      <w:r>
        <w:t>.</w:t>
      </w:r>
    </w:p>
    <w:p w14:paraId="4D6903A2" w14:textId="77777777" w:rsidR="00175A0A" w:rsidRPr="00F54E1E" w:rsidRDefault="00175A0A" w:rsidP="00175A0A">
      <w:pPr>
        <w:pStyle w:val="ListNumber2"/>
        <w:numPr>
          <w:ilvl w:val="0"/>
          <w:numId w:val="25"/>
        </w:numPr>
      </w:pPr>
      <w:r w:rsidRPr="000768E3">
        <w:t xml:space="preserve">Select </w:t>
      </w:r>
      <w:r w:rsidRPr="00C3458C">
        <w:rPr>
          <w:b/>
        </w:rPr>
        <w:t xml:space="preserve">AMD </w:t>
      </w:r>
      <w:r>
        <w:rPr>
          <w:b/>
        </w:rPr>
        <w:t>P</w:t>
      </w:r>
      <w:r w:rsidRPr="00C3458C">
        <w:rPr>
          <w:b/>
        </w:rPr>
        <w:t>BS</w:t>
      </w:r>
      <w:r>
        <w:t xml:space="preserve"> tab,</w:t>
      </w:r>
      <w:r w:rsidRPr="000768E3">
        <w:t xml:space="preserve"> then press </w:t>
      </w:r>
      <w:r w:rsidRPr="00C3458C">
        <w:rPr>
          <w:b/>
        </w:rPr>
        <w:t>Enter</w:t>
      </w:r>
      <w:r>
        <w:rPr>
          <w:b/>
        </w:rPr>
        <w:t>.</w:t>
      </w:r>
    </w:p>
    <w:p w14:paraId="50BD42EE" w14:textId="77777777" w:rsidR="00175A0A" w:rsidRPr="000768E3" w:rsidRDefault="00175A0A" w:rsidP="00175A0A">
      <w:pPr>
        <w:pStyle w:val="ListNumber2"/>
        <w:numPr>
          <w:ilvl w:val="0"/>
          <w:numId w:val="25"/>
        </w:numPr>
      </w:pPr>
      <w:r w:rsidRPr="00F54E1E">
        <w:rPr>
          <w:bCs/>
        </w:rPr>
        <w:t>Set the</w:t>
      </w:r>
      <w:r>
        <w:rPr>
          <w:b/>
        </w:rPr>
        <w:t xml:space="preserve"> NVMe RAID Mode</w:t>
      </w:r>
      <w:r w:rsidRPr="00F54E1E">
        <w:rPr>
          <w:bCs/>
        </w:rPr>
        <w:t xml:space="preserve"> to</w:t>
      </w:r>
      <w:r>
        <w:rPr>
          <w:b/>
        </w:rPr>
        <w:t xml:space="preserve"> Enabled, </w:t>
      </w:r>
      <w:r w:rsidRPr="00F54E1E">
        <w:rPr>
          <w:bCs/>
        </w:rPr>
        <w:t>then press</w:t>
      </w:r>
      <w:r>
        <w:rPr>
          <w:b/>
        </w:rPr>
        <w:t xml:space="preserve"> Enter.</w:t>
      </w:r>
    </w:p>
    <w:p w14:paraId="07BD7F94" w14:textId="77777777" w:rsidR="00175A0A" w:rsidRPr="00F62EFF" w:rsidRDefault="00175A0A" w:rsidP="00175A0A">
      <w:pPr>
        <w:pStyle w:val="ListNumber"/>
        <w:numPr>
          <w:ilvl w:val="0"/>
          <w:numId w:val="21"/>
        </w:numPr>
      </w:pPr>
      <w:r w:rsidRPr="000768E3">
        <w:t>Save (</w:t>
      </w:r>
      <w:r w:rsidRPr="000C1933">
        <w:rPr>
          <w:b/>
        </w:rPr>
        <w:t>F</w:t>
      </w:r>
      <w:r>
        <w:rPr>
          <w:b/>
        </w:rPr>
        <w:t>4</w:t>
      </w:r>
      <w:r w:rsidRPr="000768E3">
        <w:t>) the settings</w:t>
      </w:r>
      <w:r>
        <w:t xml:space="preserve"> and</w:t>
      </w:r>
      <w:r w:rsidRPr="000768E3">
        <w:t xml:space="preserve"> restart the system.</w:t>
      </w:r>
    </w:p>
    <w:p w14:paraId="3CD398CE" w14:textId="77777777" w:rsidR="00552246" w:rsidRDefault="00552246" w:rsidP="00552246">
      <w:pPr>
        <w:pStyle w:val="Heading1"/>
        <w:rPr>
          <w:rFonts w:eastAsia="Cambria"/>
        </w:rPr>
      </w:pPr>
      <w:bookmarkStart w:id="325" w:name="_Ref505865871"/>
      <w:bookmarkStart w:id="326" w:name="_Toc48547535"/>
      <w:bookmarkStart w:id="327" w:name="_Toc56412411"/>
      <w:r>
        <w:rPr>
          <w:rFonts w:eastAsia="Cambria"/>
        </w:rPr>
        <w:t>Crea</w:t>
      </w:r>
      <w:r>
        <w:rPr>
          <w:rFonts w:eastAsia="Cambria"/>
          <w:spacing w:val="1"/>
        </w:rPr>
        <w:t>t</w:t>
      </w:r>
      <w:r>
        <w:rPr>
          <w:rFonts w:eastAsia="Cambria"/>
        </w:rPr>
        <w:t>e</w:t>
      </w:r>
      <w:r>
        <w:rPr>
          <w:rFonts w:eastAsia="Cambria"/>
          <w:spacing w:val="-3"/>
        </w:rPr>
        <w:t xml:space="preserve"> </w:t>
      </w:r>
      <w:r>
        <w:rPr>
          <w:rFonts w:eastAsia="Cambria"/>
          <w:spacing w:val="1"/>
        </w:rPr>
        <w:t>t</w:t>
      </w:r>
      <w:r>
        <w:rPr>
          <w:rFonts w:eastAsia="Cambria"/>
          <w:spacing w:val="-2"/>
        </w:rPr>
        <w:t>h</w:t>
      </w:r>
      <w:r>
        <w:rPr>
          <w:rFonts w:eastAsia="Cambria"/>
        </w:rPr>
        <w:t>e</w:t>
      </w:r>
      <w:r>
        <w:rPr>
          <w:rFonts w:eastAsia="Cambria"/>
          <w:spacing w:val="2"/>
        </w:rPr>
        <w:t xml:space="preserve"> </w:t>
      </w:r>
      <w:r>
        <w:rPr>
          <w:rFonts w:eastAsia="Cambria"/>
        </w:rPr>
        <w:t>B</w:t>
      </w:r>
      <w:r>
        <w:rPr>
          <w:rFonts w:eastAsia="Cambria"/>
          <w:spacing w:val="-2"/>
        </w:rPr>
        <w:t>o</w:t>
      </w:r>
      <w:r>
        <w:rPr>
          <w:rFonts w:eastAsia="Cambria"/>
          <w:spacing w:val="1"/>
        </w:rPr>
        <w:t>o</w:t>
      </w:r>
      <w:r>
        <w:rPr>
          <w:rFonts w:eastAsia="Cambria"/>
          <w:spacing w:val="-2"/>
        </w:rPr>
        <w:t>t</w:t>
      </w:r>
      <w:r>
        <w:rPr>
          <w:rFonts w:eastAsia="Cambria"/>
          <w:spacing w:val="1"/>
        </w:rPr>
        <w:t>a</w:t>
      </w:r>
      <w:r>
        <w:rPr>
          <w:rFonts w:eastAsia="Cambria"/>
        </w:rPr>
        <w:t>b</w:t>
      </w:r>
      <w:r>
        <w:rPr>
          <w:rFonts w:eastAsia="Cambria"/>
          <w:spacing w:val="-3"/>
        </w:rPr>
        <w:t>l</w:t>
      </w:r>
      <w:r>
        <w:rPr>
          <w:rFonts w:eastAsia="Cambria"/>
        </w:rPr>
        <w:t>e</w:t>
      </w:r>
      <w:r>
        <w:rPr>
          <w:rFonts w:eastAsia="Cambria"/>
          <w:spacing w:val="2"/>
        </w:rPr>
        <w:t xml:space="preserve"> </w:t>
      </w:r>
      <w:r>
        <w:rPr>
          <w:rFonts w:eastAsia="Cambria"/>
        </w:rPr>
        <w:t>Vir</w:t>
      </w:r>
      <w:r>
        <w:rPr>
          <w:rFonts w:eastAsia="Cambria"/>
          <w:spacing w:val="-2"/>
        </w:rPr>
        <w:t>t</w:t>
      </w:r>
      <w:r>
        <w:rPr>
          <w:rFonts w:eastAsia="Cambria"/>
        </w:rPr>
        <w:t>u</w:t>
      </w:r>
      <w:r>
        <w:rPr>
          <w:rFonts w:eastAsia="Cambria"/>
          <w:spacing w:val="1"/>
        </w:rPr>
        <w:t>a</w:t>
      </w:r>
      <w:r>
        <w:rPr>
          <w:rFonts w:eastAsia="Cambria"/>
        </w:rPr>
        <w:t xml:space="preserve">l </w:t>
      </w:r>
      <w:r>
        <w:rPr>
          <w:rFonts w:eastAsia="Cambria"/>
          <w:spacing w:val="-3"/>
        </w:rPr>
        <w:t>D</w:t>
      </w:r>
      <w:r>
        <w:rPr>
          <w:rFonts w:eastAsia="Cambria"/>
        </w:rPr>
        <w:t>i</w:t>
      </w:r>
      <w:r>
        <w:rPr>
          <w:rFonts w:eastAsia="Cambria"/>
          <w:spacing w:val="1"/>
        </w:rPr>
        <w:t>s</w:t>
      </w:r>
      <w:r>
        <w:rPr>
          <w:rFonts w:eastAsia="Cambria"/>
        </w:rPr>
        <w:t>k</w:t>
      </w:r>
      <w:bookmarkEnd w:id="325"/>
      <w:bookmarkEnd w:id="326"/>
      <w:bookmarkEnd w:id="327"/>
    </w:p>
    <w:p w14:paraId="374D1AC5" w14:textId="3E7135B0" w:rsidR="00552246" w:rsidRDefault="00552246" w:rsidP="00552246">
      <w:pPr>
        <w:pStyle w:val="Heading2"/>
        <w:rPr>
          <w:rFonts w:eastAsia="Cambria"/>
        </w:rPr>
      </w:pPr>
      <w:bookmarkStart w:id="328" w:name="_Ref505070592"/>
      <w:bookmarkStart w:id="329" w:name="_Toc48547537"/>
      <w:bookmarkStart w:id="330" w:name="_Toc56412412"/>
      <w:r>
        <w:rPr>
          <w:rFonts w:eastAsia="Cambria"/>
          <w:spacing w:val="-1"/>
        </w:rPr>
        <w:t>RA</w:t>
      </w:r>
      <w:r>
        <w:rPr>
          <w:rFonts w:eastAsia="Cambria"/>
          <w:spacing w:val="3"/>
        </w:rPr>
        <w:t>I</w:t>
      </w:r>
      <w:r>
        <w:rPr>
          <w:rFonts w:eastAsia="Cambria"/>
        </w:rPr>
        <w:t>DX</w:t>
      </w:r>
      <w:r>
        <w:rPr>
          <w:rFonts w:eastAsia="Cambria"/>
          <w:spacing w:val="1"/>
        </w:rPr>
        <w:t>p</w:t>
      </w:r>
      <w:r>
        <w:rPr>
          <w:rFonts w:eastAsia="Cambria"/>
          <w:spacing w:val="-1"/>
        </w:rPr>
        <w:t>e</w:t>
      </w:r>
      <w:r>
        <w:rPr>
          <w:rFonts w:eastAsia="Cambria"/>
        </w:rPr>
        <w:t>rt2</w:t>
      </w:r>
      <w:r>
        <w:rPr>
          <w:rFonts w:eastAsia="Cambria"/>
          <w:spacing w:val="-14"/>
        </w:rPr>
        <w:t xml:space="preserve"> </w:t>
      </w:r>
      <w:r>
        <w:rPr>
          <w:rFonts w:eastAsia="Cambria"/>
          <w:spacing w:val="3"/>
        </w:rPr>
        <w:t>C</w:t>
      </w:r>
      <w:r>
        <w:rPr>
          <w:rFonts w:eastAsia="Cambria"/>
          <w:spacing w:val="1"/>
        </w:rPr>
        <w:t>o</w:t>
      </w:r>
      <w:r>
        <w:rPr>
          <w:rFonts w:eastAsia="Cambria"/>
        </w:rPr>
        <w:t>n</w:t>
      </w:r>
      <w:r>
        <w:rPr>
          <w:rFonts w:eastAsia="Cambria"/>
          <w:spacing w:val="-1"/>
        </w:rPr>
        <w:t>f</w:t>
      </w:r>
      <w:r>
        <w:rPr>
          <w:rFonts w:eastAsia="Cambria"/>
        </w:rPr>
        <w:t>i</w:t>
      </w:r>
      <w:r>
        <w:rPr>
          <w:rFonts w:eastAsia="Cambria"/>
          <w:spacing w:val="2"/>
        </w:rPr>
        <w:t>g</w:t>
      </w:r>
      <w:r>
        <w:rPr>
          <w:rFonts w:eastAsia="Cambria"/>
          <w:spacing w:val="1"/>
        </w:rPr>
        <w:t>u</w:t>
      </w:r>
      <w:r>
        <w:rPr>
          <w:rFonts w:eastAsia="Cambria"/>
        </w:rPr>
        <w:t>r</w:t>
      </w:r>
      <w:r>
        <w:rPr>
          <w:rFonts w:eastAsia="Cambria"/>
          <w:spacing w:val="1"/>
        </w:rPr>
        <w:t>a</w:t>
      </w:r>
      <w:r>
        <w:rPr>
          <w:rFonts w:eastAsia="Cambria"/>
          <w:spacing w:val="-1"/>
        </w:rPr>
        <w:t>t</w:t>
      </w:r>
      <w:r>
        <w:rPr>
          <w:rFonts w:eastAsia="Cambria"/>
        </w:rPr>
        <w:t>i</w:t>
      </w:r>
      <w:r>
        <w:rPr>
          <w:rFonts w:eastAsia="Cambria"/>
          <w:spacing w:val="1"/>
        </w:rPr>
        <w:t>o</w:t>
      </w:r>
      <w:r>
        <w:rPr>
          <w:rFonts w:eastAsia="Cambria"/>
        </w:rPr>
        <w:t>n</w:t>
      </w:r>
      <w:r>
        <w:rPr>
          <w:rFonts w:eastAsia="Cambria"/>
          <w:spacing w:val="-17"/>
        </w:rPr>
        <w:t xml:space="preserve"> </w:t>
      </w:r>
      <w:r>
        <w:rPr>
          <w:rFonts w:eastAsia="Cambria"/>
        </w:rPr>
        <w:t>U</w:t>
      </w:r>
      <w:r>
        <w:rPr>
          <w:rFonts w:eastAsia="Cambria"/>
          <w:spacing w:val="-1"/>
        </w:rPr>
        <w:t>t</w:t>
      </w:r>
      <w:r>
        <w:rPr>
          <w:rFonts w:eastAsia="Cambria"/>
          <w:spacing w:val="2"/>
        </w:rPr>
        <w:t>i</w:t>
      </w:r>
      <w:r>
        <w:rPr>
          <w:rFonts w:eastAsia="Cambria"/>
        </w:rPr>
        <w:t>li</w:t>
      </w:r>
      <w:r>
        <w:rPr>
          <w:rFonts w:eastAsia="Cambria"/>
          <w:spacing w:val="1"/>
        </w:rPr>
        <w:t>t</w:t>
      </w:r>
      <w:r>
        <w:rPr>
          <w:rFonts w:eastAsia="Cambria"/>
        </w:rPr>
        <w:t>y</w:t>
      </w:r>
      <w:r>
        <w:rPr>
          <w:rFonts w:eastAsia="Cambria"/>
          <w:spacing w:val="-4"/>
        </w:rPr>
        <w:t xml:space="preserve"> </w:t>
      </w:r>
      <w:r>
        <w:rPr>
          <w:rFonts w:eastAsia="Cambria"/>
        </w:rPr>
        <w:t>(HII</w:t>
      </w:r>
      <w:r>
        <w:rPr>
          <w:rFonts w:eastAsia="Cambria"/>
          <w:spacing w:val="-2"/>
        </w:rPr>
        <w:t xml:space="preserve"> </w:t>
      </w:r>
      <w:r>
        <w:rPr>
          <w:rFonts w:eastAsia="Cambria"/>
          <w:spacing w:val="1"/>
        </w:rPr>
        <w:t>M</w:t>
      </w:r>
      <w:r>
        <w:rPr>
          <w:rFonts w:eastAsia="Cambria"/>
          <w:spacing w:val="-1"/>
        </w:rPr>
        <w:t>o</w:t>
      </w:r>
      <w:r>
        <w:rPr>
          <w:rFonts w:eastAsia="Cambria"/>
          <w:spacing w:val="1"/>
        </w:rPr>
        <w:t>de</w:t>
      </w:r>
      <w:r>
        <w:rPr>
          <w:rFonts w:eastAsia="Cambria"/>
        </w:rPr>
        <w:t>)</w:t>
      </w:r>
      <w:bookmarkEnd w:id="328"/>
      <w:r>
        <w:rPr>
          <w:rFonts w:eastAsia="Cambria"/>
        </w:rPr>
        <w:t xml:space="preserve"> </w:t>
      </w:r>
      <w:r w:rsidRPr="009B126B">
        <w:rPr>
          <w:rFonts w:eastAsia="Cambria"/>
        </w:rPr>
        <w:t xml:space="preserve">For the AMD Ryzen™ </w:t>
      </w:r>
      <w:r>
        <w:rPr>
          <w:rFonts w:eastAsia="Cambria"/>
        </w:rPr>
        <w:t xml:space="preserve">SP3-Series </w:t>
      </w:r>
      <w:r w:rsidRPr="009B126B">
        <w:rPr>
          <w:rFonts w:eastAsia="Cambria"/>
        </w:rPr>
        <w:t>Processor</w:t>
      </w:r>
      <w:bookmarkEnd w:id="329"/>
      <w:bookmarkEnd w:id="330"/>
    </w:p>
    <w:p w14:paraId="2408DAB3" w14:textId="77777777" w:rsidR="00552246" w:rsidRPr="00CB76B4" w:rsidRDefault="00552246" w:rsidP="00552246">
      <w:pPr>
        <w:pStyle w:val="Note"/>
        <w:rPr>
          <w:rFonts w:eastAsia="Cambria"/>
        </w:rPr>
      </w:pPr>
      <w:r w:rsidRPr="00CB76B4">
        <w:rPr>
          <w:rFonts w:eastAsia="Cambria"/>
          <w:b/>
        </w:rPr>
        <w:t>Note:</w:t>
      </w:r>
      <w:r w:rsidRPr="00CB76B4">
        <w:rPr>
          <w:rFonts w:eastAsia="Cambria"/>
        </w:rPr>
        <w:t xml:space="preserve"> The steps to configure arrays in RAID mode mentioned here are specific to </w:t>
      </w:r>
      <w:r w:rsidRPr="00CB76B4">
        <w:rPr>
          <w:rFonts w:eastAsia="Cambria"/>
          <w:b/>
        </w:rPr>
        <w:t>AMD NDA BIOS</w:t>
      </w:r>
      <w:r w:rsidRPr="00CB76B4">
        <w:rPr>
          <w:rFonts w:eastAsia="Cambria"/>
        </w:rPr>
        <w:t xml:space="preserve"> </w:t>
      </w:r>
      <w:r>
        <w:rPr>
          <w:rFonts w:eastAsia="Cambria"/>
        </w:rPr>
        <w:t xml:space="preserve">and are </w:t>
      </w:r>
      <w:r w:rsidRPr="00CB76B4">
        <w:rPr>
          <w:rFonts w:eastAsia="Cambria"/>
        </w:rPr>
        <w:t>based o</w:t>
      </w:r>
      <w:r>
        <w:rPr>
          <w:rFonts w:eastAsia="Cambria"/>
        </w:rPr>
        <w:t>f</w:t>
      </w:r>
      <w:r w:rsidRPr="00CB76B4">
        <w:rPr>
          <w:rFonts w:eastAsia="Cambria"/>
        </w:rPr>
        <w:t xml:space="preserve">f </w:t>
      </w:r>
      <w:r>
        <w:rPr>
          <w:rFonts w:eastAsia="Cambria"/>
          <w:b/>
        </w:rPr>
        <w:t>AMI</w:t>
      </w:r>
      <w:r w:rsidRPr="00CB76B4">
        <w:rPr>
          <w:rFonts w:eastAsia="Cambria"/>
          <w:b/>
        </w:rPr>
        <w:t xml:space="preserve"> BIOS</w:t>
      </w:r>
      <w:r w:rsidRPr="00CB76B4">
        <w:rPr>
          <w:rFonts w:eastAsia="Cambria"/>
        </w:rPr>
        <w:t>.</w:t>
      </w:r>
    </w:p>
    <w:p w14:paraId="02BAC46C" w14:textId="77777777" w:rsidR="00552246" w:rsidRDefault="00552246" w:rsidP="00B427DA">
      <w:pPr>
        <w:pStyle w:val="ListNumber"/>
        <w:numPr>
          <w:ilvl w:val="0"/>
          <w:numId w:val="57"/>
        </w:numPr>
      </w:pPr>
      <w:r w:rsidRPr="0084425C">
        <w:rPr>
          <w:spacing w:val="5"/>
        </w:rPr>
        <w:t>Po</w:t>
      </w:r>
      <w:r w:rsidRPr="0084425C">
        <w:rPr>
          <w:spacing w:val="3"/>
        </w:rPr>
        <w:t>w</w:t>
      </w:r>
      <w:r w:rsidRPr="0084425C">
        <w:rPr>
          <w:spacing w:val="5"/>
        </w:rPr>
        <w:t>e</w:t>
      </w:r>
      <w:r w:rsidRPr="0084425C">
        <w:rPr>
          <w:spacing w:val="6"/>
        </w:rPr>
        <w:t>r-</w:t>
      </w:r>
      <w:r w:rsidRPr="0084425C">
        <w:rPr>
          <w:spacing w:val="5"/>
        </w:rPr>
        <w:t>o</w:t>
      </w:r>
      <w:r>
        <w:t xml:space="preserve">n </w:t>
      </w:r>
      <w:r w:rsidRPr="0084425C">
        <w:rPr>
          <w:spacing w:val="6"/>
        </w:rPr>
        <w:t>th</w:t>
      </w:r>
      <w:r>
        <w:t>e</w:t>
      </w:r>
      <w:r w:rsidRPr="0084425C">
        <w:rPr>
          <w:spacing w:val="9"/>
        </w:rPr>
        <w:t xml:space="preserve"> </w:t>
      </w:r>
      <w:r>
        <w:t>sys</w:t>
      </w:r>
      <w:r w:rsidRPr="0084425C">
        <w:rPr>
          <w:spacing w:val="6"/>
        </w:rPr>
        <w:t>t</w:t>
      </w:r>
      <w:r w:rsidRPr="0084425C">
        <w:rPr>
          <w:spacing w:val="5"/>
        </w:rPr>
        <w:t>em</w:t>
      </w:r>
      <w:r>
        <w:t>.</w:t>
      </w:r>
    </w:p>
    <w:p w14:paraId="520E09F9" w14:textId="77777777" w:rsidR="00552246" w:rsidRDefault="00552246" w:rsidP="00B427DA">
      <w:pPr>
        <w:pStyle w:val="ListNumber2"/>
        <w:numPr>
          <w:ilvl w:val="0"/>
          <w:numId w:val="50"/>
        </w:numPr>
      </w:pPr>
      <w:r>
        <w:t xml:space="preserve">Press </w:t>
      </w:r>
      <w:r w:rsidRPr="0084425C">
        <w:rPr>
          <w:b/>
        </w:rPr>
        <w:t>ESC</w:t>
      </w:r>
      <w:r>
        <w:t xml:space="preserve"> or </w:t>
      </w:r>
      <w:r w:rsidRPr="0084425C">
        <w:rPr>
          <w:b/>
        </w:rPr>
        <w:t>DEL</w:t>
      </w:r>
      <w:r>
        <w:t xml:space="preserve"> to get into the </w:t>
      </w:r>
      <w:r w:rsidRPr="0084425C">
        <w:rPr>
          <w:b/>
        </w:rPr>
        <w:t>Platform BIOS.</w:t>
      </w:r>
    </w:p>
    <w:p w14:paraId="7FA16BC6" w14:textId="77777777" w:rsidR="00552246" w:rsidRDefault="00552246" w:rsidP="00552246">
      <w:pPr>
        <w:pStyle w:val="ListNumber2"/>
        <w:numPr>
          <w:ilvl w:val="0"/>
          <w:numId w:val="1"/>
        </w:numPr>
      </w:pPr>
      <w:r>
        <w:t xml:space="preserve">Select the </w:t>
      </w:r>
      <w:r w:rsidRPr="00F62EFF">
        <w:rPr>
          <w:b/>
        </w:rPr>
        <w:t>Advanced</w:t>
      </w:r>
      <w:r>
        <w:t xml:space="preserve"> tab.</w:t>
      </w:r>
    </w:p>
    <w:p w14:paraId="6EB0855C" w14:textId="77777777" w:rsidR="00552246" w:rsidRDefault="00552246" w:rsidP="00552246">
      <w:pPr>
        <w:pStyle w:val="ListNumber2"/>
        <w:numPr>
          <w:ilvl w:val="0"/>
          <w:numId w:val="1"/>
        </w:numPr>
      </w:pPr>
      <w:r>
        <w:t xml:space="preserve">Select </w:t>
      </w:r>
      <w:r w:rsidRPr="00F62EFF">
        <w:rPr>
          <w:b/>
        </w:rPr>
        <w:t>RAIDXpert2 Configuration Utility</w:t>
      </w:r>
      <w:r>
        <w:t xml:space="preserve">, then press </w:t>
      </w:r>
      <w:r w:rsidRPr="00F62EFF">
        <w:rPr>
          <w:b/>
        </w:rPr>
        <w:t>Enter</w:t>
      </w:r>
      <w:r>
        <w:rPr>
          <w:b/>
        </w:rPr>
        <w:t>.</w:t>
      </w:r>
    </w:p>
    <w:p w14:paraId="04F91323" w14:textId="77777777" w:rsidR="00552246" w:rsidRDefault="00552246" w:rsidP="0084425C">
      <w:pPr>
        <w:pStyle w:val="ListNumber"/>
      </w:pPr>
      <w:r>
        <w:t xml:space="preserve">At the </w:t>
      </w:r>
      <w:r w:rsidRPr="009010B0">
        <w:t>RAIDXpert2 Configuration Utility’s Main Menu</w:t>
      </w:r>
      <w:r>
        <w:t xml:space="preserve">, use the </w:t>
      </w:r>
      <w:r w:rsidRPr="009010B0">
        <w:t>arrow keys</w:t>
      </w:r>
      <w:r>
        <w:t xml:space="preserve"> to select </w:t>
      </w:r>
      <w:r w:rsidRPr="003F7C63">
        <w:rPr>
          <w:b/>
          <w:bCs/>
        </w:rPr>
        <w:t>Array Management</w:t>
      </w:r>
      <w:r>
        <w:t xml:space="preserve">, then press </w:t>
      </w:r>
      <w:r w:rsidRPr="003F7C63">
        <w:rPr>
          <w:b/>
          <w:bCs/>
        </w:rPr>
        <w:t>Enter</w:t>
      </w:r>
      <w:r>
        <w:t>.</w:t>
      </w:r>
    </w:p>
    <w:p w14:paraId="625FCACD" w14:textId="77777777" w:rsidR="00552246" w:rsidRDefault="00552246" w:rsidP="0084425C">
      <w:pPr>
        <w:pStyle w:val="ListNumber"/>
      </w:pPr>
      <w:r>
        <w:t xml:space="preserve">Use the </w:t>
      </w:r>
      <w:r w:rsidRPr="00F62EFF">
        <w:rPr>
          <w:b/>
        </w:rPr>
        <w:t>arrow keys</w:t>
      </w:r>
      <w:r>
        <w:t xml:space="preserve"> to select </w:t>
      </w:r>
      <w:r w:rsidRPr="00F62EFF">
        <w:rPr>
          <w:b/>
        </w:rPr>
        <w:t>Create Array</w:t>
      </w:r>
      <w:r>
        <w:t xml:space="preserve">, then press </w:t>
      </w:r>
      <w:r w:rsidRPr="00F62EFF">
        <w:rPr>
          <w:b/>
        </w:rPr>
        <w:t>Enter</w:t>
      </w:r>
      <w:r>
        <w:rPr>
          <w:b/>
        </w:rPr>
        <w:t>.</w:t>
      </w:r>
    </w:p>
    <w:p w14:paraId="0FF4174E" w14:textId="77777777" w:rsidR="00552246" w:rsidRDefault="00552246" w:rsidP="0084425C">
      <w:pPr>
        <w:pStyle w:val="ListNumber"/>
      </w:pPr>
      <w:r w:rsidRPr="009010B0">
        <w:t xml:space="preserve">Select </w:t>
      </w:r>
      <w:r w:rsidRPr="003F7C63">
        <w:rPr>
          <w:b/>
          <w:bCs/>
        </w:rPr>
        <w:t>RAID Level</w:t>
      </w:r>
      <w:r>
        <w:t xml:space="preserve">, then press </w:t>
      </w:r>
      <w:r w:rsidRPr="003F7C63">
        <w:rPr>
          <w:b/>
          <w:bCs/>
        </w:rPr>
        <w:t>Enter</w:t>
      </w:r>
      <w:r>
        <w:t>.</w:t>
      </w:r>
    </w:p>
    <w:p w14:paraId="222ED657" w14:textId="77777777" w:rsidR="00552246" w:rsidRDefault="00552246" w:rsidP="00B427DA">
      <w:pPr>
        <w:pStyle w:val="ListNumber2"/>
        <w:numPr>
          <w:ilvl w:val="0"/>
          <w:numId w:val="51"/>
        </w:numPr>
      </w:pPr>
      <w:r>
        <w:t xml:space="preserve">From the </w:t>
      </w:r>
      <w:r w:rsidRPr="0084425C">
        <w:rPr>
          <w:b/>
        </w:rPr>
        <w:t>Select RAID Level</w:t>
      </w:r>
      <w:r>
        <w:t xml:space="preserve"> drop-down menu, use the </w:t>
      </w:r>
      <w:r w:rsidRPr="0084425C">
        <w:rPr>
          <w:b/>
        </w:rPr>
        <w:t>arrow keys</w:t>
      </w:r>
      <w:r>
        <w:t xml:space="preserve"> to select the desired RAID level, then press </w:t>
      </w:r>
      <w:r w:rsidRPr="0084425C">
        <w:rPr>
          <w:b/>
        </w:rPr>
        <w:t>Enter.</w:t>
      </w:r>
    </w:p>
    <w:p w14:paraId="79E19A9F" w14:textId="77777777" w:rsidR="00552246" w:rsidRDefault="00552246" w:rsidP="0084425C">
      <w:pPr>
        <w:pStyle w:val="ListNumber"/>
      </w:pPr>
      <w:r>
        <w:t>Select the disks with which to create the array:</w:t>
      </w:r>
    </w:p>
    <w:p w14:paraId="5EF5CFDA" w14:textId="77777777" w:rsidR="00552246" w:rsidRDefault="00552246" w:rsidP="00B427DA">
      <w:pPr>
        <w:pStyle w:val="ListNumber2"/>
        <w:numPr>
          <w:ilvl w:val="0"/>
          <w:numId w:val="52"/>
        </w:numPr>
      </w:pPr>
      <w:r>
        <w:t xml:space="preserve">Use the </w:t>
      </w:r>
      <w:r w:rsidRPr="0084425C">
        <w:rPr>
          <w:b/>
        </w:rPr>
        <w:t>arrow keys</w:t>
      </w:r>
      <w:r>
        <w:t xml:space="preserve"> to select </w:t>
      </w:r>
      <w:r w:rsidRPr="0084425C">
        <w:rPr>
          <w:b/>
        </w:rPr>
        <w:t>Select Physical Disks</w:t>
      </w:r>
      <w:r>
        <w:t xml:space="preserve">, then press </w:t>
      </w:r>
      <w:r w:rsidRPr="0084425C">
        <w:rPr>
          <w:b/>
        </w:rPr>
        <w:t>Enter.</w:t>
      </w:r>
    </w:p>
    <w:p w14:paraId="1733D569" w14:textId="77777777" w:rsidR="00552246" w:rsidRDefault="00552246" w:rsidP="00552246">
      <w:pPr>
        <w:pStyle w:val="ListNumber2"/>
        <w:numPr>
          <w:ilvl w:val="0"/>
          <w:numId w:val="1"/>
        </w:numPr>
      </w:pPr>
      <w:r>
        <w:t xml:space="preserve">To select individual disks, highlight a disk with the </w:t>
      </w:r>
      <w:r w:rsidRPr="00F62EFF">
        <w:rPr>
          <w:b/>
        </w:rPr>
        <w:t>arrow keys</w:t>
      </w:r>
      <w:r>
        <w:t xml:space="preserve"> and press the </w:t>
      </w:r>
      <w:r w:rsidRPr="00F62EFF">
        <w:rPr>
          <w:b/>
        </w:rPr>
        <w:t>Space Bar</w:t>
      </w:r>
      <w:r>
        <w:t xml:space="preserve"> or </w:t>
      </w:r>
      <w:r w:rsidRPr="00F62EFF">
        <w:rPr>
          <w:b/>
        </w:rPr>
        <w:t>Enter</w:t>
      </w:r>
      <w:r>
        <w:t>. Any number of disks may be selected using this method.</w:t>
      </w:r>
    </w:p>
    <w:p w14:paraId="3A8ED03F" w14:textId="77777777" w:rsidR="00552246" w:rsidRDefault="00552246" w:rsidP="00552246">
      <w:pPr>
        <w:pStyle w:val="ListNumber2"/>
        <w:numPr>
          <w:ilvl w:val="0"/>
          <w:numId w:val="1"/>
        </w:numPr>
      </w:pPr>
      <w:r>
        <w:t xml:space="preserve">To select all disks, use the </w:t>
      </w:r>
      <w:r w:rsidRPr="00F62EFF">
        <w:rPr>
          <w:b/>
        </w:rPr>
        <w:t>arrow keys</w:t>
      </w:r>
      <w:r>
        <w:t xml:space="preserve"> to select </w:t>
      </w:r>
      <w:r w:rsidRPr="00F62EFF">
        <w:rPr>
          <w:b/>
        </w:rPr>
        <w:t>Check All</w:t>
      </w:r>
      <w:r>
        <w:t xml:space="preserve">, then press </w:t>
      </w:r>
      <w:r w:rsidRPr="00F62EFF">
        <w:rPr>
          <w:b/>
        </w:rPr>
        <w:t>Enter</w:t>
      </w:r>
      <w:r>
        <w:rPr>
          <w:b/>
        </w:rPr>
        <w:t>.</w:t>
      </w:r>
    </w:p>
    <w:p w14:paraId="13D7D615" w14:textId="77777777" w:rsidR="00552246" w:rsidRDefault="00552246" w:rsidP="00552246">
      <w:pPr>
        <w:pStyle w:val="ListNumber2"/>
        <w:numPr>
          <w:ilvl w:val="0"/>
          <w:numId w:val="1"/>
        </w:numPr>
      </w:pPr>
      <w:r>
        <w:t xml:space="preserve">Use the </w:t>
      </w:r>
      <w:r w:rsidRPr="00F62EFF">
        <w:rPr>
          <w:b/>
        </w:rPr>
        <w:t>arrow keys</w:t>
      </w:r>
      <w:r>
        <w:t xml:space="preserve"> to select </w:t>
      </w:r>
      <w:r w:rsidRPr="00F62EFF">
        <w:rPr>
          <w:b/>
        </w:rPr>
        <w:t>Apply Changes</w:t>
      </w:r>
      <w:r>
        <w:t xml:space="preserve">, then press </w:t>
      </w:r>
      <w:r w:rsidRPr="00F62EFF">
        <w:rPr>
          <w:b/>
        </w:rPr>
        <w:t>Enter</w:t>
      </w:r>
      <w:r>
        <w:rPr>
          <w:b/>
        </w:rPr>
        <w:t>.</w:t>
      </w:r>
    </w:p>
    <w:p w14:paraId="5A3CAB42" w14:textId="77777777" w:rsidR="00552246" w:rsidRDefault="00552246" w:rsidP="0084425C">
      <w:pPr>
        <w:pStyle w:val="ListNumber"/>
      </w:pPr>
      <w:r>
        <w:t>Select an array size by doing the following:</w:t>
      </w:r>
    </w:p>
    <w:p w14:paraId="6482F5B1" w14:textId="77777777" w:rsidR="00552246" w:rsidRDefault="00552246" w:rsidP="00B427DA">
      <w:pPr>
        <w:pStyle w:val="ListNumber2"/>
        <w:numPr>
          <w:ilvl w:val="0"/>
          <w:numId w:val="53"/>
        </w:numPr>
      </w:pPr>
      <w:r>
        <w:t xml:space="preserve">Use the </w:t>
      </w:r>
      <w:r w:rsidRPr="0084425C">
        <w:rPr>
          <w:b/>
        </w:rPr>
        <w:t>arrow keys</w:t>
      </w:r>
      <w:r>
        <w:t xml:space="preserve"> to select </w:t>
      </w:r>
      <w:r w:rsidRPr="0084425C">
        <w:rPr>
          <w:b/>
        </w:rPr>
        <w:t>Array Size</w:t>
      </w:r>
      <w:r>
        <w:t xml:space="preserve">, then press </w:t>
      </w:r>
      <w:r w:rsidRPr="0084425C">
        <w:rPr>
          <w:b/>
        </w:rPr>
        <w:t>Enter.</w:t>
      </w:r>
    </w:p>
    <w:p w14:paraId="0F1864AA" w14:textId="77777777" w:rsidR="00552246" w:rsidRDefault="00552246" w:rsidP="00552246">
      <w:pPr>
        <w:pStyle w:val="ListNumber2"/>
        <w:numPr>
          <w:ilvl w:val="0"/>
          <w:numId w:val="1"/>
        </w:numPr>
      </w:pPr>
      <w:r>
        <w:t>The Array size defaults to the Maximum size allowed by the number of physical disks and RAID level selected.  If you want a smaller size Array size, enter the desired value.</w:t>
      </w:r>
    </w:p>
    <w:p w14:paraId="35DA8DAC" w14:textId="77777777" w:rsidR="00552246" w:rsidRDefault="00552246" w:rsidP="00552246">
      <w:pPr>
        <w:pStyle w:val="ListNumber2"/>
        <w:numPr>
          <w:ilvl w:val="0"/>
          <w:numId w:val="1"/>
        </w:numPr>
      </w:pPr>
      <w:r>
        <w:t xml:space="preserve">Press </w:t>
      </w:r>
      <w:r w:rsidRPr="00F62EFF">
        <w:rPr>
          <w:b/>
        </w:rPr>
        <w:t>Enter</w:t>
      </w:r>
      <w:r>
        <w:t xml:space="preserve"> when the desired size is reached.</w:t>
      </w:r>
    </w:p>
    <w:p w14:paraId="1C79D701" w14:textId="77777777" w:rsidR="00552246" w:rsidRDefault="00552246" w:rsidP="0084425C">
      <w:pPr>
        <w:pStyle w:val="ListNumber"/>
      </w:pPr>
      <w:r>
        <w:t xml:space="preserve">Use the </w:t>
      </w:r>
      <w:r w:rsidRPr="00FD0835">
        <w:t>arrow keys</w:t>
      </w:r>
      <w:r>
        <w:t xml:space="preserve"> to s</w:t>
      </w:r>
      <w:r w:rsidRPr="00FD0835">
        <w:t xml:space="preserve">elect </w:t>
      </w:r>
      <w:r w:rsidRPr="00CB76B4">
        <w:rPr>
          <w:b/>
        </w:rPr>
        <w:t>Cache Tag Size</w:t>
      </w:r>
      <w:r>
        <w:rPr>
          <w:b/>
        </w:rPr>
        <w:t>.</w:t>
      </w:r>
    </w:p>
    <w:p w14:paraId="0939FAD6" w14:textId="415FCDF4" w:rsidR="00552246" w:rsidRDefault="00552246" w:rsidP="00B427DA">
      <w:pPr>
        <w:pStyle w:val="ListNumber2"/>
        <w:numPr>
          <w:ilvl w:val="0"/>
          <w:numId w:val="54"/>
        </w:numPr>
      </w:pPr>
      <w:r>
        <w:t>Any Array with only HDD/SSD has the default CTS of 64 k.</w:t>
      </w:r>
    </w:p>
    <w:p w14:paraId="1058A36F" w14:textId="7F2BD3E4" w:rsidR="00552246" w:rsidRDefault="00552246" w:rsidP="00552246">
      <w:pPr>
        <w:pStyle w:val="ListNumber2"/>
        <w:numPr>
          <w:ilvl w:val="0"/>
          <w:numId w:val="1"/>
        </w:numPr>
      </w:pPr>
      <w:r>
        <w:t>Any Array with only NVMe has the default CTS of 256 k.</w:t>
      </w:r>
    </w:p>
    <w:p w14:paraId="33829BF0" w14:textId="77777777" w:rsidR="00552246" w:rsidRDefault="00552246" w:rsidP="0084425C">
      <w:pPr>
        <w:pStyle w:val="ListNumber"/>
      </w:pPr>
      <w:r>
        <w:lastRenderedPageBreak/>
        <w:t xml:space="preserve">Use the </w:t>
      </w:r>
      <w:r w:rsidRPr="00F62EFF">
        <w:t>arrow keys</w:t>
      </w:r>
      <w:r>
        <w:t xml:space="preserve"> to select </w:t>
      </w:r>
      <w:r w:rsidRPr="00F62EFF">
        <w:t>Read Cache Policy</w:t>
      </w:r>
      <w:r>
        <w:t xml:space="preserve">, then press </w:t>
      </w:r>
      <w:r w:rsidRPr="00F62EFF">
        <w:t>Enter</w:t>
      </w:r>
      <w:r>
        <w:t>.</w:t>
      </w:r>
    </w:p>
    <w:p w14:paraId="34A50C06" w14:textId="77777777" w:rsidR="00552246" w:rsidRDefault="00552246" w:rsidP="00B427DA">
      <w:pPr>
        <w:pStyle w:val="ListNumber2"/>
        <w:numPr>
          <w:ilvl w:val="0"/>
          <w:numId w:val="55"/>
        </w:numPr>
      </w:pPr>
      <w:r>
        <w:t xml:space="preserve">Select the desired Read Cache Policy, then press </w:t>
      </w:r>
      <w:r w:rsidRPr="0084425C">
        <w:rPr>
          <w:b/>
        </w:rPr>
        <w:t>Enter.</w:t>
      </w:r>
    </w:p>
    <w:p w14:paraId="3ACB00BF" w14:textId="77777777" w:rsidR="00552246" w:rsidRDefault="00552246" w:rsidP="0084425C">
      <w:pPr>
        <w:pStyle w:val="ListNumber"/>
      </w:pPr>
      <w:r>
        <w:t xml:space="preserve">Use the </w:t>
      </w:r>
      <w:r w:rsidRPr="00F62EFF">
        <w:t>arrow keys</w:t>
      </w:r>
      <w:r>
        <w:t xml:space="preserve"> to select </w:t>
      </w:r>
      <w:r w:rsidRPr="00F62EFF">
        <w:t>Write Cache Policy</w:t>
      </w:r>
      <w:r>
        <w:t xml:space="preserve">, then press </w:t>
      </w:r>
      <w:r w:rsidRPr="00F62EFF">
        <w:t>Enter</w:t>
      </w:r>
      <w:r>
        <w:t>.</w:t>
      </w:r>
    </w:p>
    <w:p w14:paraId="18E86C91" w14:textId="77777777" w:rsidR="00552246" w:rsidRDefault="00552246" w:rsidP="00B427DA">
      <w:pPr>
        <w:pStyle w:val="ListNumber2"/>
        <w:numPr>
          <w:ilvl w:val="0"/>
          <w:numId w:val="56"/>
        </w:numPr>
      </w:pPr>
      <w:r>
        <w:t xml:space="preserve">Select the desired </w:t>
      </w:r>
      <w:r w:rsidRPr="0084425C">
        <w:rPr>
          <w:b/>
        </w:rPr>
        <w:t>Write Cache Policy</w:t>
      </w:r>
      <w:r>
        <w:t xml:space="preserve">, then press </w:t>
      </w:r>
      <w:r w:rsidRPr="0084425C">
        <w:rPr>
          <w:b/>
        </w:rPr>
        <w:t>Enter.</w:t>
      </w:r>
    </w:p>
    <w:p w14:paraId="2799AD9A" w14:textId="77777777" w:rsidR="00552246" w:rsidRDefault="00552246" w:rsidP="00B427DA">
      <w:pPr>
        <w:pStyle w:val="ListNumber2"/>
        <w:numPr>
          <w:ilvl w:val="0"/>
          <w:numId w:val="20"/>
        </w:numPr>
      </w:pPr>
      <w:r>
        <w:t xml:space="preserve">Use the </w:t>
      </w:r>
      <w:r w:rsidRPr="00F62EFF">
        <w:rPr>
          <w:b/>
        </w:rPr>
        <w:t>arrow keys</w:t>
      </w:r>
      <w:r>
        <w:t xml:space="preserve"> to select </w:t>
      </w:r>
      <w:r w:rsidRPr="00F62EFF">
        <w:rPr>
          <w:b/>
        </w:rPr>
        <w:t>Create Array</w:t>
      </w:r>
      <w:r>
        <w:t xml:space="preserve">, then press </w:t>
      </w:r>
      <w:r w:rsidRPr="00F62EFF">
        <w:rPr>
          <w:b/>
        </w:rPr>
        <w:t>Enter</w:t>
      </w:r>
      <w:r>
        <w:rPr>
          <w:b/>
        </w:rPr>
        <w:t>.</w:t>
      </w:r>
    </w:p>
    <w:p w14:paraId="4DA5A5E4" w14:textId="77777777" w:rsidR="00552246" w:rsidRDefault="00552246" w:rsidP="0084425C">
      <w:pPr>
        <w:pStyle w:val="ListNumber"/>
      </w:pPr>
      <w:r>
        <w:t>After completion of array creation save and reboot the BIOS.</w:t>
      </w:r>
    </w:p>
    <w:p w14:paraId="66D9F777" w14:textId="235E0FC0" w:rsidR="00552246" w:rsidRDefault="00552246" w:rsidP="00552246">
      <w:pPr>
        <w:pStyle w:val="Heading2"/>
        <w:rPr>
          <w:rFonts w:eastAsia="Cambria"/>
        </w:rPr>
      </w:pPr>
      <w:bookmarkStart w:id="331" w:name="_Toc48547538"/>
      <w:bookmarkStart w:id="332" w:name="_Toc56412413"/>
      <w:r>
        <w:rPr>
          <w:rFonts w:eastAsia="Cambria"/>
        </w:rPr>
        <w:t>U</w:t>
      </w:r>
      <w:r>
        <w:rPr>
          <w:rFonts w:eastAsia="Cambria"/>
          <w:spacing w:val="-1"/>
        </w:rPr>
        <w:t>E</w:t>
      </w:r>
      <w:r>
        <w:rPr>
          <w:rFonts w:eastAsia="Cambria"/>
          <w:spacing w:val="1"/>
        </w:rPr>
        <w:t>F</w:t>
      </w:r>
      <w:r>
        <w:rPr>
          <w:rFonts w:eastAsia="Cambria"/>
        </w:rPr>
        <w:t>I</w:t>
      </w:r>
      <w:r>
        <w:rPr>
          <w:rFonts w:eastAsia="Cambria"/>
          <w:spacing w:val="-5"/>
        </w:rPr>
        <w:t xml:space="preserve"> </w:t>
      </w:r>
      <w:r>
        <w:rPr>
          <w:rFonts w:eastAsia="Cambria"/>
          <w:spacing w:val="1"/>
        </w:rPr>
        <w:t>M</w:t>
      </w:r>
      <w:r>
        <w:rPr>
          <w:rFonts w:eastAsia="Cambria"/>
          <w:spacing w:val="-1"/>
        </w:rPr>
        <w:t>o</w:t>
      </w:r>
      <w:r>
        <w:rPr>
          <w:rFonts w:eastAsia="Cambria"/>
          <w:spacing w:val="1"/>
        </w:rPr>
        <w:t>d</w:t>
      </w:r>
      <w:r>
        <w:rPr>
          <w:rFonts w:eastAsia="Cambria"/>
        </w:rPr>
        <w:t>e</w:t>
      </w:r>
      <w:bookmarkEnd w:id="331"/>
      <w:bookmarkEnd w:id="332"/>
    </w:p>
    <w:p w14:paraId="52F76FB0" w14:textId="77777777" w:rsidR="00552246" w:rsidRDefault="00552246" w:rsidP="00B427DA">
      <w:pPr>
        <w:pStyle w:val="ListNumber"/>
        <w:numPr>
          <w:ilvl w:val="0"/>
          <w:numId w:val="46"/>
        </w:numPr>
      </w:pPr>
      <w:r w:rsidRPr="0084425C">
        <w:rPr>
          <w:spacing w:val="5"/>
        </w:rPr>
        <w:t>A</w:t>
      </w:r>
      <w:r>
        <w:t>t</w:t>
      </w:r>
      <w:r w:rsidRPr="0084425C">
        <w:rPr>
          <w:spacing w:val="28"/>
        </w:rPr>
        <w:t xml:space="preserve"> </w:t>
      </w:r>
      <w:r w:rsidRPr="0084425C">
        <w:rPr>
          <w:spacing w:val="6"/>
        </w:rPr>
        <w:t>t</w:t>
      </w:r>
      <w:r w:rsidRPr="0084425C">
        <w:rPr>
          <w:spacing w:val="3"/>
        </w:rPr>
        <w:t>h</w:t>
      </w:r>
      <w:r>
        <w:t>e</w:t>
      </w:r>
      <w:r w:rsidRPr="0084425C">
        <w:rPr>
          <w:spacing w:val="27"/>
        </w:rPr>
        <w:t xml:space="preserve"> </w:t>
      </w:r>
      <w:r>
        <w:t>sys</w:t>
      </w:r>
      <w:r w:rsidRPr="0084425C">
        <w:rPr>
          <w:spacing w:val="6"/>
        </w:rPr>
        <w:t>t</w:t>
      </w:r>
      <w:r w:rsidRPr="0084425C">
        <w:rPr>
          <w:spacing w:val="5"/>
        </w:rPr>
        <w:t>em</w:t>
      </w:r>
      <w:r w:rsidRPr="0084425C">
        <w:rPr>
          <w:spacing w:val="27"/>
        </w:rPr>
        <w:t xml:space="preserve"> </w:t>
      </w:r>
      <w:r w:rsidRPr="0084425C">
        <w:rPr>
          <w:b/>
          <w:bCs/>
          <w:spacing w:val="5"/>
        </w:rPr>
        <w:t>Po</w:t>
      </w:r>
      <w:r w:rsidRPr="0084425C">
        <w:rPr>
          <w:b/>
          <w:bCs/>
          <w:spacing w:val="3"/>
        </w:rPr>
        <w:t>w</w:t>
      </w:r>
      <w:r w:rsidRPr="0084425C">
        <w:rPr>
          <w:b/>
          <w:bCs/>
          <w:spacing w:val="5"/>
        </w:rPr>
        <w:t>e</w:t>
      </w:r>
      <w:r w:rsidRPr="0084425C">
        <w:rPr>
          <w:b/>
          <w:bCs/>
          <w:spacing w:val="10"/>
        </w:rPr>
        <w:t>r</w:t>
      </w:r>
      <w:r w:rsidRPr="0084425C">
        <w:rPr>
          <w:b/>
          <w:bCs/>
          <w:spacing w:val="3"/>
        </w:rPr>
        <w:t>-</w:t>
      </w:r>
      <w:r w:rsidRPr="0084425C">
        <w:rPr>
          <w:b/>
          <w:bCs/>
        </w:rPr>
        <w:t>On</w:t>
      </w:r>
      <w:r w:rsidRPr="0084425C">
        <w:rPr>
          <w:b/>
          <w:bCs/>
          <w:spacing w:val="28"/>
        </w:rPr>
        <w:t xml:space="preserve"> </w:t>
      </w:r>
      <w:r w:rsidRPr="0084425C">
        <w:rPr>
          <w:b/>
          <w:bCs/>
          <w:spacing w:val="5"/>
        </w:rPr>
        <w:t>Sel</w:t>
      </w:r>
      <w:r w:rsidRPr="0084425C">
        <w:rPr>
          <w:b/>
          <w:bCs/>
          <w:spacing w:val="7"/>
        </w:rPr>
        <w:t>f</w:t>
      </w:r>
      <w:r w:rsidRPr="0084425C">
        <w:rPr>
          <w:b/>
          <w:bCs/>
          <w:spacing w:val="6"/>
        </w:rPr>
        <w:t>-</w:t>
      </w:r>
      <w:r w:rsidRPr="0084425C">
        <w:rPr>
          <w:b/>
          <w:bCs/>
          <w:spacing w:val="5"/>
        </w:rPr>
        <w:t>Te</w:t>
      </w:r>
      <w:r w:rsidRPr="0084425C">
        <w:rPr>
          <w:b/>
          <w:bCs/>
          <w:spacing w:val="2"/>
        </w:rPr>
        <w:t>s</w:t>
      </w:r>
      <w:r w:rsidRPr="0084425C">
        <w:rPr>
          <w:b/>
          <w:bCs/>
        </w:rPr>
        <w:t>t</w:t>
      </w:r>
      <w:r w:rsidRPr="0084425C">
        <w:rPr>
          <w:b/>
          <w:bCs/>
          <w:spacing w:val="25"/>
        </w:rPr>
        <w:t xml:space="preserve"> </w:t>
      </w:r>
      <w:r w:rsidRPr="0084425C">
        <w:rPr>
          <w:b/>
          <w:bCs/>
        </w:rPr>
        <w:t>(</w:t>
      </w:r>
      <w:r w:rsidRPr="0084425C">
        <w:rPr>
          <w:b/>
          <w:bCs/>
          <w:spacing w:val="5"/>
        </w:rPr>
        <w:t>P</w:t>
      </w:r>
      <w:r w:rsidRPr="0084425C">
        <w:rPr>
          <w:b/>
          <w:bCs/>
        </w:rPr>
        <w:t>O</w:t>
      </w:r>
      <w:r w:rsidRPr="0084425C">
        <w:rPr>
          <w:b/>
          <w:bCs/>
          <w:spacing w:val="5"/>
        </w:rPr>
        <w:t>ST</w:t>
      </w:r>
      <w:r w:rsidRPr="0084425C">
        <w:rPr>
          <w:b/>
          <w:bCs/>
        </w:rPr>
        <w:t>)</w:t>
      </w:r>
      <w:r w:rsidRPr="0084425C">
        <w:rPr>
          <w:spacing w:val="25"/>
        </w:rPr>
        <w:t xml:space="preserve"> </w:t>
      </w:r>
      <w:r>
        <w:t>sc</w:t>
      </w:r>
      <w:r w:rsidRPr="0084425C">
        <w:rPr>
          <w:spacing w:val="7"/>
        </w:rPr>
        <w:t>r</w:t>
      </w:r>
      <w:r w:rsidRPr="0084425C">
        <w:rPr>
          <w:spacing w:val="5"/>
        </w:rPr>
        <w:t>ee</w:t>
      </w:r>
      <w:r w:rsidRPr="0084425C">
        <w:rPr>
          <w:spacing w:val="6"/>
        </w:rPr>
        <w:t>n</w:t>
      </w:r>
      <w:r>
        <w:t>,</w:t>
      </w:r>
      <w:r w:rsidRPr="0084425C">
        <w:rPr>
          <w:spacing w:val="22"/>
        </w:rPr>
        <w:t xml:space="preserve"> </w:t>
      </w:r>
      <w:r w:rsidRPr="0084425C">
        <w:rPr>
          <w:spacing w:val="6"/>
        </w:rPr>
        <w:t>p</w:t>
      </w:r>
      <w:r w:rsidRPr="0084425C">
        <w:rPr>
          <w:spacing w:val="5"/>
        </w:rPr>
        <w:t>re</w:t>
      </w:r>
      <w:r>
        <w:t>ss</w:t>
      </w:r>
      <w:r w:rsidRPr="0084425C">
        <w:rPr>
          <w:spacing w:val="25"/>
        </w:rPr>
        <w:t xml:space="preserve"> </w:t>
      </w:r>
      <w:r w:rsidRPr="0084425C">
        <w:rPr>
          <w:b/>
          <w:bCs/>
          <w:spacing w:val="5"/>
        </w:rPr>
        <w:t>F</w:t>
      </w:r>
      <w:r w:rsidRPr="0084425C">
        <w:rPr>
          <w:b/>
          <w:bCs/>
        </w:rPr>
        <w:t>7</w:t>
      </w:r>
      <w:r w:rsidRPr="0084425C">
        <w:rPr>
          <w:b/>
          <w:bCs/>
          <w:spacing w:val="24"/>
        </w:rPr>
        <w:t xml:space="preserve"> </w:t>
      </w:r>
      <w:r w:rsidRPr="0084425C">
        <w:rPr>
          <w:b/>
          <w:bCs/>
        </w:rPr>
        <w:t>/</w:t>
      </w:r>
      <w:r w:rsidRPr="0084425C">
        <w:rPr>
          <w:b/>
          <w:bCs/>
          <w:spacing w:val="35"/>
        </w:rPr>
        <w:t xml:space="preserve"> </w:t>
      </w:r>
      <w:r w:rsidRPr="0084425C">
        <w:rPr>
          <w:b/>
          <w:bCs/>
          <w:spacing w:val="5"/>
        </w:rPr>
        <w:t>F1</w:t>
      </w:r>
      <w:r w:rsidRPr="0084425C">
        <w:rPr>
          <w:b/>
          <w:bCs/>
        </w:rPr>
        <w:t>2</w:t>
      </w:r>
      <w:r w:rsidRPr="0084425C">
        <w:rPr>
          <w:b/>
          <w:bCs/>
          <w:spacing w:val="23"/>
        </w:rPr>
        <w:t xml:space="preserve"> </w:t>
      </w:r>
      <w:r w:rsidRPr="0084425C">
        <w:rPr>
          <w:b/>
          <w:bCs/>
        </w:rPr>
        <w:t>/</w:t>
      </w:r>
      <w:r w:rsidRPr="0084425C">
        <w:rPr>
          <w:b/>
          <w:bCs/>
          <w:spacing w:val="28"/>
        </w:rPr>
        <w:t xml:space="preserve"> </w:t>
      </w:r>
      <w:r w:rsidRPr="0084425C">
        <w:rPr>
          <w:b/>
          <w:bCs/>
          <w:spacing w:val="3"/>
        </w:rPr>
        <w:t>E</w:t>
      </w:r>
      <w:r w:rsidRPr="0084425C">
        <w:rPr>
          <w:b/>
          <w:bCs/>
          <w:spacing w:val="5"/>
        </w:rPr>
        <w:t>S</w:t>
      </w:r>
      <w:r w:rsidRPr="0084425C">
        <w:rPr>
          <w:b/>
          <w:bCs/>
        </w:rPr>
        <w:t>C</w:t>
      </w:r>
      <w:r w:rsidRPr="0084425C">
        <w:rPr>
          <w:spacing w:val="26"/>
        </w:rPr>
        <w:t xml:space="preserve"> </w:t>
      </w:r>
      <w:r>
        <w:t>(</w:t>
      </w:r>
      <w:r w:rsidRPr="0084425C">
        <w:rPr>
          <w:spacing w:val="5"/>
        </w:rPr>
        <w:t>o</w:t>
      </w:r>
      <w:r>
        <w:t>r</w:t>
      </w:r>
      <w:r w:rsidRPr="0084425C">
        <w:rPr>
          <w:spacing w:val="26"/>
        </w:rPr>
        <w:t xml:space="preserve"> </w:t>
      </w:r>
      <w:r>
        <w:t>s</w:t>
      </w:r>
      <w:r w:rsidRPr="0084425C">
        <w:rPr>
          <w:spacing w:val="5"/>
        </w:rPr>
        <w:t>imilar</w:t>
      </w:r>
      <w:r>
        <w:t>)</w:t>
      </w:r>
      <w:r w:rsidRPr="0084425C">
        <w:rPr>
          <w:spacing w:val="23"/>
        </w:rPr>
        <w:t xml:space="preserve"> </w:t>
      </w:r>
      <w:r w:rsidRPr="0084425C">
        <w:rPr>
          <w:spacing w:val="6"/>
        </w:rPr>
        <w:t>t</w:t>
      </w:r>
      <w:r>
        <w:t>o</w:t>
      </w:r>
      <w:r w:rsidRPr="0084425C">
        <w:rPr>
          <w:spacing w:val="26"/>
        </w:rPr>
        <w:t xml:space="preserve"> </w:t>
      </w:r>
      <w:r w:rsidRPr="0084425C">
        <w:rPr>
          <w:spacing w:val="5"/>
        </w:rPr>
        <w:t>a</w:t>
      </w:r>
      <w:r>
        <w:t>cc</w:t>
      </w:r>
      <w:r w:rsidRPr="0084425C">
        <w:rPr>
          <w:spacing w:val="5"/>
        </w:rPr>
        <w:t>e</w:t>
      </w:r>
      <w:r w:rsidRPr="0084425C">
        <w:rPr>
          <w:spacing w:val="7"/>
        </w:rPr>
        <w:t>s</w:t>
      </w:r>
      <w:r>
        <w:t>s</w:t>
      </w:r>
      <w:r w:rsidRPr="0084425C">
        <w:rPr>
          <w:spacing w:val="24"/>
        </w:rPr>
        <w:t xml:space="preserve"> </w:t>
      </w:r>
      <w:r w:rsidRPr="0084425C">
        <w:rPr>
          <w:spacing w:val="6"/>
        </w:rPr>
        <w:t>th</w:t>
      </w:r>
      <w:r>
        <w:t xml:space="preserve">e </w:t>
      </w:r>
      <w:r w:rsidRPr="0084425C">
        <w:rPr>
          <w:b/>
          <w:bCs/>
        </w:rPr>
        <w:t>UEFI</w:t>
      </w:r>
      <w:r w:rsidRPr="0084425C">
        <w:rPr>
          <w:b/>
          <w:bCs/>
          <w:spacing w:val="8"/>
        </w:rPr>
        <w:t xml:space="preserve"> </w:t>
      </w:r>
      <w:r w:rsidRPr="0084425C">
        <w:rPr>
          <w:b/>
          <w:bCs/>
        </w:rPr>
        <w:t>Co</w:t>
      </w:r>
      <w:r w:rsidRPr="0084425C">
        <w:rPr>
          <w:b/>
          <w:bCs/>
          <w:spacing w:val="6"/>
        </w:rPr>
        <w:t>nf</w:t>
      </w:r>
      <w:r w:rsidRPr="0084425C">
        <w:rPr>
          <w:b/>
          <w:bCs/>
        </w:rPr>
        <w:t>ig</w:t>
      </w:r>
      <w:r w:rsidRPr="0084425C">
        <w:rPr>
          <w:b/>
          <w:bCs/>
          <w:spacing w:val="6"/>
        </w:rPr>
        <w:t>u</w:t>
      </w:r>
      <w:r w:rsidRPr="0084425C">
        <w:rPr>
          <w:b/>
          <w:bCs/>
        </w:rPr>
        <w:t>ra</w:t>
      </w:r>
      <w:r w:rsidRPr="0084425C">
        <w:rPr>
          <w:b/>
          <w:bCs/>
          <w:spacing w:val="6"/>
        </w:rPr>
        <w:t>t</w:t>
      </w:r>
      <w:r w:rsidRPr="0084425C">
        <w:rPr>
          <w:b/>
          <w:bCs/>
        </w:rPr>
        <w:t>i</w:t>
      </w:r>
      <w:r w:rsidRPr="0084425C">
        <w:rPr>
          <w:b/>
          <w:bCs/>
          <w:spacing w:val="3"/>
        </w:rPr>
        <w:t>o</w:t>
      </w:r>
      <w:r w:rsidRPr="0084425C">
        <w:rPr>
          <w:b/>
          <w:bCs/>
        </w:rPr>
        <w:t>n</w:t>
      </w:r>
      <w:r w:rsidRPr="0084425C">
        <w:rPr>
          <w:b/>
          <w:bCs/>
          <w:spacing w:val="8"/>
        </w:rPr>
        <w:t xml:space="preserve"> </w:t>
      </w:r>
      <w:r w:rsidRPr="0084425C">
        <w:rPr>
          <w:b/>
          <w:bCs/>
        </w:rPr>
        <w:t>U</w:t>
      </w:r>
      <w:r w:rsidRPr="0084425C">
        <w:rPr>
          <w:b/>
          <w:bCs/>
          <w:spacing w:val="6"/>
        </w:rPr>
        <w:t>t</w:t>
      </w:r>
      <w:r w:rsidRPr="0084425C">
        <w:rPr>
          <w:b/>
          <w:bCs/>
        </w:rPr>
        <w:t>il</w:t>
      </w:r>
      <w:r w:rsidRPr="0084425C">
        <w:rPr>
          <w:b/>
          <w:bCs/>
          <w:spacing w:val="2"/>
        </w:rPr>
        <w:t>i</w:t>
      </w:r>
      <w:r w:rsidRPr="0084425C">
        <w:rPr>
          <w:b/>
          <w:bCs/>
          <w:spacing w:val="6"/>
        </w:rPr>
        <w:t>t</w:t>
      </w:r>
      <w:r w:rsidRPr="0084425C">
        <w:rPr>
          <w:b/>
          <w:bCs/>
        </w:rPr>
        <w:t>y</w:t>
      </w:r>
      <w:r>
        <w:t xml:space="preserve"> (a</w:t>
      </w:r>
      <w:r w:rsidRPr="0084425C">
        <w:rPr>
          <w:spacing w:val="3"/>
        </w:rPr>
        <w:t>k</w:t>
      </w:r>
      <w:r>
        <w:t>a</w:t>
      </w:r>
      <w:r w:rsidRPr="0084425C">
        <w:rPr>
          <w:spacing w:val="9"/>
        </w:rPr>
        <w:t xml:space="preserve"> </w:t>
      </w:r>
      <w:r>
        <w:t>UEFI</w:t>
      </w:r>
      <w:r w:rsidRPr="0084425C">
        <w:rPr>
          <w:spacing w:val="8"/>
        </w:rPr>
        <w:t xml:space="preserve"> </w:t>
      </w:r>
      <w:r>
        <w:t>Boot</w:t>
      </w:r>
      <w:r w:rsidRPr="0084425C">
        <w:rPr>
          <w:spacing w:val="9"/>
        </w:rPr>
        <w:t xml:space="preserve"> </w:t>
      </w:r>
      <w:r w:rsidRPr="0084425C">
        <w:rPr>
          <w:spacing w:val="6"/>
        </w:rPr>
        <w:t>M</w:t>
      </w:r>
      <w:r>
        <w:t>a</w:t>
      </w:r>
      <w:r w:rsidRPr="0084425C">
        <w:rPr>
          <w:spacing w:val="6"/>
        </w:rPr>
        <w:t>n</w:t>
      </w:r>
      <w:r w:rsidRPr="0084425C">
        <w:rPr>
          <w:spacing w:val="2"/>
        </w:rPr>
        <w:t>a</w:t>
      </w:r>
      <w:r>
        <w:t>ger).</w:t>
      </w:r>
    </w:p>
    <w:p w14:paraId="79849C82" w14:textId="77777777" w:rsidR="00552246" w:rsidRDefault="00552246" w:rsidP="0084425C">
      <w:pPr>
        <w:pStyle w:val="ListNumber"/>
      </w:pPr>
      <w:r>
        <w:t>B</w:t>
      </w:r>
      <w:r>
        <w:rPr>
          <w:spacing w:val="5"/>
        </w:rPr>
        <w:t>oo</w:t>
      </w:r>
      <w:r>
        <w:t>t</w:t>
      </w:r>
      <w:r>
        <w:rPr>
          <w:spacing w:val="9"/>
        </w:rPr>
        <w:t xml:space="preserve"> </w:t>
      </w:r>
      <w:r>
        <w:rPr>
          <w:spacing w:val="6"/>
        </w:rPr>
        <w:t>t</w:t>
      </w:r>
      <w:r>
        <w:t>o</w:t>
      </w:r>
      <w:r>
        <w:rPr>
          <w:spacing w:val="7"/>
        </w:rPr>
        <w:t xml:space="preserve"> </w:t>
      </w:r>
      <w:r>
        <w:rPr>
          <w:spacing w:val="6"/>
        </w:rPr>
        <w:t>th</w:t>
      </w:r>
      <w:r>
        <w:t>e</w:t>
      </w:r>
      <w:r>
        <w:rPr>
          <w:spacing w:val="6"/>
        </w:rPr>
        <w:t xml:space="preserve"> </w:t>
      </w:r>
      <w:r w:rsidRPr="003F7C63">
        <w:rPr>
          <w:b/>
          <w:bCs/>
          <w:spacing w:val="5"/>
        </w:rPr>
        <w:t>EF</w:t>
      </w:r>
      <w:r w:rsidRPr="003F7C63">
        <w:rPr>
          <w:b/>
          <w:bCs/>
        </w:rPr>
        <w:t>I</w:t>
      </w:r>
      <w:r w:rsidRPr="003F7C63">
        <w:rPr>
          <w:b/>
          <w:bCs/>
          <w:spacing w:val="9"/>
        </w:rPr>
        <w:t xml:space="preserve"> </w:t>
      </w:r>
      <w:r w:rsidRPr="003F7C63">
        <w:rPr>
          <w:b/>
          <w:bCs/>
        </w:rPr>
        <w:t>I</w:t>
      </w:r>
      <w:r w:rsidRPr="003F7C63">
        <w:rPr>
          <w:b/>
          <w:bCs/>
          <w:spacing w:val="6"/>
        </w:rPr>
        <w:t>n</w:t>
      </w:r>
      <w:r w:rsidRPr="003F7C63">
        <w:rPr>
          <w:b/>
          <w:bCs/>
          <w:spacing w:val="3"/>
        </w:rPr>
        <w:t>t</w:t>
      </w:r>
      <w:r w:rsidRPr="003F7C63">
        <w:rPr>
          <w:b/>
          <w:bCs/>
          <w:spacing w:val="5"/>
        </w:rPr>
        <w:t>er</w:t>
      </w:r>
      <w:r w:rsidRPr="003F7C63">
        <w:rPr>
          <w:b/>
          <w:bCs/>
          <w:spacing w:val="6"/>
        </w:rPr>
        <w:t>n</w:t>
      </w:r>
      <w:r w:rsidRPr="003F7C63">
        <w:rPr>
          <w:b/>
          <w:bCs/>
          <w:spacing w:val="5"/>
        </w:rPr>
        <w:t>a</w:t>
      </w:r>
      <w:r w:rsidRPr="003F7C63">
        <w:rPr>
          <w:b/>
          <w:bCs/>
        </w:rPr>
        <w:t>l</w:t>
      </w:r>
      <w:r>
        <w:rPr>
          <w:spacing w:val="5"/>
        </w:rPr>
        <w:t xml:space="preserve"> </w:t>
      </w:r>
      <w:r>
        <w:t>s</w:t>
      </w:r>
      <w:r>
        <w:rPr>
          <w:spacing w:val="6"/>
        </w:rPr>
        <w:t>h</w:t>
      </w:r>
      <w:r>
        <w:rPr>
          <w:spacing w:val="5"/>
        </w:rPr>
        <w:t>el</w:t>
      </w:r>
      <w:r>
        <w:t>l.</w:t>
      </w:r>
    </w:p>
    <w:p w14:paraId="6F7524CE" w14:textId="77777777" w:rsidR="00552246" w:rsidRDefault="00552246" w:rsidP="00552246">
      <w:pPr>
        <w:pStyle w:val="Note"/>
        <w:tabs>
          <w:tab w:val="clear" w:pos="504"/>
        </w:tabs>
        <w:spacing w:before="120" w:after="120"/>
        <w:ind w:left="450" w:firstLine="0"/>
        <w:rPr>
          <w:rFonts w:eastAsia="Calibri"/>
        </w:rPr>
      </w:pPr>
      <w:r>
        <w:rPr>
          <w:rFonts w:eastAsia="Calibri"/>
          <w:b/>
          <w:bCs/>
          <w:spacing w:val="5"/>
        </w:rPr>
        <w:t>Not</w:t>
      </w:r>
      <w:r>
        <w:rPr>
          <w:rFonts w:eastAsia="Calibri"/>
          <w:b/>
          <w:bCs/>
        </w:rPr>
        <w:t>e:</w:t>
      </w:r>
      <w:r>
        <w:rPr>
          <w:rFonts w:eastAsia="Calibri"/>
          <w:b/>
          <w:bCs/>
          <w:spacing w:val="6"/>
        </w:rPr>
        <w:t xml:space="preserve"> </w:t>
      </w:r>
      <w:r>
        <w:rPr>
          <w:rFonts w:eastAsia="Calibri"/>
        </w:rPr>
        <w:t>Ob</w:t>
      </w:r>
      <w:r>
        <w:rPr>
          <w:rFonts w:eastAsia="Calibri"/>
          <w:spacing w:val="6"/>
        </w:rPr>
        <w:t>t</w:t>
      </w:r>
      <w:r>
        <w:rPr>
          <w:rFonts w:eastAsia="Calibri"/>
        </w:rPr>
        <w:t>a</w:t>
      </w:r>
      <w:r>
        <w:rPr>
          <w:rFonts w:eastAsia="Calibri"/>
          <w:spacing w:val="5"/>
        </w:rPr>
        <w:t>i</w:t>
      </w:r>
      <w:r>
        <w:rPr>
          <w:rFonts w:eastAsia="Calibri"/>
        </w:rPr>
        <w:t>n</w:t>
      </w:r>
      <w:r>
        <w:rPr>
          <w:rFonts w:eastAsia="Calibri"/>
          <w:spacing w:val="6"/>
        </w:rPr>
        <w:t xml:space="preserve"> t</w:t>
      </w:r>
      <w:r>
        <w:rPr>
          <w:rFonts w:eastAsia="Calibri"/>
        </w:rPr>
        <w:t>he</w:t>
      </w:r>
      <w:r>
        <w:rPr>
          <w:rFonts w:eastAsia="Calibri"/>
          <w:spacing w:val="6"/>
        </w:rPr>
        <w:t xml:space="preserve"> </w:t>
      </w:r>
      <w:r>
        <w:rPr>
          <w:rFonts w:eastAsia="Calibri"/>
        </w:rPr>
        <w:t>r</w:t>
      </w:r>
      <w:r>
        <w:rPr>
          <w:rFonts w:eastAsia="Calibri"/>
          <w:spacing w:val="6"/>
        </w:rPr>
        <w:t>c</w:t>
      </w:r>
      <w:r>
        <w:rPr>
          <w:rFonts w:eastAsia="Calibri"/>
        </w:rPr>
        <w:t>adm</w:t>
      </w:r>
      <w:r>
        <w:rPr>
          <w:rFonts w:eastAsia="Calibri"/>
          <w:spacing w:val="6"/>
        </w:rPr>
        <w:t>.</w:t>
      </w:r>
      <w:r>
        <w:rPr>
          <w:rFonts w:eastAsia="Calibri"/>
          <w:spacing w:val="5"/>
        </w:rPr>
        <w:t>e</w:t>
      </w:r>
      <w:r>
        <w:rPr>
          <w:rFonts w:eastAsia="Calibri"/>
          <w:spacing w:val="6"/>
        </w:rPr>
        <w:t>f</w:t>
      </w:r>
      <w:r>
        <w:rPr>
          <w:rFonts w:eastAsia="Calibri"/>
        </w:rPr>
        <w:t>i</w:t>
      </w:r>
      <w:r>
        <w:rPr>
          <w:rFonts w:eastAsia="Calibri"/>
          <w:spacing w:val="3"/>
        </w:rPr>
        <w:t xml:space="preserve"> </w:t>
      </w:r>
      <w:r>
        <w:rPr>
          <w:rFonts w:eastAsia="Calibri"/>
          <w:spacing w:val="6"/>
        </w:rPr>
        <w:t>f</w:t>
      </w:r>
      <w:r>
        <w:rPr>
          <w:rFonts w:eastAsia="Calibri"/>
          <w:spacing w:val="5"/>
        </w:rPr>
        <w:t>il</w:t>
      </w:r>
      <w:r>
        <w:rPr>
          <w:rFonts w:eastAsia="Calibri"/>
        </w:rPr>
        <w:t>e</w:t>
      </w:r>
      <w:r>
        <w:rPr>
          <w:rFonts w:eastAsia="Calibri"/>
          <w:spacing w:val="5"/>
        </w:rPr>
        <w:t xml:space="preserve"> </w:t>
      </w:r>
      <w:r>
        <w:rPr>
          <w:rFonts w:eastAsia="Calibri"/>
          <w:spacing w:val="6"/>
        </w:rPr>
        <w:t>f</w:t>
      </w:r>
      <w:r>
        <w:rPr>
          <w:rFonts w:eastAsia="Calibri"/>
        </w:rPr>
        <w:t>rom</w:t>
      </w:r>
      <w:r>
        <w:rPr>
          <w:rFonts w:eastAsia="Calibri"/>
          <w:spacing w:val="6"/>
        </w:rPr>
        <w:t xml:space="preserve"> </w:t>
      </w:r>
      <w:r>
        <w:rPr>
          <w:rFonts w:eastAsia="Calibri"/>
          <w:spacing w:val="5"/>
        </w:rPr>
        <w:t>y</w:t>
      </w:r>
      <w:r>
        <w:rPr>
          <w:rFonts w:eastAsia="Calibri"/>
        </w:rPr>
        <w:t>our</w:t>
      </w:r>
      <w:r>
        <w:rPr>
          <w:rFonts w:eastAsia="Calibri"/>
          <w:spacing w:val="6"/>
        </w:rPr>
        <w:t xml:space="preserve"> </w:t>
      </w:r>
      <w:r>
        <w:rPr>
          <w:rFonts w:eastAsia="Calibri"/>
          <w:spacing w:val="5"/>
        </w:rPr>
        <w:t>sys</w:t>
      </w:r>
      <w:r>
        <w:rPr>
          <w:rFonts w:eastAsia="Calibri"/>
          <w:spacing w:val="6"/>
        </w:rPr>
        <w:t>t</w:t>
      </w:r>
      <w:r>
        <w:rPr>
          <w:rFonts w:eastAsia="Calibri"/>
          <w:spacing w:val="5"/>
        </w:rPr>
        <w:t>e</w:t>
      </w:r>
      <w:r>
        <w:rPr>
          <w:rFonts w:eastAsia="Calibri"/>
        </w:rPr>
        <w:t>m</w:t>
      </w:r>
      <w:r>
        <w:rPr>
          <w:rFonts w:eastAsia="Calibri"/>
          <w:spacing w:val="3"/>
        </w:rPr>
        <w:t xml:space="preserve"> </w:t>
      </w:r>
      <w:r>
        <w:rPr>
          <w:rFonts w:eastAsia="Calibri"/>
          <w:spacing w:val="5"/>
        </w:rPr>
        <w:t>s</w:t>
      </w:r>
      <w:r>
        <w:rPr>
          <w:rFonts w:eastAsia="Calibri"/>
        </w:rPr>
        <w:t>upp</w:t>
      </w:r>
      <w:r>
        <w:rPr>
          <w:rFonts w:eastAsia="Calibri"/>
          <w:spacing w:val="5"/>
        </w:rPr>
        <w:t>lie</w:t>
      </w:r>
      <w:r>
        <w:rPr>
          <w:rFonts w:eastAsia="Calibri"/>
        </w:rPr>
        <w:t>r</w:t>
      </w:r>
      <w:r>
        <w:rPr>
          <w:rFonts w:eastAsia="Calibri"/>
          <w:spacing w:val="5"/>
        </w:rPr>
        <w:t xml:space="preserve"> </w:t>
      </w:r>
      <w:r>
        <w:rPr>
          <w:rFonts w:eastAsia="Calibri"/>
        </w:rPr>
        <w:t>or</w:t>
      </w:r>
      <w:r>
        <w:rPr>
          <w:rFonts w:eastAsia="Calibri"/>
          <w:spacing w:val="6"/>
        </w:rPr>
        <w:t xml:space="preserve"> </w:t>
      </w:r>
      <w:r>
        <w:rPr>
          <w:rFonts w:eastAsia="Calibri"/>
        </w:rPr>
        <w:t>mo</w:t>
      </w:r>
      <w:r>
        <w:rPr>
          <w:rFonts w:eastAsia="Calibri"/>
          <w:spacing w:val="6"/>
        </w:rPr>
        <w:t>t</w:t>
      </w:r>
      <w:r>
        <w:rPr>
          <w:rFonts w:eastAsia="Calibri"/>
        </w:rPr>
        <w:t>h</w:t>
      </w:r>
      <w:r>
        <w:rPr>
          <w:rFonts w:eastAsia="Calibri"/>
          <w:spacing w:val="5"/>
        </w:rPr>
        <w:t>e</w:t>
      </w:r>
      <w:r>
        <w:rPr>
          <w:rFonts w:eastAsia="Calibri"/>
          <w:spacing w:val="6"/>
        </w:rPr>
        <w:t>r</w:t>
      </w:r>
      <w:r>
        <w:rPr>
          <w:rFonts w:eastAsia="Calibri"/>
        </w:rPr>
        <w:t>b</w:t>
      </w:r>
      <w:r>
        <w:rPr>
          <w:rFonts w:eastAsia="Calibri"/>
          <w:spacing w:val="6"/>
        </w:rPr>
        <w:t>o</w:t>
      </w:r>
      <w:r>
        <w:rPr>
          <w:rFonts w:eastAsia="Calibri"/>
        </w:rPr>
        <w:t>a</w:t>
      </w:r>
      <w:r>
        <w:rPr>
          <w:rFonts w:eastAsia="Calibri"/>
          <w:spacing w:val="6"/>
        </w:rPr>
        <w:t>r</w:t>
      </w:r>
      <w:r>
        <w:rPr>
          <w:rFonts w:eastAsia="Calibri"/>
        </w:rPr>
        <w:t>d</w:t>
      </w:r>
      <w:r>
        <w:rPr>
          <w:rFonts w:eastAsia="Calibri"/>
          <w:spacing w:val="3"/>
        </w:rPr>
        <w:t xml:space="preserve"> </w:t>
      </w:r>
      <w:r>
        <w:rPr>
          <w:rFonts w:eastAsia="Calibri"/>
          <w:spacing w:val="6"/>
        </w:rPr>
        <w:t>v</w:t>
      </w:r>
      <w:r>
        <w:rPr>
          <w:rFonts w:eastAsia="Calibri"/>
          <w:spacing w:val="5"/>
        </w:rPr>
        <w:t>e</w:t>
      </w:r>
      <w:r>
        <w:rPr>
          <w:rFonts w:eastAsia="Calibri"/>
        </w:rPr>
        <w:t>ndor</w:t>
      </w:r>
      <w:r>
        <w:rPr>
          <w:rFonts w:eastAsia="Calibri"/>
          <w:spacing w:val="23"/>
        </w:rPr>
        <w:t xml:space="preserve"> </w:t>
      </w:r>
      <w:r>
        <w:rPr>
          <w:rFonts w:eastAsia="Calibri"/>
        </w:rPr>
        <w:t>a</w:t>
      </w:r>
      <w:r>
        <w:rPr>
          <w:rFonts w:eastAsia="Calibri"/>
          <w:spacing w:val="6"/>
        </w:rPr>
        <w:t>n</w:t>
      </w:r>
      <w:r>
        <w:rPr>
          <w:rFonts w:eastAsia="Calibri"/>
        </w:rPr>
        <w:t>d</w:t>
      </w:r>
      <w:r>
        <w:rPr>
          <w:rFonts w:eastAsia="Calibri"/>
          <w:spacing w:val="7"/>
        </w:rPr>
        <w:t xml:space="preserve"> </w:t>
      </w:r>
      <w:r>
        <w:rPr>
          <w:rFonts w:eastAsia="Calibri"/>
          <w:spacing w:val="6"/>
        </w:rPr>
        <w:t>c</w:t>
      </w:r>
      <w:r>
        <w:rPr>
          <w:rFonts w:eastAsia="Calibri"/>
        </w:rPr>
        <w:t>opy</w:t>
      </w:r>
      <w:r>
        <w:rPr>
          <w:rFonts w:eastAsia="Calibri"/>
          <w:spacing w:val="8"/>
        </w:rPr>
        <w:t xml:space="preserve"> </w:t>
      </w:r>
      <w:r>
        <w:rPr>
          <w:rFonts w:eastAsia="Calibri"/>
          <w:spacing w:val="5"/>
        </w:rPr>
        <w:t>i</w:t>
      </w:r>
      <w:r>
        <w:rPr>
          <w:rFonts w:eastAsia="Calibri"/>
        </w:rPr>
        <w:t>t</w:t>
      </w:r>
      <w:r>
        <w:rPr>
          <w:rFonts w:eastAsia="Calibri"/>
          <w:spacing w:val="8"/>
        </w:rPr>
        <w:t xml:space="preserve"> </w:t>
      </w:r>
      <w:r>
        <w:rPr>
          <w:rFonts w:eastAsia="Calibri"/>
        </w:rPr>
        <w:t>on</w:t>
      </w:r>
      <w:r>
        <w:rPr>
          <w:rFonts w:eastAsia="Calibri"/>
          <w:spacing w:val="6"/>
        </w:rPr>
        <w:t>t</w:t>
      </w:r>
      <w:r>
        <w:rPr>
          <w:rFonts w:eastAsia="Calibri"/>
        </w:rPr>
        <w:t>o</w:t>
      </w:r>
      <w:r>
        <w:rPr>
          <w:rFonts w:eastAsia="Calibri"/>
          <w:spacing w:val="6"/>
        </w:rPr>
        <w:t xml:space="preserve"> </w:t>
      </w:r>
      <w:r>
        <w:rPr>
          <w:rFonts w:eastAsia="Calibri"/>
        </w:rPr>
        <w:t>a U</w:t>
      </w:r>
      <w:r>
        <w:rPr>
          <w:rFonts w:eastAsia="Calibri"/>
          <w:spacing w:val="5"/>
        </w:rPr>
        <w:t>EF</w:t>
      </w:r>
      <w:r>
        <w:rPr>
          <w:rFonts w:eastAsia="Calibri"/>
        </w:rPr>
        <w:t>I</w:t>
      </w:r>
      <w:r>
        <w:rPr>
          <w:rFonts w:eastAsia="Calibri"/>
          <w:spacing w:val="8"/>
        </w:rPr>
        <w:t xml:space="preserve"> </w:t>
      </w:r>
      <w:r>
        <w:rPr>
          <w:rFonts w:eastAsia="Calibri"/>
          <w:spacing w:val="6"/>
        </w:rPr>
        <w:t>f</w:t>
      </w:r>
      <w:r>
        <w:rPr>
          <w:rFonts w:eastAsia="Calibri"/>
          <w:spacing w:val="5"/>
        </w:rPr>
        <w:t>l</w:t>
      </w:r>
      <w:r>
        <w:rPr>
          <w:rFonts w:eastAsia="Calibri"/>
        </w:rPr>
        <w:t>a</w:t>
      </w:r>
      <w:r>
        <w:rPr>
          <w:rFonts w:eastAsia="Calibri"/>
          <w:spacing w:val="5"/>
        </w:rPr>
        <w:t>s</w:t>
      </w:r>
      <w:r>
        <w:rPr>
          <w:rFonts w:eastAsia="Calibri"/>
        </w:rPr>
        <w:t>h</w:t>
      </w:r>
      <w:r>
        <w:rPr>
          <w:rFonts w:eastAsia="Calibri"/>
          <w:spacing w:val="9"/>
        </w:rPr>
        <w:t xml:space="preserve"> </w:t>
      </w:r>
      <w:r>
        <w:rPr>
          <w:rFonts w:eastAsia="Calibri"/>
        </w:rPr>
        <w:t>dr</w:t>
      </w:r>
      <w:r>
        <w:rPr>
          <w:rFonts w:eastAsia="Calibri"/>
          <w:spacing w:val="5"/>
        </w:rPr>
        <w:t>i</w:t>
      </w:r>
      <w:r>
        <w:rPr>
          <w:rFonts w:eastAsia="Calibri"/>
          <w:spacing w:val="6"/>
        </w:rPr>
        <w:t>v</w:t>
      </w:r>
      <w:r>
        <w:rPr>
          <w:rFonts w:eastAsia="Calibri"/>
          <w:spacing w:val="5"/>
        </w:rPr>
        <w:t>e</w:t>
      </w:r>
      <w:r>
        <w:rPr>
          <w:rFonts w:eastAsia="Calibri"/>
        </w:rPr>
        <w:t>,</w:t>
      </w:r>
      <w:r>
        <w:rPr>
          <w:rFonts w:eastAsia="Calibri"/>
          <w:spacing w:val="6"/>
        </w:rPr>
        <w:t xml:space="preserve"> </w:t>
      </w:r>
      <w:r>
        <w:rPr>
          <w:rFonts w:eastAsia="Calibri"/>
          <w:spacing w:val="5"/>
        </w:rPr>
        <w:t>i</w:t>
      </w:r>
      <w:r>
        <w:rPr>
          <w:rFonts w:eastAsia="Calibri"/>
        </w:rPr>
        <w:t>n</w:t>
      </w:r>
      <w:r>
        <w:rPr>
          <w:rFonts w:eastAsia="Calibri"/>
          <w:spacing w:val="9"/>
        </w:rPr>
        <w:t xml:space="preserve"> </w:t>
      </w:r>
      <w:r>
        <w:rPr>
          <w:rFonts w:eastAsia="Calibri"/>
          <w:spacing w:val="6"/>
        </w:rPr>
        <w:t>t</w:t>
      </w:r>
      <w:r>
        <w:rPr>
          <w:rFonts w:eastAsia="Calibri"/>
        </w:rPr>
        <w:t>he</w:t>
      </w:r>
      <w:r>
        <w:rPr>
          <w:rFonts w:eastAsia="Calibri"/>
          <w:spacing w:val="9"/>
        </w:rPr>
        <w:t xml:space="preserve"> </w:t>
      </w:r>
      <w:r>
        <w:rPr>
          <w:rFonts w:eastAsia="Calibri"/>
          <w:spacing w:val="6"/>
        </w:rPr>
        <w:t>r</w:t>
      </w:r>
      <w:r>
        <w:rPr>
          <w:rFonts w:eastAsia="Calibri"/>
        </w:rPr>
        <w:t>oot</w:t>
      </w:r>
      <w:r>
        <w:rPr>
          <w:rFonts w:eastAsia="Calibri"/>
          <w:spacing w:val="9"/>
        </w:rPr>
        <w:t xml:space="preserve"> </w:t>
      </w:r>
      <w:r>
        <w:rPr>
          <w:rFonts w:eastAsia="Calibri"/>
        </w:rPr>
        <w:t>d</w:t>
      </w:r>
      <w:r>
        <w:rPr>
          <w:rFonts w:eastAsia="Calibri"/>
          <w:spacing w:val="5"/>
        </w:rPr>
        <w:t>i</w:t>
      </w:r>
      <w:r>
        <w:rPr>
          <w:rFonts w:eastAsia="Calibri"/>
          <w:w w:val="99"/>
        </w:rPr>
        <w:t>r</w:t>
      </w:r>
      <w:r>
        <w:rPr>
          <w:rFonts w:eastAsia="Calibri"/>
          <w:spacing w:val="5"/>
          <w:w w:val="99"/>
        </w:rPr>
        <w:t>e</w:t>
      </w:r>
      <w:r>
        <w:rPr>
          <w:rFonts w:eastAsia="Calibri"/>
          <w:spacing w:val="6"/>
        </w:rPr>
        <w:t>c</w:t>
      </w:r>
      <w:r>
        <w:rPr>
          <w:rFonts w:eastAsia="Calibri"/>
          <w:spacing w:val="6"/>
          <w:w w:val="99"/>
        </w:rPr>
        <w:t>t</w:t>
      </w:r>
      <w:r>
        <w:rPr>
          <w:rFonts w:eastAsia="Calibri"/>
        </w:rPr>
        <w:t>o</w:t>
      </w:r>
      <w:r>
        <w:rPr>
          <w:rFonts w:eastAsia="Calibri"/>
          <w:w w:val="99"/>
        </w:rPr>
        <w:t>r</w:t>
      </w:r>
      <w:r>
        <w:rPr>
          <w:rFonts w:eastAsia="Calibri"/>
        </w:rPr>
        <w:t>y.</w:t>
      </w:r>
    </w:p>
    <w:p w14:paraId="7C11DD28" w14:textId="77777777" w:rsidR="00552246" w:rsidRDefault="00552246" w:rsidP="0084425C">
      <w:pPr>
        <w:pStyle w:val="ListNumber"/>
      </w:pPr>
      <w:r>
        <w:t>E</w:t>
      </w:r>
      <w:r>
        <w:rPr>
          <w:spacing w:val="6"/>
        </w:rPr>
        <w:t>nt</w:t>
      </w:r>
      <w:r>
        <w:t>er</w:t>
      </w:r>
      <w:r>
        <w:rPr>
          <w:spacing w:val="6"/>
        </w:rPr>
        <w:t xml:space="preserve"> </w:t>
      </w:r>
      <w:r>
        <w:rPr>
          <w:b/>
          <w:bCs/>
        </w:rPr>
        <w:t>fsx:</w:t>
      </w:r>
      <w:r>
        <w:rPr>
          <w:b/>
          <w:bCs/>
          <w:spacing w:val="10"/>
        </w:rPr>
        <w:t xml:space="preserve"> </w:t>
      </w:r>
      <w:r>
        <w:rPr>
          <w:spacing w:val="3"/>
        </w:rPr>
        <w:t>w</w:t>
      </w:r>
      <w:r>
        <w:rPr>
          <w:spacing w:val="6"/>
        </w:rPr>
        <w:t>h</w:t>
      </w:r>
      <w:r>
        <w:t>ere</w:t>
      </w:r>
      <w:r>
        <w:rPr>
          <w:spacing w:val="3"/>
        </w:rPr>
        <w:t xml:space="preserve"> </w:t>
      </w:r>
      <w:r>
        <w:t>x</w:t>
      </w:r>
      <w:r>
        <w:rPr>
          <w:spacing w:val="9"/>
        </w:rPr>
        <w:t xml:space="preserve"> </w:t>
      </w:r>
      <w:r>
        <w:t>is</w:t>
      </w:r>
      <w:r>
        <w:rPr>
          <w:spacing w:val="10"/>
        </w:rPr>
        <w:t xml:space="preserve"> </w:t>
      </w:r>
      <w:r>
        <w:rPr>
          <w:spacing w:val="3"/>
        </w:rPr>
        <w:t>th</w:t>
      </w:r>
      <w:r>
        <w:t>e</w:t>
      </w:r>
      <w:r>
        <w:rPr>
          <w:spacing w:val="9"/>
        </w:rPr>
        <w:t xml:space="preserve"> </w:t>
      </w:r>
      <w:r>
        <w:rPr>
          <w:spacing w:val="6"/>
        </w:rPr>
        <w:t>nu</w:t>
      </w:r>
      <w:r>
        <w:rPr>
          <w:spacing w:val="2"/>
        </w:rPr>
        <w:t>m</w:t>
      </w:r>
      <w:r>
        <w:rPr>
          <w:spacing w:val="6"/>
        </w:rPr>
        <w:t>b</w:t>
      </w:r>
      <w:r>
        <w:t>er</w:t>
      </w:r>
      <w:r>
        <w:rPr>
          <w:spacing w:val="6"/>
        </w:rPr>
        <w:t xml:space="preserve"> </w:t>
      </w:r>
      <w:r>
        <w:rPr>
          <w:spacing w:val="3"/>
        </w:rPr>
        <w:t>o</w:t>
      </w:r>
      <w:r>
        <w:t>f</w:t>
      </w:r>
      <w:r>
        <w:rPr>
          <w:spacing w:val="11"/>
        </w:rPr>
        <w:t xml:space="preserve"> </w:t>
      </w:r>
      <w:r>
        <w:rPr>
          <w:spacing w:val="3"/>
        </w:rPr>
        <w:t>t</w:t>
      </w:r>
      <w:r>
        <w:rPr>
          <w:spacing w:val="6"/>
        </w:rPr>
        <w:t>h</w:t>
      </w:r>
      <w:r>
        <w:t>e</w:t>
      </w:r>
      <w:r>
        <w:rPr>
          <w:spacing w:val="9"/>
        </w:rPr>
        <w:t xml:space="preserve"> </w:t>
      </w:r>
      <w:r>
        <w:t>UEFI</w:t>
      </w:r>
      <w:r>
        <w:rPr>
          <w:spacing w:val="8"/>
        </w:rPr>
        <w:t xml:space="preserve"> </w:t>
      </w:r>
      <w:r>
        <w:t>F</w:t>
      </w:r>
      <w:r>
        <w:rPr>
          <w:spacing w:val="2"/>
        </w:rPr>
        <w:t>l</w:t>
      </w:r>
      <w:r>
        <w:t>ash</w:t>
      </w:r>
      <w:r>
        <w:rPr>
          <w:spacing w:val="11"/>
        </w:rPr>
        <w:t xml:space="preserve"> </w:t>
      </w:r>
      <w:r>
        <w:rPr>
          <w:spacing w:val="6"/>
        </w:rPr>
        <w:t>D</w:t>
      </w:r>
      <w:r>
        <w:t>rive.</w:t>
      </w:r>
    </w:p>
    <w:p w14:paraId="545E3E24" w14:textId="77777777" w:rsidR="00552246" w:rsidRDefault="00552246" w:rsidP="0084425C">
      <w:pPr>
        <w:pStyle w:val="ListNumber"/>
      </w:pPr>
      <w:r>
        <w:t>Use</w:t>
      </w:r>
      <w:r>
        <w:rPr>
          <w:spacing w:val="8"/>
        </w:rPr>
        <w:t xml:space="preserve"> </w:t>
      </w:r>
      <w:r w:rsidRPr="003F7C63">
        <w:rPr>
          <w:b/>
          <w:bCs/>
          <w:spacing w:val="5"/>
        </w:rPr>
        <w:t>r</w:t>
      </w:r>
      <w:r w:rsidRPr="003F7C63">
        <w:rPr>
          <w:b/>
          <w:bCs/>
        </w:rPr>
        <w:t>c</w:t>
      </w:r>
      <w:r w:rsidRPr="003F7C63">
        <w:rPr>
          <w:b/>
          <w:bCs/>
          <w:spacing w:val="5"/>
        </w:rPr>
        <w:t>a</w:t>
      </w:r>
      <w:r w:rsidRPr="003F7C63">
        <w:rPr>
          <w:b/>
          <w:bCs/>
          <w:spacing w:val="6"/>
        </w:rPr>
        <w:t>d</w:t>
      </w:r>
      <w:r w:rsidRPr="003F7C63">
        <w:rPr>
          <w:b/>
          <w:bCs/>
        </w:rPr>
        <w:t>m</w:t>
      </w:r>
      <w:r>
        <w:rPr>
          <w:spacing w:val="6"/>
        </w:rPr>
        <w:t xml:space="preserve"> t</w:t>
      </w:r>
      <w:r>
        <w:t>o</w:t>
      </w:r>
      <w:r>
        <w:rPr>
          <w:spacing w:val="10"/>
        </w:rPr>
        <w:t xml:space="preserve"> </w:t>
      </w:r>
      <w:r>
        <w:t>c</w:t>
      </w:r>
      <w:r>
        <w:rPr>
          <w:spacing w:val="5"/>
        </w:rPr>
        <w:t>re</w:t>
      </w:r>
      <w:r>
        <w:rPr>
          <w:spacing w:val="2"/>
        </w:rPr>
        <w:t>a</w:t>
      </w:r>
      <w:r>
        <w:rPr>
          <w:spacing w:val="6"/>
        </w:rPr>
        <w:t>t</w:t>
      </w:r>
      <w:r>
        <w:t>e</w:t>
      </w:r>
      <w:r>
        <w:rPr>
          <w:spacing w:val="6"/>
        </w:rPr>
        <w:t xml:space="preserve"> </w:t>
      </w:r>
      <w:r>
        <w:rPr>
          <w:spacing w:val="3"/>
        </w:rPr>
        <w:t>th</w:t>
      </w:r>
      <w:r>
        <w:t>e</w:t>
      </w:r>
      <w:r>
        <w:rPr>
          <w:spacing w:val="9"/>
        </w:rPr>
        <w:t xml:space="preserve"> </w:t>
      </w:r>
      <w:r>
        <w:rPr>
          <w:spacing w:val="6"/>
        </w:rPr>
        <w:t>d</w:t>
      </w:r>
      <w:r>
        <w:rPr>
          <w:spacing w:val="5"/>
        </w:rPr>
        <w:t>e</w:t>
      </w:r>
      <w:r>
        <w:t>s</w:t>
      </w:r>
      <w:r>
        <w:rPr>
          <w:spacing w:val="5"/>
        </w:rPr>
        <w:t>ire</w:t>
      </w:r>
      <w:r>
        <w:t>d</w:t>
      </w:r>
      <w:r>
        <w:rPr>
          <w:spacing w:val="6"/>
        </w:rPr>
        <w:t xml:space="preserve"> </w:t>
      </w:r>
      <w:r>
        <w:t>B</w:t>
      </w:r>
      <w:r>
        <w:rPr>
          <w:spacing w:val="5"/>
        </w:rPr>
        <w:t>oo</w:t>
      </w:r>
      <w:r>
        <w:t>t</w:t>
      </w:r>
      <w:r>
        <w:rPr>
          <w:spacing w:val="9"/>
        </w:rPr>
        <w:t xml:space="preserve"> </w:t>
      </w:r>
      <w:r>
        <w:rPr>
          <w:spacing w:val="5"/>
        </w:rPr>
        <w:t>Vi</w:t>
      </w:r>
      <w:r>
        <w:rPr>
          <w:spacing w:val="2"/>
        </w:rPr>
        <w:t>r</w:t>
      </w:r>
      <w:r>
        <w:rPr>
          <w:spacing w:val="6"/>
        </w:rPr>
        <w:t>tu</w:t>
      </w:r>
      <w:r>
        <w:rPr>
          <w:spacing w:val="5"/>
        </w:rPr>
        <w:t>a</w:t>
      </w:r>
      <w:r>
        <w:t>l</w:t>
      </w:r>
      <w:r>
        <w:rPr>
          <w:spacing w:val="6"/>
        </w:rPr>
        <w:t xml:space="preserve"> </w:t>
      </w:r>
      <w:r>
        <w:rPr>
          <w:spacing w:val="3"/>
        </w:rPr>
        <w:t>D</w:t>
      </w:r>
      <w:r>
        <w:rPr>
          <w:spacing w:val="5"/>
        </w:rPr>
        <w:t>i</w:t>
      </w:r>
      <w:r>
        <w:t>s</w:t>
      </w:r>
      <w:r>
        <w:rPr>
          <w:spacing w:val="3"/>
        </w:rPr>
        <w:t>k</w:t>
      </w:r>
      <w:r>
        <w:t>.</w:t>
      </w:r>
    </w:p>
    <w:p w14:paraId="3E82D999" w14:textId="77777777" w:rsidR="00552246" w:rsidRPr="00F50508" w:rsidRDefault="00552246" w:rsidP="00552246">
      <w:pPr>
        <w:spacing w:before="240" w:after="80"/>
        <w:ind w:left="360"/>
        <w:rPr>
          <w:rFonts w:eastAsia="Calibri"/>
          <w:b/>
        </w:rPr>
      </w:pPr>
      <w:bookmarkStart w:id="333" w:name="_Toc43389296"/>
      <w:r w:rsidRPr="00F50508">
        <w:rPr>
          <w:rFonts w:eastAsia="Calibri"/>
          <w:b/>
        </w:rPr>
        <w:t>Ex</w:t>
      </w:r>
      <w:r w:rsidRPr="00F50508">
        <w:rPr>
          <w:rFonts w:eastAsia="Calibri"/>
          <w:b/>
          <w:spacing w:val="4"/>
        </w:rPr>
        <w:t>am</w:t>
      </w:r>
      <w:r w:rsidRPr="00F50508">
        <w:rPr>
          <w:rFonts w:eastAsia="Calibri"/>
          <w:b/>
        </w:rPr>
        <w:t>p</w:t>
      </w:r>
      <w:r w:rsidRPr="00F50508">
        <w:rPr>
          <w:rFonts w:eastAsia="Calibri"/>
          <w:b/>
          <w:spacing w:val="6"/>
        </w:rPr>
        <w:t>l</w:t>
      </w:r>
      <w:r w:rsidRPr="00F50508">
        <w:rPr>
          <w:rFonts w:eastAsia="Calibri"/>
          <w:b/>
          <w:spacing w:val="4"/>
        </w:rPr>
        <w:t>e</w:t>
      </w:r>
      <w:r w:rsidRPr="00F50508">
        <w:rPr>
          <w:rFonts w:eastAsia="Calibri"/>
          <w:b/>
        </w:rPr>
        <w:t>s:</w:t>
      </w:r>
    </w:p>
    <w:p w14:paraId="3CE29959" w14:textId="77777777" w:rsidR="00552246" w:rsidRDefault="00552246" w:rsidP="00552246">
      <w:pPr>
        <w:pStyle w:val="Note"/>
        <w:ind w:hanging="216"/>
        <w:rPr>
          <w:rFonts w:eastAsia="Calibri"/>
        </w:rPr>
      </w:pPr>
      <w:r>
        <w:rPr>
          <w:rFonts w:eastAsia="Calibri"/>
          <w:b/>
          <w:bCs/>
          <w:spacing w:val="5"/>
        </w:rPr>
        <w:t>Note</w:t>
      </w:r>
      <w:r>
        <w:rPr>
          <w:rFonts w:eastAsia="Calibri"/>
        </w:rPr>
        <w:t>:</w:t>
      </w:r>
      <w:r>
        <w:rPr>
          <w:rFonts w:eastAsia="Calibri"/>
          <w:spacing w:val="10"/>
        </w:rPr>
        <w:t xml:space="preserve"> </w:t>
      </w:r>
      <w:r>
        <w:rPr>
          <w:rFonts w:eastAsia="Calibri"/>
          <w:spacing w:val="6"/>
        </w:rPr>
        <w:t>t</w:t>
      </w:r>
      <w:r>
        <w:rPr>
          <w:rFonts w:eastAsia="Calibri"/>
        </w:rPr>
        <w:t>he</w:t>
      </w:r>
      <w:r>
        <w:rPr>
          <w:rFonts w:eastAsia="Calibri"/>
          <w:spacing w:val="9"/>
        </w:rPr>
        <w:t xml:space="preserve"> </w:t>
      </w:r>
      <w:r>
        <w:rPr>
          <w:rFonts w:eastAsia="Calibri"/>
        </w:rPr>
        <w:t>u</w:t>
      </w:r>
      <w:r>
        <w:rPr>
          <w:rFonts w:eastAsia="Calibri"/>
          <w:spacing w:val="5"/>
        </w:rPr>
        <w:t>se</w:t>
      </w:r>
      <w:r>
        <w:rPr>
          <w:rFonts w:eastAsia="Calibri"/>
        </w:rPr>
        <w:t>r</w:t>
      </w:r>
      <w:r>
        <w:rPr>
          <w:rFonts w:eastAsia="Calibri"/>
          <w:spacing w:val="7"/>
        </w:rPr>
        <w:t xml:space="preserve"> </w:t>
      </w:r>
      <w:r>
        <w:rPr>
          <w:rFonts w:eastAsia="Calibri"/>
        </w:rPr>
        <w:t>may</w:t>
      </w:r>
      <w:r>
        <w:rPr>
          <w:rFonts w:eastAsia="Calibri"/>
          <w:spacing w:val="11"/>
        </w:rPr>
        <w:t xml:space="preserve"> </w:t>
      </w:r>
      <w:r>
        <w:rPr>
          <w:rFonts w:eastAsia="Calibri"/>
        </w:rPr>
        <w:t>ha</w:t>
      </w:r>
      <w:r>
        <w:rPr>
          <w:rFonts w:eastAsia="Calibri"/>
          <w:spacing w:val="6"/>
        </w:rPr>
        <w:t>v</w:t>
      </w:r>
      <w:r>
        <w:rPr>
          <w:rFonts w:eastAsia="Calibri"/>
        </w:rPr>
        <w:t>e</w:t>
      </w:r>
      <w:r>
        <w:rPr>
          <w:rFonts w:eastAsia="Calibri"/>
          <w:spacing w:val="9"/>
        </w:rPr>
        <w:t xml:space="preserve"> </w:t>
      </w:r>
      <w:r>
        <w:rPr>
          <w:rFonts w:eastAsia="Calibri"/>
          <w:spacing w:val="6"/>
        </w:rPr>
        <w:t>t</w:t>
      </w:r>
      <w:r>
        <w:rPr>
          <w:rFonts w:eastAsia="Calibri"/>
        </w:rPr>
        <w:t>o</w:t>
      </w:r>
      <w:r>
        <w:rPr>
          <w:rFonts w:eastAsia="Calibri"/>
          <w:spacing w:val="8"/>
        </w:rPr>
        <w:t xml:space="preserve"> </w:t>
      </w:r>
      <w:r>
        <w:rPr>
          <w:rFonts w:eastAsia="Calibri"/>
        </w:rPr>
        <w:t>pr</w:t>
      </w:r>
      <w:r>
        <w:rPr>
          <w:rFonts w:eastAsia="Calibri"/>
          <w:spacing w:val="5"/>
        </w:rPr>
        <w:t>es</w:t>
      </w:r>
      <w:r>
        <w:rPr>
          <w:rFonts w:eastAsia="Calibri"/>
        </w:rPr>
        <w:t>s</w:t>
      </w:r>
      <w:r>
        <w:rPr>
          <w:rFonts w:eastAsia="Calibri"/>
          <w:spacing w:val="8"/>
        </w:rPr>
        <w:t xml:space="preserve"> </w:t>
      </w:r>
      <w:r>
        <w:rPr>
          <w:rFonts w:eastAsia="Calibri"/>
          <w:spacing w:val="6"/>
        </w:rPr>
        <w:t>t</w:t>
      </w:r>
      <w:r>
        <w:rPr>
          <w:rFonts w:eastAsia="Calibri"/>
        </w:rPr>
        <w:t>he</w:t>
      </w:r>
      <w:r>
        <w:rPr>
          <w:rFonts w:eastAsia="Calibri"/>
          <w:spacing w:val="9"/>
        </w:rPr>
        <w:t xml:space="preserve"> </w:t>
      </w:r>
      <w:r>
        <w:rPr>
          <w:rFonts w:eastAsia="Calibri"/>
        </w:rPr>
        <w:t>page</w:t>
      </w:r>
      <w:r>
        <w:rPr>
          <w:rFonts w:eastAsia="Calibri"/>
          <w:spacing w:val="10"/>
        </w:rPr>
        <w:t xml:space="preserve"> </w:t>
      </w:r>
      <w:r>
        <w:rPr>
          <w:rFonts w:eastAsia="Calibri"/>
        </w:rPr>
        <w:t>up</w:t>
      </w:r>
      <w:r>
        <w:rPr>
          <w:rFonts w:eastAsia="Calibri"/>
          <w:spacing w:val="11"/>
        </w:rPr>
        <w:t xml:space="preserve"> </w:t>
      </w:r>
      <w:r>
        <w:rPr>
          <w:rFonts w:eastAsia="Calibri"/>
          <w:spacing w:val="6"/>
        </w:rPr>
        <w:t>k</w:t>
      </w:r>
      <w:r>
        <w:rPr>
          <w:rFonts w:eastAsia="Calibri"/>
          <w:spacing w:val="5"/>
        </w:rPr>
        <w:t>e</w:t>
      </w:r>
      <w:r>
        <w:rPr>
          <w:rFonts w:eastAsia="Calibri"/>
        </w:rPr>
        <w:t>y</w:t>
      </w:r>
      <w:r>
        <w:rPr>
          <w:rFonts w:eastAsia="Calibri"/>
          <w:spacing w:val="9"/>
        </w:rPr>
        <w:t xml:space="preserve"> </w:t>
      </w:r>
      <w:r>
        <w:rPr>
          <w:rFonts w:eastAsia="Calibri"/>
          <w:spacing w:val="6"/>
        </w:rPr>
        <w:t>t</w:t>
      </w:r>
      <w:r>
        <w:rPr>
          <w:rFonts w:eastAsia="Calibri"/>
        </w:rPr>
        <w:t>o</w:t>
      </w:r>
      <w:r>
        <w:rPr>
          <w:rFonts w:eastAsia="Calibri"/>
          <w:spacing w:val="8"/>
        </w:rPr>
        <w:t xml:space="preserve"> </w:t>
      </w:r>
      <w:r>
        <w:rPr>
          <w:rFonts w:eastAsia="Calibri"/>
          <w:spacing w:val="5"/>
        </w:rPr>
        <w:t>se</w:t>
      </w:r>
      <w:r>
        <w:rPr>
          <w:rFonts w:eastAsia="Calibri"/>
        </w:rPr>
        <w:t>e</w:t>
      </w:r>
      <w:r>
        <w:rPr>
          <w:rFonts w:eastAsia="Calibri"/>
          <w:spacing w:val="6"/>
        </w:rPr>
        <w:t xml:space="preserve"> </w:t>
      </w:r>
      <w:r>
        <w:rPr>
          <w:rFonts w:eastAsia="Calibri"/>
        </w:rPr>
        <w:t>more</w:t>
      </w:r>
      <w:r>
        <w:rPr>
          <w:rFonts w:eastAsia="Calibri"/>
          <w:spacing w:val="9"/>
        </w:rPr>
        <w:t xml:space="preserve"> </w:t>
      </w:r>
      <w:r>
        <w:rPr>
          <w:rFonts w:eastAsia="Calibri"/>
        </w:rPr>
        <w:t>of</w:t>
      </w:r>
      <w:r>
        <w:rPr>
          <w:rFonts w:eastAsia="Calibri"/>
          <w:spacing w:val="11"/>
        </w:rPr>
        <w:t xml:space="preserve"> </w:t>
      </w:r>
      <w:r>
        <w:rPr>
          <w:rFonts w:eastAsia="Calibri"/>
          <w:spacing w:val="6"/>
        </w:rPr>
        <w:t>t</w:t>
      </w:r>
      <w:r>
        <w:rPr>
          <w:rFonts w:eastAsia="Calibri"/>
        </w:rPr>
        <w:t>he</w:t>
      </w:r>
      <w:r>
        <w:rPr>
          <w:rFonts w:eastAsia="Calibri"/>
          <w:spacing w:val="9"/>
        </w:rPr>
        <w:t xml:space="preserve"> </w:t>
      </w:r>
      <w:r>
        <w:rPr>
          <w:rFonts w:eastAsia="Calibri"/>
          <w:spacing w:val="5"/>
        </w:rPr>
        <w:t>i</w:t>
      </w:r>
      <w:r>
        <w:rPr>
          <w:rFonts w:eastAsia="Calibri"/>
        </w:rPr>
        <w:t>n</w:t>
      </w:r>
      <w:r>
        <w:rPr>
          <w:rFonts w:eastAsia="Calibri"/>
          <w:spacing w:val="6"/>
        </w:rPr>
        <w:t>f</w:t>
      </w:r>
      <w:r>
        <w:rPr>
          <w:rFonts w:eastAsia="Calibri"/>
        </w:rPr>
        <w:t>o</w:t>
      </w:r>
      <w:r>
        <w:rPr>
          <w:rFonts w:eastAsia="Calibri"/>
          <w:w w:val="99"/>
        </w:rPr>
        <w:t>r</w:t>
      </w:r>
      <w:r>
        <w:rPr>
          <w:rFonts w:eastAsia="Calibri"/>
        </w:rPr>
        <w:t>ma</w:t>
      </w:r>
      <w:r>
        <w:rPr>
          <w:rFonts w:eastAsia="Calibri"/>
          <w:spacing w:val="6"/>
        </w:rPr>
        <w:t>t</w:t>
      </w:r>
      <w:r>
        <w:rPr>
          <w:rFonts w:eastAsia="Calibri"/>
          <w:spacing w:val="5"/>
        </w:rPr>
        <w:t>i</w:t>
      </w:r>
      <w:r>
        <w:rPr>
          <w:rFonts w:eastAsia="Calibri"/>
          <w:spacing w:val="6"/>
        </w:rPr>
        <w:t>o</w:t>
      </w:r>
      <w:r>
        <w:rPr>
          <w:rFonts w:eastAsia="Calibri"/>
        </w:rPr>
        <w:t>n.</w:t>
      </w:r>
    </w:p>
    <w:p w14:paraId="5C21D235" w14:textId="77777777" w:rsidR="00552246" w:rsidRPr="00E94F57" w:rsidRDefault="00552246" w:rsidP="00B427DA">
      <w:pPr>
        <w:pStyle w:val="ListNumber2"/>
        <w:numPr>
          <w:ilvl w:val="0"/>
          <w:numId w:val="65"/>
        </w:numPr>
        <w:rPr>
          <w:rFonts w:eastAsia="Calibri"/>
        </w:rPr>
      </w:pPr>
      <w:r w:rsidRPr="00E94F57">
        <w:rPr>
          <w:rFonts w:eastAsia="Calibri"/>
          <w:spacing w:val="4"/>
        </w:rPr>
        <w:t>Q</w:t>
      </w:r>
      <w:r w:rsidRPr="00E94F57">
        <w:rPr>
          <w:rFonts w:eastAsia="Calibri"/>
          <w:spacing w:val="6"/>
        </w:rPr>
        <w:t>u</w:t>
      </w:r>
      <w:r w:rsidRPr="00E94F57">
        <w:rPr>
          <w:rFonts w:eastAsia="Calibri"/>
        </w:rPr>
        <w:t>ery</w:t>
      </w:r>
      <w:r w:rsidRPr="00E94F57">
        <w:rPr>
          <w:rFonts w:eastAsia="Calibri"/>
          <w:spacing w:val="-7"/>
        </w:rPr>
        <w:t xml:space="preserve"> </w:t>
      </w:r>
      <w:r w:rsidRPr="00E94F57">
        <w:rPr>
          <w:rFonts w:eastAsia="Calibri"/>
          <w:spacing w:val="6"/>
        </w:rPr>
        <w:t>th</w:t>
      </w:r>
      <w:r w:rsidRPr="00E94F57">
        <w:rPr>
          <w:rFonts w:eastAsia="Calibri"/>
        </w:rPr>
        <w:t>e</w:t>
      </w:r>
      <w:r w:rsidRPr="00E94F57">
        <w:rPr>
          <w:rFonts w:eastAsia="Calibri"/>
          <w:spacing w:val="-3"/>
        </w:rPr>
        <w:t xml:space="preserve"> </w:t>
      </w:r>
      <w:r w:rsidRPr="00E94F57">
        <w:rPr>
          <w:rFonts w:eastAsia="Calibri"/>
          <w:spacing w:val="6"/>
        </w:rPr>
        <w:t>d</w:t>
      </w:r>
      <w:r w:rsidRPr="00E94F57">
        <w:rPr>
          <w:rFonts w:eastAsia="Calibri"/>
        </w:rPr>
        <w:t>e</w:t>
      </w:r>
      <w:r w:rsidRPr="00E94F57">
        <w:rPr>
          <w:rFonts w:eastAsia="Calibri"/>
          <w:spacing w:val="4"/>
        </w:rPr>
        <w:t>v</w:t>
      </w:r>
      <w:r w:rsidRPr="00E94F57">
        <w:rPr>
          <w:rFonts w:eastAsia="Calibri"/>
        </w:rPr>
        <w:t>i</w:t>
      </w:r>
      <w:r w:rsidRPr="00E94F57">
        <w:rPr>
          <w:rFonts w:eastAsia="Calibri"/>
          <w:spacing w:val="4"/>
        </w:rPr>
        <w:t>c</w:t>
      </w:r>
      <w:r w:rsidRPr="00E94F57">
        <w:rPr>
          <w:rFonts w:eastAsia="Calibri"/>
        </w:rPr>
        <w:t>es</w:t>
      </w:r>
      <w:r w:rsidRPr="00E94F57">
        <w:rPr>
          <w:rFonts w:eastAsia="Calibri"/>
          <w:spacing w:val="-6"/>
        </w:rPr>
        <w:t xml:space="preserve"> </w:t>
      </w:r>
      <w:r w:rsidRPr="00E94F57">
        <w:rPr>
          <w:rFonts w:eastAsia="Calibri"/>
          <w:spacing w:val="4"/>
        </w:rPr>
        <w:t>c</w:t>
      </w:r>
      <w:r w:rsidRPr="00E94F57">
        <w:rPr>
          <w:rFonts w:eastAsia="Calibri"/>
        </w:rPr>
        <w:t>o</w:t>
      </w:r>
      <w:r w:rsidRPr="00E94F57">
        <w:rPr>
          <w:rFonts w:eastAsia="Calibri"/>
          <w:spacing w:val="6"/>
        </w:rPr>
        <w:t>nn</w:t>
      </w:r>
      <w:r w:rsidRPr="00E94F57">
        <w:rPr>
          <w:rFonts w:eastAsia="Calibri"/>
        </w:rPr>
        <w:t>e</w:t>
      </w:r>
      <w:r w:rsidRPr="00E94F57">
        <w:rPr>
          <w:rFonts w:eastAsia="Calibri"/>
          <w:spacing w:val="4"/>
        </w:rPr>
        <w:t>c</w:t>
      </w:r>
      <w:r w:rsidRPr="00E94F57">
        <w:rPr>
          <w:rFonts w:eastAsia="Calibri"/>
          <w:spacing w:val="6"/>
        </w:rPr>
        <w:t>t</w:t>
      </w:r>
      <w:r w:rsidRPr="00E94F57">
        <w:rPr>
          <w:rFonts w:eastAsia="Calibri"/>
        </w:rPr>
        <w:t>ed</w:t>
      </w:r>
      <w:r w:rsidRPr="00E94F57">
        <w:rPr>
          <w:rFonts w:eastAsia="Calibri"/>
          <w:spacing w:val="-6"/>
        </w:rPr>
        <w:t xml:space="preserve"> </w:t>
      </w:r>
      <w:r w:rsidRPr="00E94F57">
        <w:rPr>
          <w:rFonts w:eastAsia="Calibri"/>
          <w:spacing w:val="2"/>
        </w:rPr>
        <w:t>i</w:t>
      </w:r>
      <w:r w:rsidRPr="00E94F57">
        <w:rPr>
          <w:rFonts w:eastAsia="Calibri"/>
        </w:rPr>
        <w:t>n</w:t>
      </w:r>
      <w:r w:rsidRPr="00E94F57">
        <w:rPr>
          <w:rFonts w:eastAsia="Calibri"/>
          <w:spacing w:val="-1"/>
        </w:rPr>
        <w:t xml:space="preserve"> </w:t>
      </w:r>
      <w:r w:rsidRPr="00E94F57">
        <w:rPr>
          <w:rFonts w:eastAsia="Calibri"/>
          <w:spacing w:val="6"/>
        </w:rPr>
        <w:t>th</w:t>
      </w:r>
      <w:r w:rsidRPr="00E94F57">
        <w:rPr>
          <w:rFonts w:eastAsia="Calibri"/>
        </w:rPr>
        <w:t>e</w:t>
      </w:r>
      <w:r w:rsidRPr="00E94F57">
        <w:rPr>
          <w:rFonts w:eastAsia="Calibri"/>
          <w:spacing w:val="-3"/>
        </w:rPr>
        <w:t xml:space="preserve"> </w:t>
      </w:r>
      <w:r w:rsidRPr="00E94F57">
        <w:rPr>
          <w:rFonts w:eastAsia="Calibri"/>
          <w:spacing w:val="4"/>
        </w:rPr>
        <w:t>sys</w:t>
      </w:r>
      <w:r w:rsidRPr="00E94F57">
        <w:rPr>
          <w:rFonts w:eastAsia="Calibri"/>
          <w:spacing w:val="6"/>
        </w:rPr>
        <w:t>t</w:t>
      </w:r>
      <w:r w:rsidRPr="00E94F57">
        <w:rPr>
          <w:rFonts w:eastAsia="Calibri"/>
        </w:rPr>
        <w:t>em:</w:t>
      </w:r>
      <w:r w:rsidRPr="00E94F57">
        <w:rPr>
          <w:rFonts w:eastAsia="Calibri"/>
          <w:spacing w:val="-7"/>
        </w:rPr>
        <w:t xml:space="preserve"> </w:t>
      </w:r>
      <w:r w:rsidRPr="00E94F57">
        <w:rPr>
          <w:rFonts w:eastAsia="Calibri"/>
          <w:spacing w:val="1"/>
        </w:rPr>
        <w:t>(</w:t>
      </w:r>
      <w:r w:rsidRPr="00E94F57">
        <w:rPr>
          <w:rFonts w:eastAsia="Calibri"/>
          <w:spacing w:val="4"/>
        </w:rPr>
        <w:t>O</w:t>
      </w:r>
      <w:r w:rsidRPr="00E94F57">
        <w:rPr>
          <w:rFonts w:eastAsia="Calibri"/>
          <w:spacing w:val="6"/>
        </w:rPr>
        <w:t>utp</w:t>
      </w:r>
      <w:r w:rsidRPr="00E94F57">
        <w:rPr>
          <w:rFonts w:eastAsia="Calibri"/>
          <w:spacing w:val="3"/>
        </w:rPr>
        <w:t>u</w:t>
      </w:r>
      <w:r w:rsidRPr="00E94F57">
        <w:rPr>
          <w:rFonts w:eastAsia="Calibri"/>
        </w:rPr>
        <w:t>t</w:t>
      </w:r>
      <w:r w:rsidRPr="00E94F57">
        <w:rPr>
          <w:rFonts w:eastAsia="Calibri"/>
          <w:spacing w:val="-2"/>
        </w:rPr>
        <w:t xml:space="preserve"> </w:t>
      </w:r>
      <w:r w:rsidRPr="00E94F57">
        <w:rPr>
          <w:rFonts w:eastAsia="Calibri"/>
          <w:spacing w:val="6"/>
        </w:rPr>
        <w:t>d</w:t>
      </w:r>
      <w:r w:rsidRPr="00E94F57">
        <w:rPr>
          <w:rFonts w:eastAsia="Calibri"/>
        </w:rPr>
        <w:t>i</w:t>
      </w:r>
      <w:r w:rsidRPr="00E94F57">
        <w:rPr>
          <w:rFonts w:eastAsia="Calibri"/>
          <w:spacing w:val="4"/>
        </w:rPr>
        <w:t>s</w:t>
      </w:r>
      <w:r w:rsidRPr="00E94F57">
        <w:rPr>
          <w:rFonts w:eastAsia="Calibri"/>
          <w:spacing w:val="6"/>
        </w:rPr>
        <w:t>p</w:t>
      </w:r>
      <w:r w:rsidRPr="00E94F57">
        <w:rPr>
          <w:rFonts w:eastAsia="Calibri"/>
        </w:rPr>
        <w:t>lays</w:t>
      </w:r>
      <w:r w:rsidRPr="00E94F57">
        <w:rPr>
          <w:rFonts w:eastAsia="Calibri"/>
          <w:spacing w:val="-3"/>
        </w:rPr>
        <w:t xml:space="preserve"> </w:t>
      </w:r>
      <w:r w:rsidRPr="00E94F57">
        <w:rPr>
          <w:rFonts w:eastAsia="Calibri"/>
          <w:spacing w:val="6"/>
        </w:rPr>
        <w:t>th</w:t>
      </w:r>
      <w:r w:rsidRPr="00E94F57">
        <w:rPr>
          <w:rFonts w:eastAsia="Calibri"/>
        </w:rPr>
        <w:t>e UEFI</w:t>
      </w:r>
      <w:r w:rsidRPr="00E94F57">
        <w:rPr>
          <w:rFonts w:eastAsia="Calibri"/>
          <w:spacing w:val="-3"/>
        </w:rPr>
        <w:t xml:space="preserve"> </w:t>
      </w:r>
      <w:r w:rsidRPr="00E94F57">
        <w:rPr>
          <w:rFonts w:eastAsia="Calibri"/>
          <w:vanish/>
          <w:spacing w:val="4"/>
        </w:rPr>
        <w:t>AMD RAID Driver</w:t>
      </w:r>
      <w:r w:rsidRPr="00E94F57">
        <w:rPr>
          <w:rFonts w:eastAsia="Calibri"/>
          <w:vanish/>
          <w:spacing w:val="-4"/>
        </w:rPr>
        <w:t xml:space="preserve"> </w:t>
      </w:r>
      <w:r w:rsidRPr="00E94F57">
        <w:rPr>
          <w:rFonts w:eastAsia="Calibri"/>
          <w:spacing w:val="4"/>
          <w:w w:val="99"/>
        </w:rPr>
        <w:t>V</w:t>
      </w:r>
      <w:r w:rsidRPr="00E94F57">
        <w:rPr>
          <w:rFonts w:eastAsia="Calibri"/>
          <w:w w:val="99"/>
        </w:rPr>
        <w:t>er</w:t>
      </w:r>
      <w:r w:rsidRPr="00E94F57">
        <w:rPr>
          <w:rFonts w:eastAsia="Calibri"/>
          <w:spacing w:val="4"/>
        </w:rPr>
        <w:t>s</w:t>
      </w:r>
      <w:r w:rsidRPr="00E94F57">
        <w:rPr>
          <w:rFonts w:eastAsia="Calibri"/>
        </w:rPr>
        <w:t>io</w:t>
      </w:r>
      <w:r w:rsidRPr="00E94F57">
        <w:rPr>
          <w:rFonts w:eastAsia="Calibri"/>
          <w:spacing w:val="6"/>
        </w:rPr>
        <w:t>n</w:t>
      </w:r>
      <w:r w:rsidRPr="00E94F57">
        <w:rPr>
          <w:rFonts w:eastAsia="Calibri"/>
          <w:vanish/>
          <w:spacing w:val="6"/>
        </w:rPr>
        <w:t>s</w:t>
      </w:r>
      <w:r w:rsidRPr="00E94F57">
        <w:rPr>
          <w:rFonts w:eastAsia="Calibri"/>
        </w:rPr>
        <w:t>,</w:t>
      </w:r>
      <w:r w:rsidRPr="00E94F57">
        <w:rPr>
          <w:rFonts w:eastAsia="Calibri"/>
          <w:spacing w:val="-3"/>
        </w:rPr>
        <w:t xml:space="preserve"> </w:t>
      </w:r>
      <w:r w:rsidRPr="00E94F57">
        <w:rPr>
          <w:rFonts w:eastAsia="Calibri"/>
          <w:spacing w:val="6"/>
        </w:rPr>
        <w:t>ph</w:t>
      </w:r>
      <w:r w:rsidRPr="00E94F57">
        <w:rPr>
          <w:rFonts w:eastAsia="Calibri"/>
          <w:spacing w:val="4"/>
        </w:rPr>
        <w:t>ys</w:t>
      </w:r>
      <w:r w:rsidRPr="00E94F57">
        <w:rPr>
          <w:rFonts w:eastAsia="Calibri"/>
        </w:rPr>
        <w:t>i</w:t>
      </w:r>
      <w:r w:rsidRPr="00E94F57">
        <w:rPr>
          <w:rFonts w:eastAsia="Calibri"/>
          <w:spacing w:val="4"/>
        </w:rPr>
        <w:t>c</w:t>
      </w:r>
      <w:r w:rsidRPr="00E94F57">
        <w:rPr>
          <w:rFonts w:eastAsia="Calibri"/>
        </w:rPr>
        <w:t xml:space="preserve">al </w:t>
      </w:r>
      <w:r w:rsidRPr="00E94F57">
        <w:rPr>
          <w:rFonts w:eastAsia="Calibri"/>
          <w:spacing w:val="6"/>
        </w:rPr>
        <w:t>d</w:t>
      </w:r>
      <w:r w:rsidRPr="00E94F57">
        <w:rPr>
          <w:rFonts w:eastAsia="Calibri"/>
        </w:rPr>
        <w:t>e</w:t>
      </w:r>
      <w:r w:rsidRPr="00E94F57">
        <w:rPr>
          <w:rFonts w:eastAsia="Calibri"/>
          <w:spacing w:val="4"/>
        </w:rPr>
        <w:t>v</w:t>
      </w:r>
      <w:r w:rsidRPr="00E94F57">
        <w:rPr>
          <w:rFonts w:eastAsia="Calibri"/>
        </w:rPr>
        <w:t>i</w:t>
      </w:r>
      <w:r w:rsidRPr="00E94F57">
        <w:rPr>
          <w:rFonts w:eastAsia="Calibri"/>
          <w:spacing w:val="4"/>
        </w:rPr>
        <w:t>c</w:t>
      </w:r>
      <w:r w:rsidRPr="00E94F57">
        <w:rPr>
          <w:rFonts w:eastAsia="Calibri"/>
        </w:rPr>
        <w:t>es</w:t>
      </w:r>
      <w:r w:rsidRPr="00E94F57">
        <w:rPr>
          <w:rFonts w:eastAsia="Calibri"/>
          <w:spacing w:val="6"/>
        </w:rPr>
        <w:t xml:space="preserve"> </w:t>
      </w:r>
      <w:r w:rsidRPr="00E94F57">
        <w:rPr>
          <w:rFonts w:eastAsia="Calibri"/>
        </w:rPr>
        <w:t>a</w:t>
      </w:r>
      <w:r w:rsidRPr="00E94F57">
        <w:rPr>
          <w:rFonts w:eastAsia="Calibri"/>
          <w:spacing w:val="6"/>
        </w:rPr>
        <w:t>n</w:t>
      </w:r>
      <w:r w:rsidRPr="00E94F57">
        <w:rPr>
          <w:rFonts w:eastAsia="Calibri"/>
        </w:rPr>
        <w:t>d</w:t>
      </w:r>
      <w:r w:rsidRPr="00E94F57">
        <w:rPr>
          <w:rFonts w:eastAsia="Calibri"/>
          <w:spacing w:val="11"/>
        </w:rPr>
        <w:t xml:space="preserve"> </w:t>
      </w:r>
      <w:r w:rsidRPr="00E94F57">
        <w:rPr>
          <w:rFonts w:eastAsia="Calibri"/>
        </w:rPr>
        <w:t>arra</w:t>
      </w:r>
      <w:r w:rsidRPr="00E94F57">
        <w:rPr>
          <w:rFonts w:eastAsia="Calibri"/>
          <w:spacing w:val="4"/>
        </w:rPr>
        <w:t>ys</w:t>
      </w:r>
      <w:r w:rsidRPr="00E94F57">
        <w:rPr>
          <w:rFonts w:eastAsia="Calibri"/>
        </w:rPr>
        <w:t>):</w:t>
      </w:r>
    </w:p>
    <w:p w14:paraId="188A2428" w14:textId="77777777" w:rsidR="00552246" w:rsidRDefault="00552246" w:rsidP="00552246">
      <w:pPr>
        <w:spacing w:after="0" w:line="272" w:lineRule="exact"/>
        <w:ind w:left="720" w:right="-20"/>
        <w:rPr>
          <w:rFonts w:ascii="Courier New" w:eastAsia="Courier New" w:hAnsi="Courier New" w:cs="Courier New"/>
        </w:rPr>
      </w:pPr>
      <w:r>
        <w:rPr>
          <w:rFonts w:ascii="Courier New" w:eastAsia="Courier New" w:hAnsi="Courier New" w:cs="Courier New"/>
          <w:b/>
          <w:bCs/>
          <w:spacing w:val="5"/>
          <w:position w:val="2"/>
        </w:rPr>
        <w:t>rcadm.ef</w:t>
      </w:r>
      <w:r>
        <w:rPr>
          <w:rFonts w:ascii="Courier New" w:eastAsia="Courier New" w:hAnsi="Courier New" w:cs="Courier New"/>
          <w:b/>
          <w:bCs/>
          <w:position w:val="2"/>
        </w:rPr>
        <w:t>i</w:t>
      </w:r>
      <w:r>
        <w:rPr>
          <w:rFonts w:ascii="Courier New" w:eastAsia="Courier New" w:hAnsi="Courier New" w:cs="Courier New"/>
          <w:b/>
          <w:bCs/>
          <w:spacing w:val="10"/>
          <w:position w:val="2"/>
        </w:rPr>
        <w:t xml:space="preserve"> </w:t>
      </w:r>
      <w:r>
        <w:rPr>
          <w:rFonts w:ascii="Courier New" w:eastAsia="Courier New" w:hAnsi="Courier New" w:cs="Courier New"/>
          <w:b/>
          <w:bCs/>
          <w:spacing w:val="5"/>
          <w:position w:val="2"/>
        </w:rPr>
        <w:t>–</w:t>
      </w:r>
      <w:r>
        <w:rPr>
          <w:rFonts w:ascii="Courier New" w:eastAsia="Courier New" w:hAnsi="Courier New" w:cs="Courier New"/>
          <w:b/>
          <w:bCs/>
          <w:position w:val="2"/>
        </w:rPr>
        <w:t>M</w:t>
      </w:r>
      <w:r>
        <w:rPr>
          <w:rFonts w:ascii="Courier New" w:eastAsia="Courier New" w:hAnsi="Courier New" w:cs="Courier New"/>
          <w:b/>
          <w:bCs/>
          <w:spacing w:val="10"/>
          <w:position w:val="2"/>
        </w:rPr>
        <w:t xml:space="preserve"> </w:t>
      </w:r>
      <w:r>
        <w:rPr>
          <w:rFonts w:ascii="Courier New" w:eastAsia="Courier New" w:hAnsi="Courier New" w:cs="Courier New"/>
          <w:b/>
          <w:bCs/>
          <w:spacing w:val="5"/>
          <w:position w:val="2"/>
        </w:rPr>
        <w:t>-</w:t>
      </w:r>
      <w:r>
        <w:rPr>
          <w:rFonts w:ascii="Courier New" w:eastAsia="Courier New" w:hAnsi="Courier New" w:cs="Courier New"/>
          <w:b/>
          <w:bCs/>
          <w:spacing w:val="7"/>
          <w:position w:val="2"/>
        </w:rPr>
        <w:t>qa</w:t>
      </w:r>
    </w:p>
    <w:p w14:paraId="0699D166" w14:textId="77777777" w:rsidR="00552246" w:rsidRDefault="00552246" w:rsidP="00552246">
      <w:pPr>
        <w:pStyle w:val="ListNumber2"/>
        <w:numPr>
          <w:ilvl w:val="0"/>
          <w:numId w:val="1"/>
        </w:numPr>
        <w:rPr>
          <w:rFonts w:eastAsia="Calibri"/>
        </w:rPr>
      </w:pPr>
      <w:r>
        <w:rPr>
          <w:rFonts w:eastAsia="Calibri"/>
          <w:spacing w:val="4"/>
        </w:rPr>
        <w:t>C</w:t>
      </w:r>
      <w:r>
        <w:rPr>
          <w:rFonts w:eastAsia="Calibri"/>
        </w:rPr>
        <w:t>rea</w:t>
      </w:r>
      <w:r>
        <w:rPr>
          <w:rFonts w:eastAsia="Calibri"/>
          <w:spacing w:val="6"/>
        </w:rPr>
        <w:t>t</w:t>
      </w:r>
      <w:r>
        <w:rPr>
          <w:rFonts w:eastAsia="Calibri"/>
        </w:rPr>
        <w:t>e</w:t>
      </w:r>
      <w:r>
        <w:rPr>
          <w:rFonts w:eastAsia="Calibri"/>
          <w:spacing w:val="7"/>
        </w:rPr>
        <w:t xml:space="preserve"> </w:t>
      </w:r>
      <w:r>
        <w:rPr>
          <w:rFonts w:eastAsia="Calibri"/>
        </w:rPr>
        <w:t>a</w:t>
      </w:r>
      <w:r>
        <w:rPr>
          <w:rFonts w:eastAsia="Calibri"/>
          <w:spacing w:val="10"/>
        </w:rPr>
        <w:t xml:space="preserve"> </w:t>
      </w:r>
      <w:r>
        <w:rPr>
          <w:rFonts w:eastAsia="Calibri"/>
          <w:spacing w:val="4"/>
        </w:rPr>
        <w:t>R</w:t>
      </w:r>
      <w:r>
        <w:rPr>
          <w:rFonts w:eastAsia="Calibri"/>
        </w:rPr>
        <w:t>A</w:t>
      </w:r>
      <w:r>
        <w:rPr>
          <w:rFonts w:eastAsia="Calibri"/>
          <w:spacing w:val="4"/>
        </w:rPr>
        <w:t>I</w:t>
      </w:r>
      <w:r>
        <w:rPr>
          <w:rFonts w:eastAsia="Calibri"/>
          <w:spacing w:val="6"/>
        </w:rPr>
        <w:t>D</w:t>
      </w:r>
      <w:r>
        <w:rPr>
          <w:rFonts w:eastAsia="Calibri"/>
        </w:rPr>
        <w:t>1</w:t>
      </w:r>
      <w:r>
        <w:rPr>
          <w:rFonts w:eastAsia="Calibri"/>
          <w:spacing w:val="3"/>
        </w:rPr>
        <w:t xml:space="preserve"> </w:t>
      </w:r>
      <w:r>
        <w:rPr>
          <w:rFonts w:eastAsia="Calibri"/>
        </w:rPr>
        <w:t>on</w:t>
      </w:r>
      <w:r>
        <w:rPr>
          <w:rFonts w:eastAsia="Calibri"/>
          <w:spacing w:val="9"/>
        </w:rPr>
        <w:t xml:space="preserve"> </w:t>
      </w:r>
      <w:r>
        <w:rPr>
          <w:rFonts w:eastAsia="Calibri"/>
          <w:spacing w:val="6"/>
        </w:rPr>
        <w:t>d</w:t>
      </w:r>
      <w:r>
        <w:rPr>
          <w:rFonts w:eastAsia="Calibri"/>
        </w:rPr>
        <w:t>i</w:t>
      </w:r>
      <w:r>
        <w:rPr>
          <w:rFonts w:eastAsia="Calibri"/>
          <w:spacing w:val="4"/>
        </w:rPr>
        <w:t>s</w:t>
      </w:r>
      <w:r>
        <w:rPr>
          <w:rFonts w:eastAsia="Calibri"/>
          <w:spacing w:val="3"/>
        </w:rPr>
        <w:t>k</w:t>
      </w:r>
      <w:r>
        <w:rPr>
          <w:rFonts w:eastAsia="Calibri"/>
        </w:rPr>
        <w:t>s</w:t>
      </w:r>
      <w:r>
        <w:rPr>
          <w:rFonts w:eastAsia="Calibri"/>
          <w:spacing w:val="9"/>
        </w:rPr>
        <w:t xml:space="preserve"> </w:t>
      </w:r>
      <w:r>
        <w:rPr>
          <w:rFonts w:eastAsia="Calibri"/>
        </w:rPr>
        <w:t>2,</w:t>
      </w:r>
      <w:r>
        <w:rPr>
          <w:rFonts w:eastAsia="Calibri"/>
          <w:spacing w:val="8"/>
        </w:rPr>
        <w:t xml:space="preserve"> </w:t>
      </w:r>
      <w:r>
        <w:rPr>
          <w:rFonts w:eastAsia="Calibri"/>
        </w:rPr>
        <w:t>3</w:t>
      </w:r>
      <w:r>
        <w:rPr>
          <w:rFonts w:eastAsia="Calibri"/>
          <w:spacing w:val="10"/>
        </w:rPr>
        <w:t xml:space="preserve"> </w:t>
      </w:r>
      <w:r>
        <w:rPr>
          <w:rFonts w:eastAsia="Calibri"/>
          <w:spacing w:val="3"/>
        </w:rPr>
        <w:t>w</w:t>
      </w:r>
      <w:r>
        <w:rPr>
          <w:rFonts w:eastAsia="Calibri"/>
        </w:rPr>
        <w:t>i</w:t>
      </w:r>
      <w:r>
        <w:rPr>
          <w:rFonts w:eastAsia="Calibri"/>
          <w:spacing w:val="3"/>
        </w:rPr>
        <w:t>t</w:t>
      </w:r>
      <w:r>
        <w:rPr>
          <w:rFonts w:eastAsia="Calibri"/>
        </w:rPr>
        <w:t>h</w:t>
      </w:r>
      <w:r>
        <w:rPr>
          <w:rFonts w:eastAsia="Calibri"/>
          <w:spacing w:val="8"/>
        </w:rPr>
        <w:t xml:space="preserve"> </w:t>
      </w:r>
      <w:r>
        <w:rPr>
          <w:rFonts w:eastAsia="Calibri"/>
        </w:rPr>
        <w:t>a</w:t>
      </w:r>
      <w:r>
        <w:rPr>
          <w:rFonts w:eastAsia="Calibri"/>
          <w:spacing w:val="20"/>
        </w:rPr>
        <w:t xml:space="preserve"> </w:t>
      </w:r>
      <w:r>
        <w:rPr>
          <w:rFonts w:eastAsia="Calibri"/>
        </w:rPr>
        <w:t>max</w:t>
      </w:r>
      <w:r>
        <w:rPr>
          <w:rFonts w:eastAsia="Calibri"/>
          <w:spacing w:val="9"/>
        </w:rPr>
        <w:t xml:space="preserve"> </w:t>
      </w:r>
      <w:r>
        <w:rPr>
          <w:rFonts w:eastAsia="Calibri"/>
          <w:spacing w:val="4"/>
        </w:rPr>
        <w:t>s</w:t>
      </w:r>
      <w:r>
        <w:rPr>
          <w:rFonts w:eastAsia="Calibri"/>
        </w:rPr>
        <w:t>i</w:t>
      </w:r>
      <w:r>
        <w:rPr>
          <w:rFonts w:eastAsia="Calibri"/>
          <w:spacing w:val="6"/>
        </w:rPr>
        <w:t>z</w:t>
      </w:r>
      <w:r>
        <w:rPr>
          <w:rFonts w:eastAsia="Calibri"/>
        </w:rPr>
        <w:t>e</w:t>
      </w:r>
      <w:r>
        <w:rPr>
          <w:rFonts w:eastAsia="Calibri"/>
          <w:spacing w:val="8"/>
        </w:rPr>
        <w:t xml:space="preserve"> </w:t>
      </w:r>
      <w:r>
        <w:rPr>
          <w:rFonts w:eastAsia="Calibri"/>
        </w:rPr>
        <w:t>a</w:t>
      </w:r>
      <w:r>
        <w:rPr>
          <w:rFonts w:eastAsia="Calibri"/>
          <w:spacing w:val="2"/>
        </w:rPr>
        <w:t>v</w:t>
      </w:r>
      <w:r>
        <w:rPr>
          <w:rFonts w:eastAsia="Calibri"/>
        </w:rPr>
        <w:t>aila</w:t>
      </w:r>
      <w:r>
        <w:rPr>
          <w:rFonts w:eastAsia="Calibri"/>
          <w:spacing w:val="6"/>
        </w:rPr>
        <w:t>b</w:t>
      </w:r>
      <w:r>
        <w:rPr>
          <w:rFonts w:eastAsia="Calibri"/>
        </w:rPr>
        <w:t>le</w:t>
      </w:r>
      <w:r>
        <w:rPr>
          <w:rFonts w:eastAsia="Calibri"/>
          <w:spacing w:val="11"/>
        </w:rPr>
        <w:t xml:space="preserve"> </w:t>
      </w:r>
      <w:r>
        <w:rPr>
          <w:rFonts w:eastAsia="Calibri"/>
        </w:rPr>
        <w:t>a</w:t>
      </w:r>
      <w:r>
        <w:rPr>
          <w:rFonts w:eastAsia="Calibri"/>
          <w:spacing w:val="3"/>
        </w:rPr>
        <w:t>n</w:t>
      </w:r>
      <w:r>
        <w:rPr>
          <w:rFonts w:eastAsia="Calibri"/>
        </w:rPr>
        <w:t>d</w:t>
      </w:r>
      <w:r>
        <w:rPr>
          <w:rFonts w:eastAsia="Calibri"/>
          <w:spacing w:val="11"/>
        </w:rPr>
        <w:t xml:space="preserve"> </w:t>
      </w:r>
      <w:r>
        <w:rPr>
          <w:rFonts w:eastAsia="Calibri"/>
        </w:rPr>
        <w:t>e</w:t>
      </w:r>
      <w:r>
        <w:rPr>
          <w:rFonts w:eastAsia="Calibri"/>
          <w:spacing w:val="6"/>
        </w:rPr>
        <w:t>n</w:t>
      </w:r>
      <w:r>
        <w:rPr>
          <w:rFonts w:eastAsia="Calibri"/>
          <w:spacing w:val="2"/>
        </w:rPr>
        <w:t>a</w:t>
      </w:r>
      <w:r>
        <w:rPr>
          <w:rFonts w:eastAsia="Calibri"/>
          <w:spacing w:val="6"/>
        </w:rPr>
        <w:t>b</w:t>
      </w:r>
      <w:r>
        <w:rPr>
          <w:rFonts w:eastAsia="Calibri"/>
        </w:rPr>
        <w:t>les</w:t>
      </w:r>
      <w:r>
        <w:rPr>
          <w:rFonts w:eastAsia="Calibri"/>
          <w:spacing w:val="8"/>
        </w:rPr>
        <w:t xml:space="preserve"> </w:t>
      </w:r>
      <w:r>
        <w:rPr>
          <w:rFonts w:eastAsia="Calibri"/>
          <w:spacing w:val="4"/>
        </w:rPr>
        <w:t>R</w:t>
      </w:r>
      <w:r>
        <w:rPr>
          <w:rFonts w:eastAsia="Calibri"/>
        </w:rPr>
        <w:t>e</w:t>
      </w:r>
      <w:r>
        <w:rPr>
          <w:rFonts w:eastAsia="Calibri"/>
          <w:spacing w:val="2"/>
        </w:rPr>
        <w:t>a</w:t>
      </w:r>
      <w:r>
        <w:rPr>
          <w:rFonts w:eastAsia="Calibri"/>
          <w:spacing w:val="6"/>
        </w:rPr>
        <w:t>d</w:t>
      </w:r>
      <w:r>
        <w:rPr>
          <w:rFonts w:eastAsia="Calibri"/>
        </w:rPr>
        <w:t>/Wri</w:t>
      </w:r>
      <w:r>
        <w:rPr>
          <w:rFonts w:eastAsia="Calibri"/>
          <w:spacing w:val="6"/>
        </w:rPr>
        <w:t>t</w:t>
      </w:r>
      <w:r>
        <w:rPr>
          <w:rFonts w:eastAsia="Calibri"/>
        </w:rPr>
        <w:t>e</w:t>
      </w:r>
      <w:r>
        <w:rPr>
          <w:rFonts w:eastAsia="Calibri"/>
          <w:spacing w:val="1"/>
        </w:rPr>
        <w:t xml:space="preserve"> </w:t>
      </w:r>
      <w:r>
        <w:rPr>
          <w:rFonts w:eastAsia="Calibri"/>
          <w:spacing w:val="4"/>
        </w:rPr>
        <w:t>C</w:t>
      </w:r>
      <w:r>
        <w:rPr>
          <w:rFonts w:eastAsia="Calibri"/>
        </w:rPr>
        <w:t>a</w:t>
      </w:r>
      <w:r>
        <w:rPr>
          <w:rFonts w:eastAsia="Calibri"/>
          <w:spacing w:val="4"/>
        </w:rPr>
        <w:t>c</w:t>
      </w:r>
      <w:r>
        <w:rPr>
          <w:rFonts w:eastAsia="Calibri"/>
          <w:spacing w:val="6"/>
        </w:rPr>
        <w:t>h</w:t>
      </w:r>
      <w:r>
        <w:rPr>
          <w:rFonts w:eastAsia="Calibri"/>
        </w:rPr>
        <w:t>e – default cache setting:</w:t>
      </w:r>
    </w:p>
    <w:p w14:paraId="5602F8BD" w14:textId="77777777" w:rsidR="00552246" w:rsidRDefault="00552246" w:rsidP="00552246">
      <w:pPr>
        <w:spacing w:before="59" w:after="0"/>
        <w:ind w:left="720" w:right="-20"/>
        <w:rPr>
          <w:rFonts w:ascii="Courier New" w:eastAsia="Courier New" w:hAnsi="Courier New" w:cs="Courier New"/>
        </w:rPr>
      </w:pPr>
      <w:r>
        <w:rPr>
          <w:rFonts w:ascii="Courier New" w:eastAsia="Courier New" w:hAnsi="Courier New" w:cs="Courier New"/>
          <w:b/>
          <w:bCs/>
          <w:spacing w:val="5"/>
        </w:rPr>
        <w:t>rcadm.ef</w:t>
      </w:r>
      <w:r>
        <w:rPr>
          <w:rFonts w:ascii="Courier New" w:eastAsia="Courier New" w:hAnsi="Courier New" w:cs="Courier New"/>
          <w:b/>
          <w:bCs/>
        </w:rPr>
        <w:t>i</w:t>
      </w:r>
      <w:r>
        <w:rPr>
          <w:rFonts w:ascii="Courier New" w:eastAsia="Courier New" w:hAnsi="Courier New" w:cs="Courier New"/>
          <w:b/>
          <w:bCs/>
          <w:spacing w:val="10"/>
        </w:rPr>
        <w:t xml:space="preserve"> </w:t>
      </w:r>
      <w:r>
        <w:rPr>
          <w:rFonts w:ascii="Courier New" w:eastAsia="Courier New" w:hAnsi="Courier New" w:cs="Courier New"/>
          <w:b/>
          <w:bCs/>
          <w:spacing w:val="5"/>
        </w:rPr>
        <w:t>–</w:t>
      </w:r>
      <w:r>
        <w:rPr>
          <w:rFonts w:ascii="Courier New" w:eastAsia="Courier New" w:hAnsi="Courier New" w:cs="Courier New"/>
          <w:b/>
          <w:bCs/>
        </w:rPr>
        <w:t>C</w:t>
      </w:r>
      <w:r>
        <w:rPr>
          <w:rFonts w:ascii="Courier New" w:eastAsia="Courier New" w:hAnsi="Courier New" w:cs="Courier New"/>
          <w:b/>
          <w:bCs/>
          <w:spacing w:val="10"/>
        </w:rPr>
        <w:t xml:space="preserve"> </w:t>
      </w:r>
      <w:r>
        <w:rPr>
          <w:rFonts w:ascii="Courier New" w:eastAsia="Courier New" w:hAnsi="Courier New" w:cs="Courier New"/>
          <w:b/>
          <w:bCs/>
          <w:spacing w:val="5"/>
        </w:rPr>
        <w:t>–</w:t>
      </w:r>
      <w:r>
        <w:rPr>
          <w:rFonts w:ascii="Courier New" w:eastAsia="Courier New" w:hAnsi="Courier New" w:cs="Courier New"/>
          <w:b/>
          <w:bCs/>
          <w:spacing w:val="7"/>
        </w:rPr>
        <w:t>r</w:t>
      </w:r>
      <w:r>
        <w:rPr>
          <w:rFonts w:ascii="Courier New" w:eastAsia="Courier New" w:hAnsi="Courier New" w:cs="Courier New"/>
          <w:b/>
          <w:bCs/>
        </w:rPr>
        <w:t>1</w:t>
      </w:r>
      <w:r>
        <w:rPr>
          <w:rFonts w:ascii="Courier New" w:eastAsia="Courier New" w:hAnsi="Courier New" w:cs="Courier New"/>
          <w:b/>
          <w:bCs/>
          <w:spacing w:val="12"/>
        </w:rPr>
        <w:t xml:space="preserve"> </w:t>
      </w:r>
      <w:r>
        <w:rPr>
          <w:rFonts w:ascii="Courier New" w:eastAsia="Courier New" w:hAnsi="Courier New" w:cs="Courier New"/>
          <w:b/>
          <w:bCs/>
          <w:spacing w:val="5"/>
        </w:rPr>
        <w:t>–</w:t>
      </w:r>
      <w:r>
        <w:rPr>
          <w:rFonts w:ascii="Courier New" w:eastAsia="Courier New" w:hAnsi="Courier New" w:cs="Courier New"/>
          <w:b/>
          <w:bCs/>
        </w:rPr>
        <w:t>d</w:t>
      </w:r>
      <w:r>
        <w:rPr>
          <w:rFonts w:ascii="Courier New" w:eastAsia="Courier New" w:hAnsi="Courier New" w:cs="Courier New"/>
          <w:b/>
          <w:bCs/>
          <w:spacing w:val="10"/>
        </w:rPr>
        <w:t xml:space="preserve"> </w:t>
      </w:r>
      <w:r>
        <w:rPr>
          <w:rFonts w:ascii="Courier New" w:eastAsia="Courier New" w:hAnsi="Courier New" w:cs="Courier New"/>
          <w:b/>
          <w:bCs/>
        </w:rPr>
        <w:t>2</w:t>
      </w:r>
      <w:r>
        <w:rPr>
          <w:rFonts w:ascii="Courier New" w:eastAsia="Courier New" w:hAnsi="Courier New" w:cs="Courier New"/>
          <w:b/>
          <w:bCs/>
          <w:spacing w:val="10"/>
        </w:rPr>
        <w:t xml:space="preserve"> </w:t>
      </w:r>
      <w:r>
        <w:rPr>
          <w:rFonts w:ascii="Courier New" w:eastAsia="Courier New" w:hAnsi="Courier New" w:cs="Courier New"/>
          <w:b/>
          <w:bCs/>
        </w:rPr>
        <w:t>3</w:t>
      </w:r>
    </w:p>
    <w:p w14:paraId="4B0D5DD3" w14:textId="77777777" w:rsidR="00552246" w:rsidRDefault="00552246" w:rsidP="00552246">
      <w:pPr>
        <w:pStyle w:val="ListNumber2"/>
        <w:numPr>
          <w:ilvl w:val="0"/>
          <w:numId w:val="1"/>
        </w:numPr>
        <w:rPr>
          <w:rFonts w:eastAsia="Calibri"/>
        </w:rPr>
      </w:pPr>
      <w:r>
        <w:rPr>
          <w:rFonts w:eastAsia="Calibri"/>
          <w:spacing w:val="4"/>
        </w:rPr>
        <w:t>C</w:t>
      </w:r>
      <w:r>
        <w:rPr>
          <w:rFonts w:eastAsia="Calibri"/>
          <w:spacing w:val="5"/>
        </w:rPr>
        <w:t>rea</w:t>
      </w:r>
      <w:r>
        <w:rPr>
          <w:rFonts w:eastAsia="Calibri"/>
          <w:spacing w:val="6"/>
        </w:rPr>
        <w:t>t</w:t>
      </w:r>
      <w:r>
        <w:rPr>
          <w:rFonts w:eastAsia="Calibri"/>
        </w:rPr>
        <w:t>e</w:t>
      </w:r>
      <w:r>
        <w:rPr>
          <w:rFonts w:eastAsia="Calibri"/>
          <w:spacing w:val="7"/>
        </w:rPr>
        <w:t xml:space="preserve"> </w:t>
      </w:r>
      <w:r>
        <w:rPr>
          <w:rFonts w:eastAsia="Calibri"/>
        </w:rPr>
        <w:t>a</w:t>
      </w:r>
      <w:r>
        <w:rPr>
          <w:rFonts w:eastAsia="Calibri"/>
          <w:spacing w:val="10"/>
        </w:rPr>
        <w:t xml:space="preserve"> </w:t>
      </w:r>
      <w:r>
        <w:rPr>
          <w:rFonts w:eastAsia="Calibri"/>
          <w:spacing w:val="4"/>
        </w:rPr>
        <w:t>R</w:t>
      </w:r>
      <w:r>
        <w:rPr>
          <w:rFonts w:eastAsia="Calibri"/>
          <w:spacing w:val="5"/>
        </w:rPr>
        <w:t>A</w:t>
      </w:r>
      <w:r>
        <w:rPr>
          <w:rFonts w:eastAsia="Calibri"/>
          <w:spacing w:val="4"/>
        </w:rPr>
        <w:t>I</w:t>
      </w:r>
      <w:r>
        <w:rPr>
          <w:rFonts w:eastAsia="Calibri"/>
          <w:spacing w:val="9"/>
        </w:rPr>
        <w:t>D</w:t>
      </w:r>
      <w:r>
        <w:rPr>
          <w:rFonts w:eastAsia="Calibri"/>
        </w:rPr>
        <w:t>0</w:t>
      </w:r>
      <w:r>
        <w:rPr>
          <w:rFonts w:eastAsia="Calibri"/>
          <w:spacing w:val="3"/>
        </w:rPr>
        <w:t xml:space="preserve"> </w:t>
      </w:r>
      <w:r>
        <w:rPr>
          <w:rFonts w:eastAsia="Calibri"/>
          <w:spacing w:val="5"/>
        </w:rPr>
        <w:t>o</w:t>
      </w:r>
      <w:r>
        <w:rPr>
          <w:rFonts w:eastAsia="Calibri"/>
        </w:rPr>
        <w:t>n</w:t>
      </w:r>
      <w:r>
        <w:rPr>
          <w:rFonts w:eastAsia="Calibri"/>
          <w:spacing w:val="9"/>
        </w:rPr>
        <w:t xml:space="preserve"> </w:t>
      </w:r>
      <w:r>
        <w:rPr>
          <w:rFonts w:eastAsia="Calibri"/>
          <w:spacing w:val="6"/>
        </w:rPr>
        <w:t>d</w:t>
      </w:r>
      <w:r>
        <w:rPr>
          <w:rFonts w:eastAsia="Calibri"/>
          <w:spacing w:val="5"/>
        </w:rPr>
        <w:t>i</w:t>
      </w:r>
      <w:r>
        <w:rPr>
          <w:rFonts w:eastAsia="Calibri"/>
          <w:spacing w:val="4"/>
        </w:rPr>
        <w:t>s</w:t>
      </w:r>
      <w:r>
        <w:rPr>
          <w:rFonts w:eastAsia="Calibri"/>
          <w:spacing w:val="3"/>
        </w:rPr>
        <w:t>k</w:t>
      </w:r>
      <w:r>
        <w:rPr>
          <w:rFonts w:eastAsia="Calibri"/>
        </w:rPr>
        <w:t>s</w:t>
      </w:r>
      <w:r>
        <w:rPr>
          <w:rFonts w:eastAsia="Calibri"/>
          <w:spacing w:val="9"/>
        </w:rPr>
        <w:t xml:space="preserve"> </w:t>
      </w:r>
      <w:r>
        <w:rPr>
          <w:rFonts w:eastAsia="Calibri"/>
          <w:spacing w:val="5"/>
        </w:rPr>
        <w:t>1</w:t>
      </w:r>
      <w:r>
        <w:rPr>
          <w:rFonts w:eastAsia="Calibri"/>
        </w:rPr>
        <w:t>,</w:t>
      </w:r>
      <w:r>
        <w:rPr>
          <w:rFonts w:eastAsia="Calibri"/>
          <w:spacing w:val="8"/>
        </w:rPr>
        <w:t xml:space="preserve"> </w:t>
      </w:r>
      <w:r>
        <w:rPr>
          <w:rFonts w:eastAsia="Calibri"/>
        </w:rPr>
        <w:t>2</w:t>
      </w:r>
      <w:r>
        <w:rPr>
          <w:rFonts w:eastAsia="Calibri"/>
          <w:spacing w:val="10"/>
        </w:rPr>
        <w:t xml:space="preserve"> </w:t>
      </w:r>
      <w:r>
        <w:rPr>
          <w:rFonts w:eastAsia="Calibri"/>
          <w:spacing w:val="3"/>
        </w:rPr>
        <w:t>w</w:t>
      </w:r>
      <w:r>
        <w:rPr>
          <w:rFonts w:eastAsia="Calibri"/>
          <w:spacing w:val="5"/>
        </w:rPr>
        <w:t>i</w:t>
      </w:r>
      <w:r>
        <w:rPr>
          <w:rFonts w:eastAsia="Calibri"/>
          <w:spacing w:val="3"/>
        </w:rPr>
        <w:t>t</w:t>
      </w:r>
      <w:r>
        <w:rPr>
          <w:rFonts w:eastAsia="Calibri"/>
        </w:rPr>
        <w:t>h</w:t>
      </w:r>
      <w:r>
        <w:rPr>
          <w:rFonts w:eastAsia="Calibri"/>
          <w:spacing w:val="8"/>
        </w:rPr>
        <w:t xml:space="preserve"> </w:t>
      </w:r>
      <w:r>
        <w:rPr>
          <w:rFonts w:eastAsia="Calibri"/>
        </w:rPr>
        <w:t>a</w:t>
      </w:r>
      <w:r>
        <w:rPr>
          <w:rFonts w:eastAsia="Calibri"/>
          <w:spacing w:val="10"/>
        </w:rPr>
        <w:t xml:space="preserve"> </w:t>
      </w:r>
      <w:r>
        <w:rPr>
          <w:rFonts w:eastAsia="Calibri"/>
          <w:spacing w:val="4"/>
        </w:rPr>
        <w:t>s</w:t>
      </w:r>
      <w:r>
        <w:rPr>
          <w:rFonts w:eastAsia="Calibri"/>
          <w:spacing w:val="5"/>
        </w:rPr>
        <w:t>i</w:t>
      </w:r>
      <w:r>
        <w:rPr>
          <w:rFonts w:eastAsia="Calibri"/>
          <w:spacing w:val="6"/>
        </w:rPr>
        <w:t>z</w:t>
      </w:r>
      <w:r>
        <w:rPr>
          <w:rFonts w:eastAsia="Calibri"/>
        </w:rPr>
        <w:t>e</w:t>
      </w:r>
      <w:r>
        <w:rPr>
          <w:rFonts w:eastAsia="Calibri"/>
          <w:spacing w:val="7"/>
        </w:rPr>
        <w:t xml:space="preserve"> </w:t>
      </w:r>
      <w:r>
        <w:rPr>
          <w:rFonts w:eastAsia="Calibri"/>
          <w:spacing w:val="5"/>
        </w:rPr>
        <w:t>o</w:t>
      </w:r>
      <w:r>
        <w:rPr>
          <w:rFonts w:eastAsia="Calibri"/>
        </w:rPr>
        <w:t>f</w:t>
      </w:r>
      <w:r>
        <w:rPr>
          <w:rFonts w:eastAsia="Calibri"/>
          <w:spacing w:val="9"/>
        </w:rPr>
        <w:t xml:space="preserve"> </w:t>
      </w:r>
      <w:r>
        <w:rPr>
          <w:rFonts w:eastAsia="Calibri"/>
          <w:spacing w:val="5"/>
          <w:w w:val="99"/>
        </w:rPr>
        <w:t>1</w:t>
      </w:r>
      <w:r>
        <w:rPr>
          <w:rFonts w:eastAsia="Calibri"/>
          <w:w w:val="99"/>
        </w:rPr>
        <w:t>0</w:t>
      </w:r>
      <w:r>
        <w:rPr>
          <w:rFonts w:eastAsia="Calibri"/>
          <w:spacing w:val="-40"/>
        </w:rPr>
        <w:t xml:space="preserve"> </w:t>
      </w:r>
      <w:r>
        <w:rPr>
          <w:rFonts w:eastAsia="Calibri"/>
        </w:rPr>
        <w:t>0</w:t>
      </w:r>
      <w:r>
        <w:rPr>
          <w:rFonts w:eastAsia="Calibri"/>
          <w:spacing w:val="5"/>
        </w:rPr>
        <w:t xml:space="preserve"> </w:t>
      </w:r>
      <w:r>
        <w:rPr>
          <w:rFonts w:eastAsia="Calibri"/>
          <w:spacing w:val="4"/>
        </w:rPr>
        <w:t>G</w:t>
      </w:r>
      <w:r>
        <w:rPr>
          <w:rFonts w:eastAsia="Calibri"/>
          <w:spacing w:val="6"/>
        </w:rPr>
        <w:t>b</w:t>
      </w:r>
      <w:r>
        <w:rPr>
          <w:rFonts w:eastAsia="Calibri"/>
        </w:rPr>
        <w:t>s</w:t>
      </w:r>
      <w:r>
        <w:rPr>
          <w:rFonts w:eastAsia="Calibri"/>
          <w:spacing w:val="8"/>
        </w:rPr>
        <w:t xml:space="preserve"> </w:t>
      </w:r>
      <w:r>
        <w:rPr>
          <w:rFonts w:eastAsia="Calibri"/>
          <w:spacing w:val="5"/>
        </w:rPr>
        <w:t>a</w:t>
      </w:r>
      <w:r>
        <w:rPr>
          <w:rFonts w:eastAsia="Calibri"/>
          <w:spacing w:val="6"/>
        </w:rPr>
        <w:t>n</w:t>
      </w:r>
      <w:r>
        <w:rPr>
          <w:rFonts w:eastAsia="Calibri"/>
        </w:rPr>
        <w:t>d</w:t>
      </w:r>
      <w:r>
        <w:rPr>
          <w:rFonts w:eastAsia="Calibri"/>
          <w:spacing w:val="9"/>
        </w:rPr>
        <w:t xml:space="preserve"> </w:t>
      </w:r>
      <w:r>
        <w:rPr>
          <w:rFonts w:eastAsia="Calibri"/>
          <w:spacing w:val="5"/>
        </w:rPr>
        <w:t>e</w:t>
      </w:r>
      <w:r>
        <w:rPr>
          <w:rFonts w:eastAsia="Calibri"/>
          <w:spacing w:val="6"/>
        </w:rPr>
        <w:t>n</w:t>
      </w:r>
      <w:r>
        <w:rPr>
          <w:rFonts w:eastAsia="Calibri"/>
          <w:spacing w:val="5"/>
        </w:rPr>
        <w:t>a</w:t>
      </w:r>
      <w:r>
        <w:rPr>
          <w:rFonts w:eastAsia="Calibri"/>
          <w:spacing w:val="6"/>
        </w:rPr>
        <w:t>b</w:t>
      </w:r>
      <w:r>
        <w:rPr>
          <w:rFonts w:eastAsia="Calibri"/>
          <w:spacing w:val="5"/>
        </w:rPr>
        <w:t>le</w:t>
      </w:r>
      <w:r>
        <w:rPr>
          <w:rFonts w:eastAsia="Calibri"/>
        </w:rPr>
        <w:t>s</w:t>
      </w:r>
      <w:r>
        <w:rPr>
          <w:rFonts w:eastAsia="Calibri"/>
          <w:spacing w:val="5"/>
        </w:rPr>
        <w:t xml:space="preserve"> </w:t>
      </w:r>
      <w:r>
        <w:rPr>
          <w:rFonts w:eastAsia="Calibri"/>
          <w:spacing w:val="4"/>
        </w:rPr>
        <w:t>R</w:t>
      </w:r>
      <w:r>
        <w:rPr>
          <w:rFonts w:eastAsia="Calibri"/>
          <w:spacing w:val="5"/>
        </w:rPr>
        <w:t>ea</w:t>
      </w:r>
      <w:r>
        <w:rPr>
          <w:rFonts w:eastAsia="Calibri"/>
        </w:rPr>
        <w:t>d</w:t>
      </w:r>
      <w:r>
        <w:rPr>
          <w:rFonts w:eastAsia="Calibri"/>
          <w:spacing w:val="8"/>
        </w:rPr>
        <w:t xml:space="preserve"> </w:t>
      </w:r>
      <w:r>
        <w:rPr>
          <w:rFonts w:eastAsia="Calibri"/>
          <w:spacing w:val="1"/>
        </w:rPr>
        <w:t>C</w:t>
      </w:r>
      <w:r>
        <w:rPr>
          <w:rFonts w:eastAsia="Calibri"/>
          <w:spacing w:val="5"/>
        </w:rPr>
        <w:t>a</w:t>
      </w:r>
      <w:r>
        <w:rPr>
          <w:rFonts w:eastAsia="Calibri"/>
          <w:spacing w:val="4"/>
        </w:rPr>
        <w:t>c</w:t>
      </w:r>
      <w:r>
        <w:rPr>
          <w:rFonts w:eastAsia="Calibri"/>
          <w:spacing w:val="6"/>
        </w:rPr>
        <w:t>h</w:t>
      </w:r>
      <w:r>
        <w:rPr>
          <w:rFonts w:eastAsia="Calibri"/>
          <w:spacing w:val="5"/>
        </w:rPr>
        <w:t>e</w:t>
      </w:r>
      <w:r>
        <w:rPr>
          <w:rFonts w:eastAsia="Calibri"/>
        </w:rPr>
        <w:t>:</w:t>
      </w:r>
    </w:p>
    <w:p w14:paraId="5AD54875" w14:textId="77777777" w:rsidR="00552246" w:rsidRDefault="00552246" w:rsidP="00552246">
      <w:pPr>
        <w:spacing w:before="59" w:after="0"/>
        <w:ind w:left="720" w:right="-20"/>
        <w:rPr>
          <w:rFonts w:ascii="Courier New" w:eastAsia="Courier New" w:hAnsi="Courier New" w:cs="Courier New"/>
        </w:rPr>
      </w:pPr>
      <w:r>
        <w:rPr>
          <w:rFonts w:ascii="Courier New" w:eastAsia="Courier New" w:hAnsi="Courier New" w:cs="Courier New"/>
          <w:b/>
          <w:bCs/>
          <w:spacing w:val="5"/>
        </w:rPr>
        <w:t>rcadm.ef</w:t>
      </w:r>
      <w:r>
        <w:rPr>
          <w:rFonts w:ascii="Courier New" w:eastAsia="Courier New" w:hAnsi="Courier New" w:cs="Courier New"/>
          <w:b/>
          <w:bCs/>
        </w:rPr>
        <w:t>i</w:t>
      </w:r>
      <w:r>
        <w:rPr>
          <w:rFonts w:ascii="Courier New" w:eastAsia="Courier New" w:hAnsi="Courier New" w:cs="Courier New"/>
          <w:b/>
          <w:bCs/>
          <w:spacing w:val="10"/>
        </w:rPr>
        <w:t xml:space="preserve"> </w:t>
      </w:r>
      <w:r>
        <w:rPr>
          <w:rFonts w:ascii="Courier New" w:eastAsia="Courier New" w:hAnsi="Courier New" w:cs="Courier New"/>
          <w:b/>
          <w:bCs/>
          <w:spacing w:val="5"/>
        </w:rPr>
        <w:t>–</w:t>
      </w:r>
      <w:r>
        <w:rPr>
          <w:rFonts w:ascii="Courier New" w:eastAsia="Courier New" w:hAnsi="Courier New" w:cs="Courier New"/>
          <w:b/>
          <w:bCs/>
        </w:rPr>
        <w:t>C</w:t>
      </w:r>
      <w:r>
        <w:rPr>
          <w:rFonts w:ascii="Courier New" w:eastAsia="Courier New" w:hAnsi="Courier New" w:cs="Courier New"/>
          <w:b/>
          <w:bCs/>
          <w:spacing w:val="10"/>
        </w:rPr>
        <w:t xml:space="preserve"> </w:t>
      </w:r>
      <w:r>
        <w:rPr>
          <w:rFonts w:ascii="Courier New" w:eastAsia="Courier New" w:hAnsi="Courier New" w:cs="Courier New"/>
          <w:b/>
          <w:bCs/>
          <w:spacing w:val="5"/>
        </w:rPr>
        <w:t>–</w:t>
      </w:r>
      <w:r>
        <w:rPr>
          <w:rFonts w:ascii="Courier New" w:eastAsia="Courier New" w:hAnsi="Courier New" w:cs="Courier New"/>
          <w:b/>
          <w:bCs/>
          <w:spacing w:val="7"/>
        </w:rPr>
        <w:t>r</w:t>
      </w:r>
      <w:r>
        <w:rPr>
          <w:rFonts w:ascii="Courier New" w:eastAsia="Courier New" w:hAnsi="Courier New" w:cs="Courier New"/>
          <w:b/>
          <w:bCs/>
        </w:rPr>
        <w:t>0</w:t>
      </w:r>
      <w:r>
        <w:rPr>
          <w:rFonts w:ascii="Courier New" w:eastAsia="Courier New" w:hAnsi="Courier New" w:cs="Courier New"/>
          <w:b/>
          <w:bCs/>
          <w:spacing w:val="12"/>
        </w:rPr>
        <w:t xml:space="preserve"> </w:t>
      </w:r>
      <w:r>
        <w:rPr>
          <w:rFonts w:ascii="Courier New" w:eastAsia="Courier New" w:hAnsi="Courier New" w:cs="Courier New"/>
          <w:b/>
          <w:bCs/>
          <w:spacing w:val="5"/>
        </w:rPr>
        <w:t>–</w:t>
      </w:r>
      <w:r>
        <w:rPr>
          <w:rFonts w:ascii="Courier New" w:eastAsia="Courier New" w:hAnsi="Courier New" w:cs="Courier New"/>
          <w:b/>
          <w:bCs/>
        </w:rPr>
        <w:t>d</w:t>
      </w:r>
      <w:r>
        <w:rPr>
          <w:rFonts w:ascii="Courier New" w:eastAsia="Courier New" w:hAnsi="Courier New" w:cs="Courier New"/>
          <w:b/>
          <w:bCs/>
          <w:spacing w:val="10"/>
        </w:rPr>
        <w:t xml:space="preserve"> </w:t>
      </w:r>
      <w:r>
        <w:rPr>
          <w:rFonts w:ascii="Courier New" w:eastAsia="Courier New" w:hAnsi="Courier New" w:cs="Courier New"/>
          <w:b/>
          <w:bCs/>
        </w:rPr>
        <w:t>1</w:t>
      </w:r>
      <w:r>
        <w:rPr>
          <w:rFonts w:ascii="Courier New" w:eastAsia="Courier New" w:hAnsi="Courier New" w:cs="Courier New"/>
          <w:b/>
          <w:bCs/>
          <w:spacing w:val="10"/>
        </w:rPr>
        <w:t xml:space="preserve"> </w:t>
      </w:r>
      <w:r>
        <w:rPr>
          <w:rFonts w:ascii="Courier New" w:eastAsia="Courier New" w:hAnsi="Courier New" w:cs="Courier New"/>
          <w:b/>
          <w:bCs/>
        </w:rPr>
        <w:t>2</w:t>
      </w:r>
      <w:r>
        <w:rPr>
          <w:rFonts w:ascii="Courier New" w:eastAsia="Courier New" w:hAnsi="Courier New" w:cs="Courier New"/>
          <w:b/>
          <w:bCs/>
          <w:spacing w:val="10"/>
        </w:rPr>
        <w:t xml:space="preserve"> </w:t>
      </w:r>
      <w:r>
        <w:rPr>
          <w:rFonts w:ascii="Courier New" w:eastAsia="Courier New" w:hAnsi="Courier New" w:cs="Courier New"/>
          <w:b/>
          <w:bCs/>
          <w:spacing w:val="5"/>
        </w:rPr>
        <w:t>–</w:t>
      </w:r>
      <w:r>
        <w:rPr>
          <w:rFonts w:ascii="Courier New" w:eastAsia="Courier New" w:hAnsi="Courier New" w:cs="Courier New"/>
          <w:b/>
          <w:bCs/>
        </w:rPr>
        <w:t>s</w:t>
      </w:r>
      <w:r>
        <w:rPr>
          <w:rFonts w:ascii="Courier New" w:eastAsia="Courier New" w:hAnsi="Courier New" w:cs="Courier New"/>
          <w:b/>
          <w:bCs/>
          <w:spacing w:val="10"/>
        </w:rPr>
        <w:t xml:space="preserve"> </w:t>
      </w:r>
      <w:r>
        <w:rPr>
          <w:rFonts w:ascii="Courier New" w:eastAsia="Courier New" w:hAnsi="Courier New" w:cs="Courier New"/>
          <w:b/>
          <w:bCs/>
          <w:spacing w:val="5"/>
        </w:rPr>
        <w:t>100</w:t>
      </w:r>
      <w:r>
        <w:rPr>
          <w:rFonts w:ascii="Courier New" w:eastAsia="Courier New" w:hAnsi="Courier New" w:cs="Courier New"/>
          <w:b/>
          <w:bCs/>
          <w:spacing w:val="7"/>
        </w:rPr>
        <w:t>00</w:t>
      </w:r>
      <w:r>
        <w:rPr>
          <w:rFonts w:ascii="Courier New" w:eastAsia="Courier New" w:hAnsi="Courier New" w:cs="Courier New"/>
          <w:b/>
          <w:bCs/>
        </w:rPr>
        <w:t>0</w:t>
      </w:r>
      <w:r>
        <w:rPr>
          <w:rFonts w:ascii="Courier New" w:eastAsia="Courier New" w:hAnsi="Courier New" w:cs="Courier New"/>
          <w:b/>
          <w:bCs/>
          <w:spacing w:val="10"/>
        </w:rPr>
        <w:t xml:space="preserve"> </w:t>
      </w:r>
      <w:r>
        <w:rPr>
          <w:rFonts w:ascii="Courier New" w:eastAsia="Courier New" w:hAnsi="Courier New" w:cs="Courier New"/>
          <w:b/>
          <w:bCs/>
          <w:spacing w:val="5"/>
        </w:rPr>
        <w:t>–c</w:t>
      </w:r>
      <w:r>
        <w:rPr>
          <w:rFonts w:ascii="Courier New" w:eastAsia="Courier New" w:hAnsi="Courier New" w:cs="Courier New"/>
          <w:b/>
          <w:bCs/>
        </w:rPr>
        <w:t>a</w:t>
      </w:r>
      <w:r>
        <w:rPr>
          <w:rFonts w:ascii="Courier New" w:eastAsia="Courier New" w:hAnsi="Courier New" w:cs="Courier New"/>
          <w:b/>
          <w:bCs/>
          <w:spacing w:val="10"/>
        </w:rPr>
        <w:t xml:space="preserve"> </w:t>
      </w:r>
      <w:r>
        <w:rPr>
          <w:rFonts w:ascii="Courier New" w:eastAsia="Courier New" w:hAnsi="Courier New" w:cs="Courier New"/>
          <w:b/>
          <w:bCs/>
        </w:rPr>
        <w:t>r</w:t>
      </w:r>
    </w:p>
    <w:p w14:paraId="4349A46B" w14:textId="77777777" w:rsidR="00552246" w:rsidRDefault="00552246" w:rsidP="00552246">
      <w:pPr>
        <w:pStyle w:val="ListNumber2"/>
        <w:numPr>
          <w:ilvl w:val="0"/>
          <w:numId w:val="1"/>
        </w:numPr>
        <w:rPr>
          <w:rFonts w:eastAsia="Calibri"/>
        </w:rPr>
      </w:pPr>
      <w:r>
        <w:rPr>
          <w:rFonts w:eastAsia="Calibri"/>
          <w:spacing w:val="4"/>
        </w:rPr>
        <w:t>C</w:t>
      </w:r>
      <w:r>
        <w:rPr>
          <w:rFonts w:eastAsia="Calibri"/>
          <w:spacing w:val="5"/>
        </w:rPr>
        <w:t>rea</w:t>
      </w:r>
      <w:r>
        <w:rPr>
          <w:rFonts w:eastAsia="Calibri"/>
          <w:spacing w:val="6"/>
        </w:rPr>
        <w:t>t</w:t>
      </w:r>
      <w:r>
        <w:rPr>
          <w:rFonts w:eastAsia="Calibri"/>
        </w:rPr>
        <w:t>e</w:t>
      </w:r>
      <w:r>
        <w:rPr>
          <w:rFonts w:eastAsia="Calibri"/>
          <w:spacing w:val="7"/>
        </w:rPr>
        <w:t xml:space="preserve"> </w:t>
      </w:r>
      <w:r>
        <w:rPr>
          <w:rFonts w:eastAsia="Calibri"/>
        </w:rPr>
        <w:t>a</w:t>
      </w:r>
      <w:r>
        <w:rPr>
          <w:rFonts w:eastAsia="Calibri"/>
          <w:spacing w:val="10"/>
        </w:rPr>
        <w:t xml:space="preserve"> </w:t>
      </w:r>
      <w:r>
        <w:rPr>
          <w:rFonts w:eastAsia="Calibri"/>
          <w:spacing w:val="4"/>
        </w:rPr>
        <w:t>R</w:t>
      </w:r>
      <w:r>
        <w:rPr>
          <w:rFonts w:eastAsia="Calibri"/>
          <w:spacing w:val="5"/>
        </w:rPr>
        <w:t>A</w:t>
      </w:r>
      <w:r>
        <w:rPr>
          <w:rFonts w:eastAsia="Calibri"/>
          <w:spacing w:val="4"/>
        </w:rPr>
        <w:t>I</w:t>
      </w:r>
      <w:r>
        <w:rPr>
          <w:rFonts w:eastAsia="Calibri"/>
          <w:spacing w:val="6"/>
        </w:rPr>
        <w:t>D</w:t>
      </w:r>
      <w:r>
        <w:rPr>
          <w:rFonts w:eastAsia="Calibri"/>
          <w:spacing w:val="5"/>
        </w:rPr>
        <w:t>1</w:t>
      </w:r>
      <w:r>
        <w:rPr>
          <w:rFonts w:eastAsia="Calibri"/>
        </w:rPr>
        <w:t>0</w:t>
      </w:r>
      <w:r>
        <w:rPr>
          <w:rFonts w:eastAsia="Calibri"/>
          <w:spacing w:val="2"/>
        </w:rPr>
        <w:t xml:space="preserve"> </w:t>
      </w:r>
      <w:r>
        <w:rPr>
          <w:rFonts w:eastAsia="Calibri"/>
          <w:spacing w:val="5"/>
        </w:rPr>
        <w:t>o</w:t>
      </w:r>
      <w:r>
        <w:rPr>
          <w:rFonts w:eastAsia="Calibri"/>
        </w:rPr>
        <w:t>n</w:t>
      </w:r>
      <w:r>
        <w:rPr>
          <w:rFonts w:eastAsia="Calibri"/>
          <w:spacing w:val="9"/>
        </w:rPr>
        <w:t xml:space="preserve"> </w:t>
      </w:r>
      <w:r>
        <w:rPr>
          <w:rFonts w:eastAsia="Calibri"/>
          <w:spacing w:val="6"/>
        </w:rPr>
        <w:t>d</w:t>
      </w:r>
      <w:r>
        <w:rPr>
          <w:rFonts w:eastAsia="Calibri"/>
          <w:spacing w:val="10"/>
        </w:rPr>
        <w:t>i</w:t>
      </w:r>
      <w:r>
        <w:rPr>
          <w:rFonts w:eastAsia="Calibri"/>
          <w:spacing w:val="4"/>
        </w:rPr>
        <w:t>s</w:t>
      </w:r>
      <w:r>
        <w:rPr>
          <w:rFonts w:eastAsia="Calibri"/>
          <w:spacing w:val="3"/>
        </w:rPr>
        <w:t>k</w:t>
      </w:r>
      <w:r>
        <w:rPr>
          <w:rFonts w:eastAsia="Calibri"/>
        </w:rPr>
        <w:t>s</w:t>
      </w:r>
      <w:r>
        <w:rPr>
          <w:rFonts w:eastAsia="Calibri"/>
          <w:spacing w:val="9"/>
        </w:rPr>
        <w:t xml:space="preserve"> </w:t>
      </w:r>
      <w:r>
        <w:rPr>
          <w:rFonts w:eastAsia="Calibri"/>
          <w:spacing w:val="5"/>
        </w:rPr>
        <w:t>1</w:t>
      </w:r>
      <w:r>
        <w:rPr>
          <w:rFonts w:eastAsia="Calibri"/>
        </w:rPr>
        <w:t>,</w:t>
      </w:r>
      <w:r>
        <w:rPr>
          <w:rFonts w:eastAsia="Calibri"/>
          <w:spacing w:val="8"/>
        </w:rPr>
        <w:t xml:space="preserve"> </w:t>
      </w:r>
      <w:r>
        <w:rPr>
          <w:rFonts w:eastAsia="Calibri"/>
          <w:spacing w:val="5"/>
        </w:rPr>
        <w:t>2</w:t>
      </w:r>
      <w:r>
        <w:rPr>
          <w:rFonts w:eastAsia="Calibri"/>
        </w:rPr>
        <w:t>,</w:t>
      </w:r>
      <w:r>
        <w:rPr>
          <w:rFonts w:eastAsia="Calibri"/>
          <w:spacing w:val="8"/>
        </w:rPr>
        <w:t xml:space="preserve"> </w:t>
      </w:r>
      <w:r>
        <w:rPr>
          <w:rFonts w:eastAsia="Calibri"/>
          <w:spacing w:val="5"/>
        </w:rPr>
        <w:t>3</w:t>
      </w:r>
      <w:r>
        <w:rPr>
          <w:rFonts w:eastAsia="Calibri"/>
        </w:rPr>
        <w:t>,</w:t>
      </w:r>
      <w:r>
        <w:rPr>
          <w:rFonts w:eastAsia="Calibri"/>
          <w:spacing w:val="6"/>
        </w:rPr>
        <w:t xml:space="preserve"> </w:t>
      </w:r>
      <w:r>
        <w:rPr>
          <w:rFonts w:eastAsia="Calibri"/>
        </w:rPr>
        <w:t>4</w:t>
      </w:r>
      <w:r>
        <w:rPr>
          <w:rFonts w:eastAsia="Calibri"/>
          <w:spacing w:val="10"/>
        </w:rPr>
        <w:t xml:space="preserve"> </w:t>
      </w:r>
      <w:r>
        <w:rPr>
          <w:rFonts w:eastAsia="Calibri"/>
          <w:spacing w:val="3"/>
        </w:rPr>
        <w:t>w</w:t>
      </w:r>
      <w:r>
        <w:rPr>
          <w:rFonts w:eastAsia="Calibri"/>
          <w:spacing w:val="5"/>
        </w:rPr>
        <w:t>i</w:t>
      </w:r>
      <w:r>
        <w:rPr>
          <w:rFonts w:eastAsia="Calibri"/>
          <w:spacing w:val="6"/>
        </w:rPr>
        <w:t>t</w:t>
      </w:r>
      <w:r>
        <w:rPr>
          <w:rFonts w:eastAsia="Calibri"/>
        </w:rPr>
        <w:t>h</w:t>
      </w:r>
      <w:r>
        <w:rPr>
          <w:rFonts w:eastAsia="Calibri"/>
          <w:spacing w:val="6"/>
        </w:rPr>
        <w:t xml:space="preserve"> </w:t>
      </w:r>
      <w:r>
        <w:rPr>
          <w:rFonts w:eastAsia="Calibri"/>
        </w:rPr>
        <w:t>a</w:t>
      </w:r>
      <w:r>
        <w:rPr>
          <w:rFonts w:eastAsia="Calibri"/>
          <w:spacing w:val="10"/>
        </w:rPr>
        <w:t xml:space="preserve"> </w:t>
      </w:r>
      <w:r>
        <w:rPr>
          <w:rFonts w:eastAsia="Calibri"/>
          <w:spacing w:val="4"/>
        </w:rPr>
        <w:t>s</w:t>
      </w:r>
      <w:r>
        <w:rPr>
          <w:rFonts w:eastAsia="Calibri"/>
          <w:spacing w:val="5"/>
        </w:rPr>
        <w:t>i</w:t>
      </w:r>
      <w:r>
        <w:rPr>
          <w:rFonts w:eastAsia="Calibri"/>
          <w:spacing w:val="6"/>
        </w:rPr>
        <w:t>z</w:t>
      </w:r>
      <w:r>
        <w:rPr>
          <w:rFonts w:eastAsia="Calibri"/>
        </w:rPr>
        <w:t>e</w:t>
      </w:r>
      <w:r>
        <w:rPr>
          <w:rFonts w:eastAsia="Calibri"/>
          <w:spacing w:val="7"/>
        </w:rPr>
        <w:t xml:space="preserve"> </w:t>
      </w:r>
      <w:r>
        <w:rPr>
          <w:rFonts w:eastAsia="Calibri"/>
          <w:spacing w:val="12"/>
        </w:rPr>
        <w:t>o</w:t>
      </w:r>
      <w:r>
        <w:rPr>
          <w:rFonts w:eastAsia="Calibri"/>
        </w:rPr>
        <w:t>f</w:t>
      </w:r>
      <w:r>
        <w:rPr>
          <w:rFonts w:eastAsia="Calibri"/>
          <w:spacing w:val="9"/>
        </w:rPr>
        <w:t xml:space="preserve"> </w:t>
      </w:r>
      <w:r>
        <w:rPr>
          <w:rFonts w:eastAsia="Calibri"/>
          <w:spacing w:val="5"/>
        </w:rPr>
        <w:t>12</w:t>
      </w:r>
      <w:r>
        <w:rPr>
          <w:rFonts w:eastAsia="Calibri"/>
        </w:rPr>
        <w:t>5</w:t>
      </w:r>
      <w:r>
        <w:rPr>
          <w:rFonts w:eastAsia="Calibri"/>
          <w:spacing w:val="8"/>
        </w:rPr>
        <w:t xml:space="preserve"> </w:t>
      </w:r>
      <w:r>
        <w:rPr>
          <w:rFonts w:eastAsia="Calibri"/>
          <w:spacing w:val="2"/>
        </w:rPr>
        <w:t>G</w:t>
      </w:r>
      <w:r>
        <w:rPr>
          <w:rFonts w:eastAsia="Calibri"/>
          <w:spacing w:val="6"/>
        </w:rPr>
        <w:t>b</w:t>
      </w:r>
      <w:r>
        <w:rPr>
          <w:rFonts w:eastAsia="Calibri"/>
        </w:rPr>
        <w:t>s</w:t>
      </w:r>
      <w:r>
        <w:rPr>
          <w:rFonts w:eastAsia="Calibri"/>
          <w:spacing w:val="8"/>
        </w:rPr>
        <w:t xml:space="preserve"> </w:t>
      </w:r>
      <w:r>
        <w:rPr>
          <w:rFonts w:eastAsia="Calibri"/>
          <w:spacing w:val="5"/>
        </w:rPr>
        <w:t>a</w:t>
      </w:r>
      <w:r>
        <w:rPr>
          <w:rFonts w:eastAsia="Calibri"/>
          <w:spacing w:val="6"/>
        </w:rPr>
        <w:t>n</w:t>
      </w:r>
      <w:r>
        <w:rPr>
          <w:rFonts w:eastAsia="Calibri"/>
        </w:rPr>
        <w:t>d</w:t>
      </w:r>
      <w:r>
        <w:rPr>
          <w:rFonts w:eastAsia="Calibri"/>
          <w:spacing w:val="9"/>
        </w:rPr>
        <w:t xml:space="preserve"> </w:t>
      </w:r>
      <w:r>
        <w:rPr>
          <w:rFonts w:eastAsia="Calibri"/>
          <w:spacing w:val="5"/>
        </w:rPr>
        <w:t>e</w:t>
      </w:r>
      <w:r>
        <w:rPr>
          <w:rFonts w:eastAsia="Calibri"/>
          <w:spacing w:val="6"/>
        </w:rPr>
        <w:t>n</w:t>
      </w:r>
      <w:r>
        <w:rPr>
          <w:rFonts w:eastAsia="Calibri"/>
          <w:spacing w:val="2"/>
        </w:rPr>
        <w:t>a</w:t>
      </w:r>
      <w:r>
        <w:rPr>
          <w:rFonts w:eastAsia="Calibri"/>
          <w:spacing w:val="6"/>
        </w:rPr>
        <w:t>b</w:t>
      </w:r>
      <w:r>
        <w:rPr>
          <w:rFonts w:eastAsia="Calibri"/>
          <w:spacing w:val="5"/>
        </w:rPr>
        <w:t>le</w:t>
      </w:r>
      <w:r>
        <w:rPr>
          <w:rFonts w:eastAsia="Calibri"/>
        </w:rPr>
        <w:t>s</w:t>
      </w:r>
      <w:r>
        <w:rPr>
          <w:rFonts w:eastAsia="Calibri"/>
          <w:spacing w:val="8"/>
        </w:rPr>
        <w:t xml:space="preserve"> </w:t>
      </w:r>
      <w:r>
        <w:rPr>
          <w:rFonts w:eastAsia="Calibri"/>
          <w:spacing w:val="2"/>
        </w:rPr>
        <w:t>W</w:t>
      </w:r>
      <w:r>
        <w:rPr>
          <w:rFonts w:eastAsia="Calibri"/>
          <w:spacing w:val="5"/>
        </w:rPr>
        <w:t>ri</w:t>
      </w:r>
      <w:r>
        <w:rPr>
          <w:rFonts w:eastAsia="Calibri"/>
          <w:spacing w:val="6"/>
        </w:rPr>
        <w:t>t</w:t>
      </w:r>
      <w:r>
        <w:rPr>
          <w:rFonts w:eastAsia="Calibri"/>
        </w:rPr>
        <w:t>e</w:t>
      </w:r>
      <w:r>
        <w:rPr>
          <w:rFonts w:eastAsia="Calibri"/>
          <w:spacing w:val="6"/>
        </w:rPr>
        <w:t xml:space="preserve"> </w:t>
      </w:r>
      <w:r>
        <w:rPr>
          <w:rFonts w:eastAsia="Calibri"/>
          <w:spacing w:val="4"/>
        </w:rPr>
        <w:t>C</w:t>
      </w:r>
      <w:r>
        <w:rPr>
          <w:rFonts w:eastAsia="Calibri"/>
          <w:spacing w:val="5"/>
        </w:rPr>
        <w:t>a</w:t>
      </w:r>
      <w:r>
        <w:rPr>
          <w:rFonts w:eastAsia="Calibri"/>
          <w:spacing w:val="4"/>
        </w:rPr>
        <w:t>c</w:t>
      </w:r>
      <w:r>
        <w:rPr>
          <w:rFonts w:eastAsia="Calibri"/>
          <w:spacing w:val="6"/>
        </w:rPr>
        <w:t>h</w:t>
      </w:r>
      <w:r>
        <w:rPr>
          <w:rFonts w:eastAsia="Calibri"/>
          <w:spacing w:val="5"/>
        </w:rPr>
        <w:t>e</w:t>
      </w:r>
      <w:r>
        <w:rPr>
          <w:rFonts w:eastAsia="Calibri"/>
        </w:rPr>
        <w:t>:</w:t>
      </w:r>
    </w:p>
    <w:p w14:paraId="7B3576A2" w14:textId="77777777" w:rsidR="00552246" w:rsidRPr="003F7C63" w:rsidRDefault="00552246" w:rsidP="00552246">
      <w:pPr>
        <w:spacing w:before="59" w:after="0"/>
        <w:ind w:left="720" w:right="-20"/>
        <w:rPr>
          <w:rFonts w:eastAsia="Courier New"/>
          <w:b/>
          <w:bCs/>
        </w:rPr>
      </w:pPr>
      <w:r>
        <w:rPr>
          <w:rFonts w:ascii="Courier New" w:eastAsia="Courier New" w:hAnsi="Courier New" w:cs="Courier New"/>
          <w:b/>
          <w:bCs/>
          <w:spacing w:val="5"/>
        </w:rPr>
        <w:t>rcadm.ef</w:t>
      </w:r>
      <w:r>
        <w:rPr>
          <w:rFonts w:ascii="Courier New" w:eastAsia="Courier New" w:hAnsi="Courier New" w:cs="Courier New"/>
          <w:b/>
          <w:bCs/>
        </w:rPr>
        <w:t>i</w:t>
      </w:r>
      <w:r>
        <w:rPr>
          <w:rFonts w:ascii="Courier New" w:eastAsia="Courier New" w:hAnsi="Courier New" w:cs="Courier New"/>
          <w:b/>
          <w:bCs/>
          <w:spacing w:val="10"/>
        </w:rPr>
        <w:t xml:space="preserve"> </w:t>
      </w:r>
      <w:r>
        <w:rPr>
          <w:rFonts w:ascii="Courier New" w:eastAsia="Courier New" w:hAnsi="Courier New" w:cs="Courier New"/>
          <w:b/>
          <w:bCs/>
          <w:spacing w:val="5"/>
        </w:rPr>
        <w:t>–</w:t>
      </w:r>
      <w:r>
        <w:rPr>
          <w:rFonts w:ascii="Courier New" w:eastAsia="Courier New" w:hAnsi="Courier New" w:cs="Courier New"/>
          <w:b/>
          <w:bCs/>
        </w:rPr>
        <w:t>C</w:t>
      </w:r>
      <w:r>
        <w:rPr>
          <w:rFonts w:ascii="Courier New" w:eastAsia="Courier New" w:hAnsi="Courier New" w:cs="Courier New"/>
          <w:b/>
          <w:bCs/>
          <w:spacing w:val="10"/>
        </w:rPr>
        <w:t xml:space="preserve"> </w:t>
      </w:r>
      <w:r>
        <w:rPr>
          <w:rFonts w:ascii="Courier New" w:eastAsia="Courier New" w:hAnsi="Courier New" w:cs="Courier New"/>
          <w:b/>
          <w:bCs/>
          <w:spacing w:val="5"/>
        </w:rPr>
        <w:t>–</w:t>
      </w:r>
      <w:r>
        <w:rPr>
          <w:rFonts w:ascii="Courier New" w:eastAsia="Courier New" w:hAnsi="Courier New" w:cs="Courier New"/>
          <w:b/>
          <w:bCs/>
          <w:spacing w:val="7"/>
        </w:rPr>
        <w:t>r1</w:t>
      </w:r>
      <w:r>
        <w:rPr>
          <w:rFonts w:ascii="Courier New" w:eastAsia="Courier New" w:hAnsi="Courier New" w:cs="Courier New"/>
          <w:b/>
          <w:bCs/>
        </w:rPr>
        <w:t>0</w:t>
      </w:r>
      <w:r>
        <w:rPr>
          <w:rFonts w:ascii="Courier New" w:eastAsia="Courier New" w:hAnsi="Courier New" w:cs="Courier New"/>
          <w:b/>
          <w:bCs/>
          <w:spacing w:val="10"/>
        </w:rPr>
        <w:t xml:space="preserve"> </w:t>
      </w:r>
      <w:r>
        <w:rPr>
          <w:rFonts w:ascii="Courier New" w:eastAsia="Courier New" w:hAnsi="Courier New" w:cs="Courier New"/>
          <w:b/>
          <w:bCs/>
          <w:spacing w:val="5"/>
        </w:rPr>
        <w:t>–</w:t>
      </w:r>
      <w:r>
        <w:rPr>
          <w:rFonts w:ascii="Courier New" w:eastAsia="Courier New" w:hAnsi="Courier New" w:cs="Courier New"/>
          <w:b/>
          <w:bCs/>
        </w:rPr>
        <w:t>d</w:t>
      </w:r>
      <w:r>
        <w:rPr>
          <w:rFonts w:ascii="Courier New" w:eastAsia="Courier New" w:hAnsi="Courier New" w:cs="Courier New"/>
          <w:b/>
          <w:bCs/>
          <w:spacing w:val="10"/>
        </w:rPr>
        <w:t xml:space="preserve"> </w:t>
      </w:r>
      <w:r>
        <w:rPr>
          <w:rFonts w:ascii="Courier New" w:eastAsia="Courier New" w:hAnsi="Courier New" w:cs="Courier New"/>
          <w:b/>
          <w:bCs/>
        </w:rPr>
        <w:t>1</w:t>
      </w:r>
      <w:r>
        <w:rPr>
          <w:rFonts w:ascii="Courier New" w:eastAsia="Courier New" w:hAnsi="Courier New" w:cs="Courier New"/>
          <w:b/>
          <w:bCs/>
          <w:spacing w:val="10"/>
        </w:rPr>
        <w:t xml:space="preserve"> </w:t>
      </w:r>
      <w:r>
        <w:rPr>
          <w:rFonts w:ascii="Courier New" w:eastAsia="Courier New" w:hAnsi="Courier New" w:cs="Courier New"/>
          <w:b/>
          <w:bCs/>
        </w:rPr>
        <w:t>2</w:t>
      </w:r>
      <w:r>
        <w:rPr>
          <w:rFonts w:ascii="Courier New" w:eastAsia="Courier New" w:hAnsi="Courier New" w:cs="Courier New"/>
          <w:b/>
          <w:bCs/>
          <w:spacing w:val="10"/>
        </w:rPr>
        <w:t xml:space="preserve"> </w:t>
      </w:r>
      <w:r>
        <w:rPr>
          <w:rFonts w:ascii="Courier New" w:eastAsia="Courier New" w:hAnsi="Courier New" w:cs="Courier New"/>
          <w:b/>
          <w:bCs/>
        </w:rPr>
        <w:t>3</w:t>
      </w:r>
      <w:r>
        <w:rPr>
          <w:rFonts w:ascii="Courier New" w:eastAsia="Courier New" w:hAnsi="Courier New" w:cs="Courier New"/>
          <w:b/>
          <w:bCs/>
          <w:spacing w:val="10"/>
        </w:rPr>
        <w:t xml:space="preserve"> </w:t>
      </w:r>
      <w:r>
        <w:rPr>
          <w:rFonts w:ascii="Courier New" w:eastAsia="Courier New" w:hAnsi="Courier New" w:cs="Courier New"/>
          <w:b/>
          <w:bCs/>
        </w:rPr>
        <w:t>4</w:t>
      </w:r>
      <w:r>
        <w:rPr>
          <w:rFonts w:ascii="Courier New" w:eastAsia="Courier New" w:hAnsi="Courier New" w:cs="Courier New"/>
          <w:b/>
          <w:bCs/>
          <w:spacing w:val="10"/>
        </w:rPr>
        <w:t xml:space="preserve"> </w:t>
      </w:r>
      <w:r>
        <w:rPr>
          <w:rFonts w:ascii="Courier New" w:eastAsia="Courier New" w:hAnsi="Courier New" w:cs="Courier New"/>
          <w:b/>
          <w:bCs/>
          <w:spacing w:val="5"/>
        </w:rPr>
        <w:t>–</w:t>
      </w:r>
      <w:r>
        <w:rPr>
          <w:rFonts w:ascii="Courier New" w:eastAsia="Courier New" w:hAnsi="Courier New" w:cs="Courier New"/>
          <w:b/>
          <w:bCs/>
        </w:rPr>
        <w:t>s</w:t>
      </w:r>
      <w:r>
        <w:rPr>
          <w:rFonts w:ascii="Courier New" w:eastAsia="Courier New" w:hAnsi="Courier New" w:cs="Courier New"/>
          <w:b/>
          <w:bCs/>
          <w:spacing w:val="14"/>
        </w:rPr>
        <w:t xml:space="preserve"> </w:t>
      </w:r>
      <w:r>
        <w:rPr>
          <w:rFonts w:ascii="Courier New" w:eastAsia="Courier New" w:hAnsi="Courier New" w:cs="Courier New"/>
          <w:b/>
          <w:bCs/>
          <w:spacing w:val="5"/>
        </w:rPr>
        <w:t>12</w:t>
      </w:r>
      <w:r>
        <w:rPr>
          <w:rFonts w:ascii="Courier New" w:eastAsia="Courier New" w:hAnsi="Courier New" w:cs="Courier New"/>
          <w:b/>
          <w:bCs/>
          <w:spacing w:val="6"/>
        </w:rPr>
        <w:t>5</w:t>
      </w:r>
      <w:r>
        <w:rPr>
          <w:rFonts w:ascii="Courier New" w:eastAsia="Courier New" w:hAnsi="Courier New" w:cs="Courier New"/>
          <w:b/>
          <w:bCs/>
          <w:spacing w:val="5"/>
        </w:rPr>
        <w:t>00</w:t>
      </w:r>
      <w:r>
        <w:rPr>
          <w:rFonts w:ascii="Courier New" w:eastAsia="Courier New" w:hAnsi="Courier New" w:cs="Courier New"/>
          <w:b/>
          <w:bCs/>
        </w:rPr>
        <w:t>0</w:t>
      </w:r>
      <w:r>
        <w:rPr>
          <w:rFonts w:ascii="Courier New" w:eastAsia="Courier New" w:hAnsi="Courier New" w:cs="Courier New"/>
          <w:b/>
          <w:bCs/>
          <w:spacing w:val="10"/>
        </w:rPr>
        <w:t xml:space="preserve"> </w:t>
      </w:r>
      <w:r>
        <w:rPr>
          <w:rFonts w:ascii="Courier New" w:eastAsia="Courier New" w:hAnsi="Courier New" w:cs="Courier New"/>
          <w:b/>
          <w:bCs/>
          <w:spacing w:val="5"/>
        </w:rPr>
        <w:t>–c</w:t>
      </w:r>
      <w:r>
        <w:rPr>
          <w:rFonts w:ascii="Courier New" w:eastAsia="Courier New" w:hAnsi="Courier New" w:cs="Courier New"/>
          <w:b/>
          <w:bCs/>
        </w:rPr>
        <w:t>a</w:t>
      </w:r>
      <w:r>
        <w:rPr>
          <w:rFonts w:ascii="Courier New" w:eastAsia="Courier New" w:hAnsi="Courier New" w:cs="Courier New"/>
          <w:b/>
          <w:bCs/>
          <w:spacing w:val="10"/>
        </w:rPr>
        <w:t xml:space="preserve"> </w:t>
      </w:r>
      <w:r>
        <w:rPr>
          <w:rFonts w:ascii="Courier New" w:eastAsia="Courier New" w:hAnsi="Courier New" w:cs="Courier New"/>
          <w:b/>
          <w:bCs/>
        </w:rPr>
        <w:t>w</w:t>
      </w:r>
    </w:p>
    <w:p w14:paraId="094FBC6E" w14:textId="77777777" w:rsidR="00552246" w:rsidRPr="000E012E" w:rsidRDefault="00552246" w:rsidP="000E012E"/>
    <w:p w14:paraId="4055DD11" w14:textId="77777777" w:rsidR="000E012E" w:rsidRDefault="000E012E" w:rsidP="0084425C">
      <w:pPr>
        <w:pStyle w:val="Heading1"/>
      </w:pPr>
      <w:bookmarkStart w:id="334" w:name="_Toc43389298"/>
      <w:bookmarkStart w:id="335" w:name="_Toc56412414"/>
      <w:bookmarkEnd w:id="333"/>
      <w:r>
        <w:lastRenderedPageBreak/>
        <w:t>Install the AMD RAID Drivers During a RHEL Linux Installation</w:t>
      </w:r>
      <w:bookmarkEnd w:id="334"/>
      <w:bookmarkEnd w:id="335"/>
    </w:p>
    <w:p w14:paraId="79A19AEA" w14:textId="0EAC6F1D" w:rsidR="00484F34" w:rsidRDefault="00484F34" w:rsidP="00484F34">
      <w:pPr>
        <w:pStyle w:val="Heading3"/>
        <w:rPr>
          <w:ins w:id="336" w:author="Ackerman, Peter" w:date="2020-09-04T16:16:00Z"/>
        </w:rPr>
      </w:pPr>
      <w:bookmarkStart w:id="337" w:name="_Toc56412415"/>
      <w:bookmarkStart w:id="338" w:name="_Hlk54253574"/>
      <w:ins w:id="339" w:author="Ackerman, Peter" w:date="2020-09-04T16:15:00Z">
        <w:r>
          <w:t>Secure Boot Enable</w:t>
        </w:r>
      </w:ins>
      <w:ins w:id="340" w:author="Ackerman, Peter" w:date="2020-09-04T16:16:00Z">
        <w:r>
          <w:t>ment</w:t>
        </w:r>
        <w:bookmarkEnd w:id="337"/>
      </w:ins>
    </w:p>
    <w:p w14:paraId="238801C9" w14:textId="2BD72DAC" w:rsidR="00484F34" w:rsidRDefault="00484F34" w:rsidP="00484F34">
      <w:pPr>
        <w:pStyle w:val="Note"/>
        <w:ind w:left="630" w:hanging="630"/>
        <w:rPr>
          <w:ins w:id="341" w:author="Ackerman, Peter" w:date="2020-09-04T16:16:00Z"/>
        </w:rPr>
      </w:pPr>
      <w:ins w:id="342" w:author="Ackerman, Peter" w:date="2020-09-04T16:16:00Z">
        <w:r w:rsidRPr="006366EE">
          <w:rPr>
            <w:b/>
            <w:bCs/>
          </w:rPr>
          <w:t xml:space="preserve">Note: </w:t>
        </w:r>
      </w:ins>
      <w:ins w:id="343" w:author="Ackerman, Peter" w:date="2020-09-04T16:17:00Z">
        <w:r>
          <w:t>If you do not want to enable Secure Boot, proceed to section 5.1.2</w:t>
        </w:r>
      </w:ins>
    </w:p>
    <w:p w14:paraId="592B0AD1" w14:textId="036D8227" w:rsidR="00484F34" w:rsidRDefault="00484F34" w:rsidP="00484F34">
      <w:pPr>
        <w:pStyle w:val="Note"/>
        <w:ind w:left="630" w:hanging="630"/>
        <w:rPr>
          <w:ins w:id="344" w:author="Ackerman, Peter" w:date="2020-09-04T16:17:00Z"/>
        </w:rPr>
      </w:pPr>
      <w:ins w:id="345" w:author="Ackerman, Peter" w:date="2020-09-04T16:16:00Z">
        <w:r w:rsidRPr="006366EE">
          <w:rPr>
            <w:b/>
            <w:bCs/>
          </w:rPr>
          <w:t xml:space="preserve">Note: </w:t>
        </w:r>
      </w:ins>
      <w:ins w:id="346" w:author="Ackerman, Peter" w:date="2020-09-04T16:17:00Z">
        <w:r>
          <w:t xml:space="preserve">Prior to starting this procedure, obtain the AMD-RAID AMD_Signing_key from your </w:t>
        </w:r>
        <w:r w:rsidRPr="00D90A74">
          <w:rPr>
            <w:b/>
            <w:bCs/>
            <w:rPrChange w:id="347" w:author="Ackerman, Peter" w:date="2020-10-21T13:42:00Z">
              <w:rPr/>
            </w:rPrChange>
          </w:rPr>
          <w:t xml:space="preserve">system supplier or motherboard vendor.  Copy the AMD-RAID </w:t>
        </w:r>
      </w:ins>
      <w:ins w:id="348" w:author="Ackerman, Peter" w:date="2020-09-04T16:18:00Z">
        <w:r w:rsidRPr="00D90A74">
          <w:rPr>
            <w:b/>
            <w:bCs/>
            <w:rPrChange w:id="349" w:author="Ackerman, Peter" w:date="2020-10-21T13:42:00Z">
              <w:rPr/>
            </w:rPrChange>
          </w:rPr>
          <w:t>AMD_Signing_key to the root directory of a USB flash drive.</w:t>
        </w:r>
      </w:ins>
    </w:p>
    <w:p w14:paraId="3896278F" w14:textId="77DEE620" w:rsidR="00484F34" w:rsidRPr="00CB76B4" w:rsidRDefault="00484F34" w:rsidP="00484F34">
      <w:pPr>
        <w:pStyle w:val="Note"/>
        <w:rPr>
          <w:ins w:id="350" w:author="Ackerman, Peter" w:date="2020-09-04T16:18:00Z"/>
          <w:rFonts w:eastAsia="Cambria"/>
        </w:rPr>
      </w:pPr>
      <w:ins w:id="351" w:author="Ackerman, Peter" w:date="2020-09-04T16:18:00Z">
        <w:r w:rsidRPr="00CB76B4">
          <w:rPr>
            <w:rFonts w:eastAsia="Cambria"/>
            <w:b/>
          </w:rPr>
          <w:t>Note:</w:t>
        </w:r>
        <w:r w:rsidRPr="00CB76B4">
          <w:rPr>
            <w:rFonts w:eastAsia="Cambria"/>
          </w:rPr>
          <w:t xml:space="preserve"> The steps to </w:t>
        </w:r>
      </w:ins>
      <w:ins w:id="352" w:author="Ackerman, Peter" w:date="2020-09-04T16:19:00Z">
        <w:r>
          <w:rPr>
            <w:rFonts w:eastAsia="Cambria"/>
          </w:rPr>
          <w:t>enable Secure boot</w:t>
        </w:r>
      </w:ins>
      <w:ins w:id="353" w:author="Ackerman, Peter" w:date="2020-09-04T16:18:00Z">
        <w:r w:rsidRPr="00CB76B4">
          <w:rPr>
            <w:rFonts w:eastAsia="Cambria"/>
          </w:rPr>
          <w:t xml:space="preserve"> mentioned here are specific to </w:t>
        </w:r>
        <w:r w:rsidRPr="00CB76B4">
          <w:rPr>
            <w:rFonts w:eastAsia="Cambria"/>
            <w:b/>
          </w:rPr>
          <w:t>AMD NDA BIOS</w:t>
        </w:r>
        <w:r w:rsidRPr="00CB76B4">
          <w:rPr>
            <w:rFonts w:eastAsia="Cambria"/>
          </w:rPr>
          <w:t xml:space="preserve"> </w:t>
        </w:r>
        <w:r>
          <w:rPr>
            <w:rFonts w:eastAsia="Cambria"/>
          </w:rPr>
          <w:t xml:space="preserve">and are </w:t>
        </w:r>
        <w:r w:rsidRPr="00CB76B4">
          <w:rPr>
            <w:rFonts w:eastAsia="Cambria"/>
          </w:rPr>
          <w:t>based o</w:t>
        </w:r>
        <w:r>
          <w:rPr>
            <w:rFonts w:eastAsia="Cambria"/>
          </w:rPr>
          <w:t>f</w:t>
        </w:r>
        <w:r w:rsidRPr="00CB76B4">
          <w:rPr>
            <w:rFonts w:eastAsia="Cambria"/>
          </w:rPr>
          <w:t xml:space="preserve">f </w:t>
        </w:r>
        <w:r>
          <w:rPr>
            <w:rFonts w:eastAsia="Cambria"/>
            <w:b/>
          </w:rPr>
          <w:t>AMI</w:t>
        </w:r>
        <w:r w:rsidRPr="00CB76B4">
          <w:rPr>
            <w:rFonts w:eastAsia="Cambria"/>
            <w:b/>
          </w:rPr>
          <w:t xml:space="preserve"> BIOS</w:t>
        </w:r>
        <w:r w:rsidRPr="00CB76B4">
          <w:rPr>
            <w:rFonts w:eastAsia="Cambria"/>
          </w:rPr>
          <w:t>.</w:t>
        </w:r>
      </w:ins>
    </w:p>
    <w:p w14:paraId="2272CB41" w14:textId="77777777" w:rsidR="00484F34" w:rsidRDefault="00484F34" w:rsidP="00484F34">
      <w:pPr>
        <w:pStyle w:val="ListParagraph"/>
        <w:numPr>
          <w:ilvl w:val="0"/>
          <w:numId w:val="94"/>
        </w:numPr>
        <w:tabs>
          <w:tab w:val="clear" w:pos="504"/>
          <w:tab w:val="clear" w:pos="720"/>
          <w:tab w:val="clear" w:pos="1710"/>
          <w:tab w:val="clear" w:pos="2160"/>
        </w:tabs>
        <w:spacing w:after="0"/>
        <w:rPr>
          <w:ins w:id="354" w:author="Ackerman, Peter" w:date="2020-09-04T16:15:00Z"/>
          <w:rFonts w:cs="ArialMT"/>
          <w:color w:val="000000"/>
        </w:rPr>
      </w:pPr>
      <w:ins w:id="355" w:author="Ackerman, Peter" w:date="2020-09-04T16:15:00Z">
        <w:r>
          <w:rPr>
            <w:rFonts w:cs="ArialMT"/>
            <w:color w:val="000000"/>
          </w:rPr>
          <w:t xml:space="preserve">Insert the USB flash drive with the </w:t>
        </w:r>
        <w:r>
          <w:rPr>
            <w:rFonts w:cs="ArialMT"/>
            <w:b/>
            <w:bCs/>
            <w:color w:val="000000"/>
          </w:rPr>
          <w:t>AMD_Signing_</w:t>
        </w:r>
        <w:r w:rsidRPr="007845BB">
          <w:rPr>
            <w:rFonts w:cs="ArialMT"/>
            <w:b/>
            <w:bCs/>
            <w:color w:val="000000"/>
          </w:rPr>
          <w:t>key</w:t>
        </w:r>
        <w:r>
          <w:rPr>
            <w:rFonts w:cs="ArialMT"/>
            <w:color w:val="000000"/>
          </w:rPr>
          <w:t xml:space="preserve"> into the system.</w:t>
        </w:r>
      </w:ins>
    </w:p>
    <w:p w14:paraId="28EC4A77" w14:textId="77777777" w:rsidR="00484F34" w:rsidRPr="00C05493" w:rsidRDefault="00484F34" w:rsidP="00484F34">
      <w:pPr>
        <w:pStyle w:val="ListParagraph"/>
        <w:numPr>
          <w:ilvl w:val="0"/>
          <w:numId w:val="94"/>
        </w:numPr>
        <w:tabs>
          <w:tab w:val="clear" w:pos="504"/>
          <w:tab w:val="clear" w:pos="720"/>
          <w:tab w:val="clear" w:pos="1710"/>
          <w:tab w:val="clear" w:pos="2160"/>
        </w:tabs>
        <w:spacing w:after="0"/>
        <w:rPr>
          <w:ins w:id="356" w:author="Ackerman, Peter" w:date="2020-09-04T16:15:00Z"/>
          <w:rFonts w:cs="ArialMT"/>
          <w:color w:val="000000"/>
        </w:rPr>
      </w:pPr>
      <w:ins w:id="357" w:author="Ackerman, Peter" w:date="2020-09-04T16:15:00Z">
        <w:r w:rsidRPr="00C05493">
          <w:rPr>
            <w:rFonts w:cs="ArialMT"/>
            <w:color w:val="000000"/>
          </w:rPr>
          <w:t>Power-on the system</w:t>
        </w:r>
        <w:r>
          <w:rPr>
            <w:rFonts w:cs="ArialMT"/>
            <w:color w:val="000000"/>
          </w:rPr>
          <w:t>.</w:t>
        </w:r>
      </w:ins>
    </w:p>
    <w:p w14:paraId="0BF18682" w14:textId="741CF3B7" w:rsidR="00484F34" w:rsidRDefault="00484F34" w:rsidP="00484F34">
      <w:pPr>
        <w:pStyle w:val="ListParagraph"/>
        <w:numPr>
          <w:ilvl w:val="0"/>
          <w:numId w:val="94"/>
        </w:numPr>
        <w:tabs>
          <w:tab w:val="clear" w:pos="504"/>
          <w:tab w:val="clear" w:pos="720"/>
          <w:tab w:val="clear" w:pos="1710"/>
          <w:tab w:val="clear" w:pos="2160"/>
        </w:tabs>
        <w:spacing w:after="0"/>
        <w:rPr>
          <w:ins w:id="358" w:author="Ackerman, Peter" w:date="2020-09-04T16:15:00Z"/>
          <w:rFonts w:cs="ArialMT"/>
          <w:color w:val="000000"/>
        </w:rPr>
      </w:pPr>
      <w:ins w:id="359" w:author="Ackerman, Peter" w:date="2020-09-04T16:15:00Z">
        <w:r>
          <w:rPr>
            <w:rFonts w:cs="ArialMT"/>
            <w:color w:val="000000"/>
          </w:rPr>
          <w:t xml:space="preserve">Press </w:t>
        </w:r>
        <w:r w:rsidRPr="00ED550C">
          <w:rPr>
            <w:rFonts w:cs="ArialMT"/>
            <w:b/>
            <w:bCs/>
            <w:color w:val="000000"/>
            <w:rPrChange w:id="360" w:author="Ackerman, Peter" w:date="2020-09-04T16:19:00Z">
              <w:rPr>
                <w:rFonts w:cs="ArialMT"/>
                <w:color w:val="000000"/>
              </w:rPr>
            </w:rPrChange>
          </w:rPr>
          <w:t>ESC</w:t>
        </w:r>
      </w:ins>
      <w:ins w:id="361" w:author="Ackerman, Peter" w:date="2020-09-04T16:19:00Z">
        <w:r w:rsidR="00ED550C">
          <w:rPr>
            <w:rFonts w:cs="ArialMT"/>
            <w:color w:val="000000"/>
          </w:rPr>
          <w:t>,</w:t>
        </w:r>
      </w:ins>
      <w:ins w:id="362" w:author="Ackerman, Peter" w:date="2020-09-04T16:15:00Z">
        <w:r>
          <w:rPr>
            <w:rFonts w:cs="ArialMT"/>
            <w:color w:val="000000"/>
          </w:rPr>
          <w:t xml:space="preserve"> to enter the platform BIOS.</w:t>
        </w:r>
      </w:ins>
    </w:p>
    <w:p w14:paraId="4BC1E372" w14:textId="77777777" w:rsidR="00484F34" w:rsidRDefault="00484F34" w:rsidP="00484F34">
      <w:pPr>
        <w:pStyle w:val="ListParagraph"/>
        <w:numPr>
          <w:ilvl w:val="0"/>
          <w:numId w:val="94"/>
        </w:numPr>
        <w:tabs>
          <w:tab w:val="clear" w:pos="504"/>
          <w:tab w:val="clear" w:pos="720"/>
          <w:tab w:val="clear" w:pos="1710"/>
          <w:tab w:val="clear" w:pos="2160"/>
        </w:tabs>
        <w:spacing w:after="0"/>
        <w:rPr>
          <w:ins w:id="363" w:author="Ackerman, Peter" w:date="2020-09-04T16:15:00Z"/>
          <w:rFonts w:cs="ArialMT"/>
          <w:color w:val="000000"/>
        </w:rPr>
      </w:pPr>
      <w:ins w:id="364" w:author="Ackerman, Peter" w:date="2020-09-04T16:15:00Z">
        <w:r>
          <w:rPr>
            <w:rFonts w:cs="ArialMT"/>
            <w:color w:val="000000"/>
          </w:rPr>
          <w:t xml:space="preserve">Select the </w:t>
        </w:r>
        <w:r>
          <w:rPr>
            <w:rFonts w:cs="ArialMT"/>
            <w:b/>
            <w:bCs/>
            <w:color w:val="000000"/>
          </w:rPr>
          <w:t>Security</w:t>
        </w:r>
        <w:r>
          <w:rPr>
            <w:rFonts w:cs="ArialMT"/>
            <w:color w:val="000000"/>
          </w:rPr>
          <w:t xml:space="preserve"> Tab</w:t>
        </w:r>
      </w:ins>
    </w:p>
    <w:p w14:paraId="683F6B6C" w14:textId="77777777" w:rsidR="00484F34" w:rsidRDefault="00484F34" w:rsidP="00484F34">
      <w:pPr>
        <w:pStyle w:val="ListParagraph"/>
        <w:numPr>
          <w:ilvl w:val="0"/>
          <w:numId w:val="94"/>
        </w:numPr>
        <w:tabs>
          <w:tab w:val="clear" w:pos="504"/>
          <w:tab w:val="clear" w:pos="720"/>
          <w:tab w:val="clear" w:pos="1710"/>
          <w:tab w:val="clear" w:pos="2160"/>
        </w:tabs>
        <w:spacing w:after="0"/>
        <w:rPr>
          <w:ins w:id="365" w:author="Ackerman, Peter" w:date="2020-09-04T16:15:00Z"/>
          <w:rFonts w:cs="ArialMT"/>
          <w:color w:val="000000"/>
        </w:rPr>
      </w:pPr>
      <w:ins w:id="366" w:author="Ackerman, Peter" w:date="2020-09-04T16:15:00Z">
        <w:r>
          <w:rPr>
            <w:rFonts w:cs="ArialMT"/>
            <w:color w:val="000000"/>
          </w:rPr>
          <w:t xml:space="preserve">Select </w:t>
        </w:r>
        <w:r w:rsidRPr="007845BB">
          <w:rPr>
            <w:rFonts w:cs="ArialMT"/>
            <w:b/>
            <w:bCs/>
            <w:color w:val="000000"/>
          </w:rPr>
          <w:t>Secure Boot</w:t>
        </w:r>
        <w:r>
          <w:rPr>
            <w:rFonts w:cs="ArialMT"/>
            <w:color w:val="000000"/>
          </w:rPr>
          <w:t xml:space="preserve">, then press </w:t>
        </w:r>
        <w:r>
          <w:rPr>
            <w:rFonts w:cs="ArialMT"/>
            <w:b/>
            <w:bCs/>
            <w:color w:val="000000"/>
          </w:rPr>
          <w:t>Enter</w:t>
        </w:r>
        <w:r>
          <w:rPr>
            <w:rFonts w:cs="ArialMT"/>
            <w:color w:val="000000"/>
          </w:rPr>
          <w:t>.</w:t>
        </w:r>
      </w:ins>
    </w:p>
    <w:p w14:paraId="20D7AF08" w14:textId="13C40F7E" w:rsidR="00896E55" w:rsidRDefault="00896E55" w:rsidP="00484F34">
      <w:pPr>
        <w:pStyle w:val="ListParagraph"/>
        <w:numPr>
          <w:ilvl w:val="0"/>
          <w:numId w:val="94"/>
        </w:numPr>
        <w:tabs>
          <w:tab w:val="clear" w:pos="504"/>
          <w:tab w:val="clear" w:pos="720"/>
          <w:tab w:val="clear" w:pos="1710"/>
          <w:tab w:val="clear" w:pos="2160"/>
        </w:tabs>
        <w:spacing w:after="0"/>
        <w:rPr>
          <w:ins w:id="367" w:author="Ackerman, Peter" w:date="2020-10-22T08:18:00Z"/>
          <w:rFonts w:cs="ArialMT"/>
          <w:color w:val="000000"/>
        </w:rPr>
      </w:pPr>
      <w:ins w:id="368" w:author="Ackerman, Peter" w:date="2020-10-22T08:18:00Z">
        <w:r>
          <w:rPr>
            <w:rFonts w:cs="ArialMT"/>
            <w:color w:val="000000"/>
          </w:rPr>
          <w:t xml:space="preserve">Select </w:t>
        </w:r>
        <w:r>
          <w:rPr>
            <w:rFonts w:cs="ArialMT"/>
            <w:b/>
            <w:bCs/>
            <w:color w:val="000000"/>
          </w:rPr>
          <w:t>Restore Factory Keys</w:t>
        </w:r>
        <w:r>
          <w:rPr>
            <w:rFonts w:cs="ArialMT"/>
            <w:color w:val="000000"/>
          </w:rPr>
          <w:t xml:space="preserve">, then press </w:t>
        </w:r>
        <w:r>
          <w:rPr>
            <w:rFonts w:cs="ArialMT"/>
            <w:b/>
            <w:bCs/>
            <w:color w:val="000000"/>
          </w:rPr>
          <w:t>Enter</w:t>
        </w:r>
        <w:r>
          <w:rPr>
            <w:rFonts w:cs="ArialMT"/>
            <w:color w:val="000000"/>
          </w:rPr>
          <w:t>.</w:t>
        </w:r>
      </w:ins>
    </w:p>
    <w:p w14:paraId="639302DA" w14:textId="71EC8A4F" w:rsidR="00896E55" w:rsidRDefault="00896E55" w:rsidP="00484F34">
      <w:pPr>
        <w:pStyle w:val="ListParagraph"/>
        <w:numPr>
          <w:ilvl w:val="0"/>
          <w:numId w:val="94"/>
        </w:numPr>
        <w:tabs>
          <w:tab w:val="clear" w:pos="504"/>
          <w:tab w:val="clear" w:pos="720"/>
          <w:tab w:val="clear" w:pos="1710"/>
          <w:tab w:val="clear" w:pos="2160"/>
        </w:tabs>
        <w:spacing w:after="0"/>
        <w:rPr>
          <w:ins w:id="369" w:author="Ackerman, Peter" w:date="2020-10-22T08:18:00Z"/>
          <w:rFonts w:cs="ArialMT"/>
          <w:color w:val="000000"/>
        </w:rPr>
      </w:pPr>
      <w:ins w:id="370" w:author="Ackerman, Peter" w:date="2020-10-22T08:18:00Z">
        <w:r>
          <w:rPr>
            <w:rFonts w:cs="ArialMT"/>
            <w:color w:val="000000"/>
          </w:rPr>
          <w:t xml:space="preserve">At the </w:t>
        </w:r>
        <w:r w:rsidRPr="00BD29D2">
          <w:rPr>
            <w:rFonts w:cs="ArialMT"/>
            <w:b/>
            <w:bCs/>
            <w:color w:val="000000"/>
            <w:rPrChange w:id="371" w:author="Ackerman, Peter" w:date="2020-11-16T11:51:00Z">
              <w:rPr>
                <w:rFonts w:cs="ArialMT"/>
                <w:color w:val="000000"/>
              </w:rPr>
            </w:rPrChange>
          </w:rPr>
          <w:t>Install factory defaults</w:t>
        </w:r>
        <w:r>
          <w:rPr>
            <w:rFonts w:cs="ArialMT"/>
            <w:color w:val="000000"/>
          </w:rPr>
          <w:t xml:space="preserve">, select </w:t>
        </w:r>
        <w:r>
          <w:rPr>
            <w:rFonts w:cs="ArialMT"/>
            <w:b/>
            <w:bCs/>
            <w:color w:val="000000"/>
          </w:rPr>
          <w:t>Yes</w:t>
        </w:r>
      </w:ins>
      <w:ins w:id="372" w:author="Ackerman, Peter" w:date="2020-10-22T08:19:00Z">
        <w:r>
          <w:rPr>
            <w:rFonts w:cs="ArialMT"/>
            <w:color w:val="000000"/>
          </w:rPr>
          <w:t xml:space="preserve">, then press </w:t>
        </w:r>
        <w:r>
          <w:rPr>
            <w:rFonts w:cs="ArialMT"/>
            <w:b/>
            <w:bCs/>
            <w:color w:val="000000"/>
          </w:rPr>
          <w:t>Enter.</w:t>
        </w:r>
      </w:ins>
    </w:p>
    <w:p w14:paraId="6408F45C" w14:textId="3000916C" w:rsidR="00484F34" w:rsidRDefault="00484F34" w:rsidP="00484F34">
      <w:pPr>
        <w:pStyle w:val="ListParagraph"/>
        <w:numPr>
          <w:ilvl w:val="0"/>
          <w:numId w:val="94"/>
        </w:numPr>
        <w:tabs>
          <w:tab w:val="clear" w:pos="504"/>
          <w:tab w:val="clear" w:pos="720"/>
          <w:tab w:val="clear" w:pos="1710"/>
          <w:tab w:val="clear" w:pos="2160"/>
        </w:tabs>
        <w:spacing w:after="0"/>
        <w:rPr>
          <w:ins w:id="373" w:author="Ackerman, Peter" w:date="2020-09-04T16:15:00Z"/>
          <w:rFonts w:cs="ArialMT"/>
          <w:color w:val="000000"/>
        </w:rPr>
      </w:pPr>
      <w:ins w:id="374" w:author="Ackerman, Peter" w:date="2020-09-04T16:15:00Z">
        <w:r>
          <w:rPr>
            <w:rFonts w:cs="ArialMT"/>
            <w:color w:val="000000"/>
          </w:rPr>
          <w:t xml:space="preserve">Select </w:t>
        </w:r>
        <w:r>
          <w:rPr>
            <w:rFonts w:cs="ArialMT"/>
            <w:b/>
            <w:bCs/>
            <w:color w:val="000000"/>
          </w:rPr>
          <w:t>Key Management</w:t>
        </w:r>
        <w:r>
          <w:rPr>
            <w:rFonts w:cs="ArialMT"/>
            <w:color w:val="000000"/>
          </w:rPr>
          <w:t xml:space="preserve">, then press </w:t>
        </w:r>
        <w:r>
          <w:rPr>
            <w:rFonts w:cs="ArialMT"/>
            <w:b/>
            <w:bCs/>
            <w:color w:val="000000"/>
          </w:rPr>
          <w:t>Enter</w:t>
        </w:r>
        <w:r>
          <w:rPr>
            <w:rFonts w:cs="ArialMT"/>
            <w:color w:val="000000"/>
          </w:rPr>
          <w:t>.</w:t>
        </w:r>
      </w:ins>
    </w:p>
    <w:p w14:paraId="46935D5D" w14:textId="2DC8C127" w:rsidR="00484F34" w:rsidRDefault="00484F34" w:rsidP="00484F34">
      <w:pPr>
        <w:pStyle w:val="ListParagraph"/>
        <w:numPr>
          <w:ilvl w:val="0"/>
          <w:numId w:val="94"/>
        </w:numPr>
        <w:tabs>
          <w:tab w:val="clear" w:pos="504"/>
          <w:tab w:val="clear" w:pos="720"/>
          <w:tab w:val="clear" w:pos="1710"/>
          <w:tab w:val="clear" w:pos="2160"/>
        </w:tabs>
        <w:spacing w:after="0"/>
        <w:rPr>
          <w:ins w:id="375" w:author="Ackerman, Peter" w:date="2020-09-04T16:15:00Z"/>
          <w:rFonts w:cs="ArialMT"/>
          <w:color w:val="000000"/>
        </w:rPr>
      </w:pPr>
      <w:ins w:id="376" w:author="Ackerman, Peter" w:date="2020-09-04T16:15:00Z">
        <w:r>
          <w:rPr>
            <w:rFonts w:cs="ArialMT"/>
            <w:color w:val="000000"/>
          </w:rPr>
          <w:t xml:space="preserve">Select </w:t>
        </w:r>
      </w:ins>
      <w:ins w:id="377" w:author="Ackerman, Peter" w:date="2020-10-21T13:44:00Z">
        <w:r w:rsidR="00D90A74">
          <w:rPr>
            <w:rFonts w:cs="ArialMT"/>
            <w:b/>
            <w:bCs/>
            <w:color w:val="000000"/>
          </w:rPr>
          <w:t>Authorized</w:t>
        </w:r>
        <w:r w:rsidR="00D90A74">
          <w:t xml:space="preserve"> </w:t>
        </w:r>
        <w:r w:rsidR="00D90A74">
          <w:rPr>
            <w:b/>
            <w:bCs/>
          </w:rPr>
          <w:t>Signatures</w:t>
        </w:r>
      </w:ins>
      <w:ins w:id="378" w:author="Ackerman, Peter" w:date="2020-09-04T16:15:00Z">
        <w:r>
          <w:rPr>
            <w:rFonts w:cs="ArialMT"/>
            <w:color w:val="000000"/>
          </w:rPr>
          <w:t xml:space="preserve">, then press </w:t>
        </w:r>
        <w:r>
          <w:rPr>
            <w:rFonts w:cs="ArialMT"/>
            <w:b/>
            <w:bCs/>
            <w:color w:val="000000"/>
          </w:rPr>
          <w:t>Enter</w:t>
        </w:r>
        <w:r>
          <w:rPr>
            <w:rFonts w:cs="ArialMT"/>
            <w:color w:val="000000"/>
          </w:rPr>
          <w:t>.</w:t>
        </w:r>
      </w:ins>
    </w:p>
    <w:p w14:paraId="1E71A0DD" w14:textId="29A5E685" w:rsidR="00484F34" w:rsidRDefault="00484F34" w:rsidP="00484F34">
      <w:pPr>
        <w:pStyle w:val="ListParagraph"/>
        <w:numPr>
          <w:ilvl w:val="0"/>
          <w:numId w:val="94"/>
        </w:numPr>
        <w:tabs>
          <w:tab w:val="clear" w:pos="504"/>
          <w:tab w:val="clear" w:pos="720"/>
          <w:tab w:val="clear" w:pos="1710"/>
          <w:tab w:val="clear" w:pos="2160"/>
        </w:tabs>
        <w:spacing w:after="0"/>
        <w:rPr>
          <w:ins w:id="379" w:author="Ackerman, Peter" w:date="2020-09-04T16:15:00Z"/>
          <w:rFonts w:cs="ArialMT"/>
          <w:color w:val="000000"/>
        </w:rPr>
      </w:pPr>
      <w:ins w:id="380" w:author="Ackerman, Peter" w:date="2020-09-04T16:15:00Z">
        <w:r>
          <w:rPr>
            <w:rFonts w:cs="ArialMT"/>
            <w:color w:val="000000"/>
          </w:rPr>
          <w:t xml:space="preserve">Select </w:t>
        </w:r>
      </w:ins>
      <w:ins w:id="381" w:author="Ackerman, Peter" w:date="2020-10-21T13:45:00Z">
        <w:r w:rsidR="00D90A74">
          <w:rPr>
            <w:rFonts w:cs="ArialMT"/>
            <w:b/>
            <w:bCs/>
            <w:color w:val="000000"/>
          </w:rPr>
          <w:t>Append</w:t>
        </w:r>
      </w:ins>
      <w:ins w:id="382" w:author="Ackerman, Peter" w:date="2020-09-04T16:15:00Z">
        <w:r>
          <w:rPr>
            <w:rFonts w:cs="ArialMT"/>
            <w:color w:val="000000"/>
          </w:rPr>
          <w:t xml:space="preserve">, then press </w:t>
        </w:r>
        <w:r>
          <w:rPr>
            <w:rFonts w:cs="ArialMT"/>
            <w:b/>
            <w:bCs/>
            <w:color w:val="000000"/>
          </w:rPr>
          <w:t>Enter</w:t>
        </w:r>
        <w:r>
          <w:rPr>
            <w:rFonts w:cs="ArialMT"/>
            <w:color w:val="000000"/>
          </w:rPr>
          <w:t>.</w:t>
        </w:r>
      </w:ins>
    </w:p>
    <w:p w14:paraId="0834FD3B" w14:textId="77777777" w:rsidR="00484F34" w:rsidRDefault="00484F34" w:rsidP="00484F34">
      <w:pPr>
        <w:pStyle w:val="ListParagraph"/>
        <w:numPr>
          <w:ilvl w:val="0"/>
          <w:numId w:val="94"/>
        </w:numPr>
        <w:tabs>
          <w:tab w:val="clear" w:pos="504"/>
          <w:tab w:val="clear" w:pos="720"/>
          <w:tab w:val="clear" w:pos="1710"/>
          <w:tab w:val="clear" w:pos="2160"/>
        </w:tabs>
        <w:spacing w:after="0"/>
        <w:rPr>
          <w:ins w:id="383" w:author="Ackerman, Peter" w:date="2020-09-04T16:15:00Z"/>
          <w:rFonts w:cs="ArialMT"/>
          <w:color w:val="000000"/>
        </w:rPr>
      </w:pPr>
      <w:ins w:id="384" w:author="Ackerman, Peter" w:date="2020-09-04T16:15:00Z">
        <w:r>
          <w:rPr>
            <w:rFonts w:cs="ArialMT"/>
            <w:color w:val="000000"/>
          </w:rPr>
          <w:t xml:space="preserve">Select </w:t>
        </w:r>
        <w:r>
          <w:rPr>
            <w:rFonts w:cs="ArialMT"/>
            <w:b/>
            <w:bCs/>
            <w:color w:val="000000"/>
          </w:rPr>
          <w:t>No</w:t>
        </w:r>
        <w:r>
          <w:rPr>
            <w:rFonts w:cs="ArialMT"/>
            <w:color w:val="000000"/>
          </w:rPr>
          <w:t xml:space="preserve">, then press </w:t>
        </w:r>
        <w:r>
          <w:rPr>
            <w:rFonts w:cs="ArialMT"/>
            <w:b/>
            <w:bCs/>
            <w:color w:val="000000"/>
          </w:rPr>
          <w:t>Enter</w:t>
        </w:r>
        <w:r>
          <w:rPr>
            <w:rFonts w:cs="ArialMT"/>
            <w:color w:val="000000"/>
          </w:rPr>
          <w:t>.</w:t>
        </w:r>
      </w:ins>
    </w:p>
    <w:p w14:paraId="73E363B9" w14:textId="77777777" w:rsidR="00484F34" w:rsidRDefault="00484F34" w:rsidP="00484F34">
      <w:pPr>
        <w:pStyle w:val="ListParagraph"/>
        <w:numPr>
          <w:ilvl w:val="0"/>
          <w:numId w:val="94"/>
        </w:numPr>
        <w:tabs>
          <w:tab w:val="clear" w:pos="504"/>
          <w:tab w:val="clear" w:pos="720"/>
          <w:tab w:val="clear" w:pos="1710"/>
          <w:tab w:val="clear" w:pos="2160"/>
        </w:tabs>
        <w:spacing w:after="0"/>
        <w:rPr>
          <w:ins w:id="385" w:author="Ackerman, Peter" w:date="2020-09-04T16:15:00Z"/>
          <w:rFonts w:cs="ArialMT"/>
          <w:color w:val="000000"/>
        </w:rPr>
      </w:pPr>
      <w:ins w:id="386" w:author="Ackerman, Peter" w:date="2020-09-04T16:15:00Z">
        <w:r>
          <w:rPr>
            <w:rFonts w:cs="ArialMT"/>
            <w:color w:val="000000"/>
          </w:rPr>
          <w:t xml:space="preserve">At the </w:t>
        </w:r>
        <w:r w:rsidRPr="00137549">
          <w:rPr>
            <w:rFonts w:cs="ArialMT"/>
            <w:b/>
            <w:bCs/>
            <w:color w:val="000000"/>
          </w:rPr>
          <w:t>Select a File System</w:t>
        </w:r>
        <w:r>
          <w:rPr>
            <w:rFonts w:cs="ArialMT"/>
            <w:color w:val="000000"/>
          </w:rPr>
          <w:t xml:space="preserve"> window, select the USB inserted above, then press </w:t>
        </w:r>
        <w:r>
          <w:rPr>
            <w:rFonts w:cs="ArialMT"/>
            <w:b/>
            <w:bCs/>
            <w:color w:val="000000"/>
          </w:rPr>
          <w:t>Enter</w:t>
        </w:r>
        <w:r>
          <w:rPr>
            <w:rFonts w:cs="ArialMT"/>
            <w:color w:val="000000"/>
          </w:rPr>
          <w:t>.</w:t>
        </w:r>
      </w:ins>
    </w:p>
    <w:p w14:paraId="75759F3F" w14:textId="4991AA2A" w:rsidR="00484F34" w:rsidRDefault="00484F34" w:rsidP="00484F34">
      <w:pPr>
        <w:pStyle w:val="ListParagraph"/>
        <w:numPr>
          <w:ilvl w:val="0"/>
          <w:numId w:val="94"/>
        </w:numPr>
        <w:tabs>
          <w:tab w:val="clear" w:pos="504"/>
          <w:tab w:val="clear" w:pos="720"/>
          <w:tab w:val="clear" w:pos="1710"/>
          <w:tab w:val="clear" w:pos="2160"/>
        </w:tabs>
        <w:spacing w:after="0"/>
        <w:rPr>
          <w:ins w:id="387" w:author="Ackerman, Peter" w:date="2020-09-04T16:15:00Z"/>
          <w:rFonts w:cs="ArialMT"/>
          <w:color w:val="000000"/>
        </w:rPr>
      </w:pPr>
      <w:ins w:id="388" w:author="Ackerman, Peter" w:date="2020-09-04T16:15:00Z">
        <w:r>
          <w:rPr>
            <w:rFonts w:cs="ArialMT"/>
            <w:color w:val="000000"/>
          </w:rPr>
          <w:t xml:space="preserve">At the </w:t>
        </w:r>
        <w:r>
          <w:rPr>
            <w:rFonts w:cs="ArialMT"/>
            <w:b/>
            <w:bCs/>
            <w:color w:val="000000"/>
          </w:rPr>
          <w:t>Select File</w:t>
        </w:r>
        <w:r>
          <w:rPr>
            <w:rFonts w:cs="ArialMT"/>
            <w:color w:val="000000"/>
          </w:rPr>
          <w:t xml:space="preserve"> window, select </w:t>
        </w:r>
        <w:r>
          <w:rPr>
            <w:rFonts w:cs="ArialMT"/>
            <w:b/>
            <w:bCs/>
            <w:color w:val="000000"/>
          </w:rPr>
          <w:t>AMD_Signing_</w:t>
        </w:r>
        <w:r w:rsidRPr="007845BB">
          <w:rPr>
            <w:rFonts w:cs="ArialMT"/>
            <w:b/>
            <w:bCs/>
            <w:color w:val="000000"/>
          </w:rPr>
          <w:t>key</w:t>
        </w:r>
      </w:ins>
      <w:ins w:id="389" w:author="Ackerman, Peter" w:date="2020-10-21T14:06:00Z">
        <w:r w:rsidR="00620CAB">
          <w:rPr>
            <w:rFonts w:cs="ArialMT"/>
            <w:b/>
            <w:bCs/>
            <w:color w:val="000000"/>
          </w:rPr>
          <w:t>.cer</w:t>
        </w:r>
      </w:ins>
      <w:ins w:id="390" w:author="Ackerman, Peter" w:date="2020-09-04T16:15:00Z">
        <w:r>
          <w:rPr>
            <w:rFonts w:cs="ArialMT"/>
            <w:color w:val="000000"/>
          </w:rPr>
          <w:t xml:space="preserve">, then press </w:t>
        </w:r>
        <w:r>
          <w:rPr>
            <w:rFonts w:cs="ArialMT"/>
            <w:b/>
            <w:bCs/>
            <w:color w:val="000000"/>
          </w:rPr>
          <w:t>Enter</w:t>
        </w:r>
        <w:r>
          <w:rPr>
            <w:rFonts w:cs="ArialMT"/>
            <w:color w:val="000000"/>
          </w:rPr>
          <w:t>.</w:t>
        </w:r>
      </w:ins>
    </w:p>
    <w:p w14:paraId="3C6B3B95" w14:textId="77777777" w:rsidR="00484F34" w:rsidRDefault="00484F34" w:rsidP="00484F34">
      <w:pPr>
        <w:pStyle w:val="ListParagraph"/>
        <w:numPr>
          <w:ilvl w:val="0"/>
          <w:numId w:val="94"/>
        </w:numPr>
        <w:tabs>
          <w:tab w:val="clear" w:pos="504"/>
          <w:tab w:val="clear" w:pos="720"/>
          <w:tab w:val="clear" w:pos="1710"/>
          <w:tab w:val="clear" w:pos="2160"/>
        </w:tabs>
        <w:spacing w:after="0"/>
        <w:rPr>
          <w:ins w:id="391" w:author="Ackerman, Peter" w:date="2020-09-04T16:15:00Z"/>
          <w:rFonts w:cs="ArialMT"/>
          <w:color w:val="000000"/>
        </w:rPr>
      </w:pPr>
      <w:ins w:id="392" w:author="Ackerman, Peter" w:date="2020-09-04T16:15:00Z">
        <w:r>
          <w:rPr>
            <w:rFonts w:cs="ArialMT"/>
            <w:color w:val="000000"/>
          </w:rPr>
          <w:t xml:space="preserve">At the </w:t>
        </w:r>
        <w:r>
          <w:rPr>
            <w:rFonts w:cs="ArialMT"/>
            <w:b/>
            <w:bCs/>
            <w:color w:val="000000"/>
          </w:rPr>
          <w:t>Input File Format</w:t>
        </w:r>
        <w:r>
          <w:rPr>
            <w:rFonts w:cs="ArialMT"/>
            <w:color w:val="000000"/>
          </w:rPr>
          <w:t xml:space="preserve"> window, select </w:t>
        </w:r>
        <w:r w:rsidRPr="00066435">
          <w:rPr>
            <w:rFonts w:cs="ArialMT"/>
            <w:b/>
            <w:bCs/>
            <w:color w:val="000000"/>
          </w:rPr>
          <w:t>Public Key Certificate</w:t>
        </w:r>
        <w:r>
          <w:rPr>
            <w:rFonts w:cs="ArialMT"/>
            <w:color w:val="000000"/>
          </w:rPr>
          <w:t xml:space="preserve">, then press </w:t>
        </w:r>
        <w:r>
          <w:rPr>
            <w:rFonts w:cs="ArialMT"/>
            <w:b/>
            <w:bCs/>
            <w:color w:val="000000"/>
          </w:rPr>
          <w:t>Enter</w:t>
        </w:r>
        <w:r>
          <w:rPr>
            <w:rFonts w:cs="ArialMT"/>
            <w:color w:val="000000"/>
          </w:rPr>
          <w:t>.</w:t>
        </w:r>
      </w:ins>
    </w:p>
    <w:p w14:paraId="78D99B2B" w14:textId="010534B5" w:rsidR="00484F34" w:rsidRDefault="00484F34" w:rsidP="00484F34">
      <w:pPr>
        <w:pStyle w:val="ListParagraph"/>
        <w:numPr>
          <w:ilvl w:val="0"/>
          <w:numId w:val="94"/>
        </w:numPr>
        <w:tabs>
          <w:tab w:val="clear" w:pos="504"/>
          <w:tab w:val="clear" w:pos="720"/>
          <w:tab w:val="clear" w:pos="1710"/>
          <w:tab w:val="clear" w:pos="2160"/>
        </w:tabs>
        <w:spacing w:after="0"/>
        <w:rPr>
          <w:ins w:id="393" w:author="Ackerman, Peter" w:date="2020-09-04T16:15:00Z"/>
          <w:rFonts w:cs="ArialMT"/>
          <w:color w:val="000000"/>
        </w:rPr>
      </w:pPr>
      <w:ins w:id="394" w:author="Ackerman, Peter" w:date="2020-09-04T16:15:00Z">
        <w:r>
          <w:rPr>
            <w:rFonts w:cs="ArialMT"/>
            <w:color w:val="000000"/>
          </w:rPr>
          <w:t xml:space="preserve">At the </w:t>
        </w:r>
      </w:ins>
      <w:ins w:id="395" w:author="Ackerman, Peter" w:date="2020-10-21T14:06:00Z">
        <w:r w:rsidR="00620CAB">
          <w:rPr>
            <w:rFonts w:cs="ArialMT"/>
            <w:b/>
            <w:bCs/>
            <w:color w:val="000000"/>
          </w:rPr>
          <w:t>Ap</w:t>
        </w:r>
      </w:ins>
      <w:ins w:id="396" w:author="Ackerman, Peter" w:date="2020-10-21T14:07:00Z">
        <w:r w:rsidR="00620CAB">
          <w:rPr>
            <w:rFonts w:cs="ArialMT"/>
            <w:b/>
            <w:bCs/>
            <w:color w:val="000000"/>
          </w:rPr>
          <w:t>pend</w:t>
        </w:r>
      </w:ins>
      <w:ins w:id="397" w:author="Ackerman, Peter" w:date="2020-09-04T16:15:00Z">
        <w:r>
          <w:rPr>
            <w:rFonts w:cs="ArialMT"/>
            <w:color w:val="000000"/>
          </w:rPr>
          <w:t xml:space="preserve"> window, select </w:t>
        </w:r>
        <w:r w:rsidRPr="00066435">
          <w:rPr>
            <w:rFonts w:cs="ArialMT"/>
            <w:b/>
            <w:bCs/>
            <w:color w:val="000000"/>
          </w:rPr>
          <w:t>Yes</w:t>
        </w:r>
        <w:r>
          <w:rPr>
            <w:rFonts w:cs="ArialMT"/>
            <w:color w:val="000000"/>
          </w:rPr>
          <w:t xml:space="preserve">, </w:t>
        </w:r>
        <w:r w:rsidRPr="00066435">
          <w:rPr>
            <w:rFonts w:cs="ArialMT"/>
            <w:color w:val="000000"/>
          </w:rPr>
          <w:t>then</w:t>
        </w:r>
        <w:r>
          <w:rPr>
            <w:rFonts w:cs="ArialMT"/>
            <w:color w:val="000000"/>
          </w:rPr>
          <w:t xml:space="preserve"> press </w:t>
        </w:r>
        <w:r>
          <w:rPr>
            <w:rFonts w:cs="ArialMT"/>
            <w:b/>
            <w:bCs/>
            <w:color w:val="000000"/>
          </w:rPr>
          <w:t>Enter</w:t>
        </w:r>
        <w:r>
          <w:rPr>
            <w:rFonts w:cs="ArialMT"/>
            <w:color w:val="000000"/>
          </w:rPr>
          <w:t>.</w:t>
        </w:r>
      </w:ins>
    </w:p>
    <w:p w14:paraId="4F22AADE" w14:textId="24DC0BDB" w:rsidR="00484F34" w:rsidRDefault="00484F34" w:rsidP="00484F34">
      <w:pPr>
        <w:pStyle w:val="ListParagraph"/>
        <w:numPr>
          <w:ilvl w:val="0"/>
          <w:numId w:val="94"/>
        </w:numPr>
        <w:tabs>
          <w:tab w:val="clear" w:pos="504"/>
          <w:tab w:val="clear" w:pos="720"/>
          <w:tab w:val="clear" w:pos="1710"/>
          <w:tab w:val="clear" w:pos="2160"/>
        </w:tabs>
        <w:spacing w:after="0"/>
        <w:rPr>
          <w:ins w:id="398" w:author="Ackerman, Peter" w:date="2020-09-04T16:15:00Z"/>
          <w:rFonts w:cs="ArialMT"/>
          <w:color w:val="000000"/>
        </w:rPr>
      </w:pPr>
      <w:ins w:id="399" w:author="Ackerman, Peter" w:date="2020-09-04T16:15:00Z">
        <w:r>
          <w:rPr>
            <w:rFonts w:cs="ArialMT"/>
            <w:color w:val="000000"/>
          </w:rPr>
          <w:t xml:space="preserve">At the </w:t>
        </w:r>
      </w:ins>
      <w:ins w:id="400" w:author="Ackerman, Peter" w:date="2020-10-21T14:07:00Z">
        <w:r w:rsidR="00620CAB">
          <w:rPr>
            <w:rFonts w:cs="ArialMT"/>
            <w:b/>
            <w:bCs/>
            <w:color w:val="000000"/>
          </w:rPr>
          <w:t>Append</w:t>
        </w:r>
      </w:ins>
      <w:ins w:id="401" w:author="Ackerman, Peter" w:date="2020-09-04T16:15:00Z">
        <w:r>
          <w:rPr>
            <w:rFonts w:cs="ArialMT"/>
            <w:b/>
            <w:bCs/>
            <w:color w:val="000000"/>
          </w:rPr>
          <w:t xml:space="preserve"> </w:t>
        </w:r>
        <w:r>
          <w:rPr>
            <w:rFonts w:cs="ArialMT"/>
            <w:color w:val="000000"/>
          </w:rPr>
          <w:t xml:space="preserve">window, select </w:t>
        </w:r>
        <w:r>
          <w:rPr>
            <w:rFonts w:cs="ArialMT"/>
            <w:b/>
            <w:bCs/>
            <w:color w:val="000000"/>
          </w:rPr>
          <w:t>Ok</w:t>
        </w:r>
        <w:r>
          <w:rPr>
            <w:rFonts w:cs="ArialMT"/>
            <w:color w:val="000000"/>
          </w:rPr>
          <w:t xml:space="preserve">, then press </w:t>
        </w:r>
        <w:r>
          <w:rPr>
            <w:rFonts w:cs="ArialMT"/>
            <w:b/>
            <w:bCs/>
            <w:color w:val="000000"/>
          </w:rPr>
          <w:t>Enter</w:t>
        </w:r>
        <w:r>
          <w:rPr>
            <w:rFonts w:cs="ArialMT"/>
            <w:color w:val="000000"/>
          </w:rPr>
          <w:t>.</w:t>
        </w:r>
      </w:ins>
    </w:p>
    <w:p w14:paraId="0001F65F" w14:textId="77777777" w:rsidR="00484F34" w:rsidRDefault="00484F34" w:rsidP="00484F34">
      <w:pPr>
        <w:pStyle w:val="ListParagraph"/>
        <w:numPr>
          <w:ilvl w:val="0"/>
          <w:numId w:val="94"/>
        </w:numPr>
        <w:tabs>
          <w:tab w:val="clear" w:pos="504"/>
          <w:tab w:val="clear" w:pos="720"/>
          <w:tab w:val="clear" w:pos="1710"/>
          <w:tab w:val="clear" w:pos="2160"/>
        </w:tabs>
        <w:spacing w:after="0"/>
        <w:rPr>
          <w:ins w:id="402" w:author="Ackerman, Peter" w:date="2020-09-04T16:15:00Z"/>
          <w:rFonts w:cs="ArialMT"/>
          <w:color w:val="000000"/>
        </w:rPr>
      </w:pPr>
      <w:ins w:id="403" w:author="Ackerman, Peter" w:date="2020-09-04T16:15:00Z">
        <w:r>
          <w:rPr>
            <w:rFonts w:cs="ArialMT"/>
            <w:color w:val="000000"/>
          </w:rPr>
          <w:t xml:space="preserve">Press </w:t>
        </w:r>
        <w:r>
          <w:rPr>
            <w:rFonts w:cs="ArialMT"/>
            <w:b/>
            <w:bCs/>
            <w:color w:val="000000"/>
          </w:rPr>
          <w:t>ESC</w:t>
        </w:r>
      </w:ins>
    </w:p>
    <w:p w14:paraId="66554751" w14:textId="77777777" w:rsidR="00484F34" w:rsidRDefault="00484F34" w:rsidP="00484F34">
      <w:pPr>
        <w:pStyle w:val="ListParagraph"/>
        <w:numPr>
          <w:ilvl w:val="0"/>
          <w:numId w:val="94"/>
        </w:numPr>
        <w:tabs>
          <w:tab w:val="clear" w:pos="504"/>
          <w:tab w:val="clear" w:pos="720"/>
          <w:tab w:val="clear" w:pos="1710"/>
          <w:tab w:val="clear" w:pos="2160"/>
        </w:tabs>
        <w:spacing w:after="0"/>
        <w:rPr>
          <w:ins w:id="404" w:author="Ackerman, Peter" w:date="2020-09-04T16:15:00Z"/>
          <w:rFonts w:cs="ArialMT"/>
          <w:color w:val="000000"/>
        </w:rPr>
      </w:pPr>
      <w:ins w:id="405" w:author="Ackerman, Peter" w:date="2020-09-04T16:15:00Z">
        <w:r>
          <w:rPr>
            <w:rFonts w:cs="ArialMT"/>
            <w:color w:val="000000"/>
          </w:rPr>
          <w:t xml:space="preserve">Select </w:t>
        </w:r>
        <w:r>
          <w:rPr>
            <w:rFonts w:cs="ArialMT"/>
            <w:b/>
            <w:bCs/>
            <w:color w:val="000000"/>
          </w:rPr>
          <w:t>Secure Boot</w:t>
        </w:r>
        <w:r>
          <w:rPr>
            <w:rFonts w:cs="ArialMT"/>
            <w:color w:val="000000"/>
          </w:rPr>
          <w:t xml:space="preserve">, then press </w:t>
        </w:r>
        <w:r>
          <w:rPr>
            <w:rFonts w:cs="ArialMT"/>
            <w:b/>
            <w:bCs/>
            <w:color w:val="000000"/>
          </w:rPr>
          <w:t>Enter</w:t>
        </w:r>
        <w:r>
          <w:rPr>
            <w:rFonts w:cs="ArialMT"/>
            <w:color w:val="000000"/>
          </w:rPr>
          <w:t>.</w:t>
        </w:r>
      </w:ins>
    </w:p>
    <w:p w14:paraId="709DE017" w14:textId="77777777" w:rsidR="00484F34" w:rsidRDefault="00484F34" w:rsidP="00484F34">
      <w:pPr>
        <w:pStyle w:val="ListParagraph"/>
        <w:numPr>
          <w:ilvl w:val="0"/>
          <w:numId w:val="94"/>
        </w:numPr>
        <w:tabs>
          <w:tab w:val="clear" w:pos="504"/>
          <w:tab w:val="clear" w:pos="720"/>
          <w:tab w:val="clear" w:pos="1710"/>
          <w:tab w:val="clear" w:pos="2160"/>
        </w:tabs>
        <w:spacing w:after="0"/>
        <w:rPr>
          <w:ins w:id="406" w:author="Ackerman, Peter" w:date="2020-09-04T16:15:00Z"/>
          <w:rFonts w:cs="ArialMT"/>
          <w:color w:val="000000"/>
        </w:rPr>
      </w:pPr>
      <w:ins w:id="407" w:author="Ackerman, Peter" w:date="2020-09-04T16:15:00Z">
        <w:r>
          <w:rPr>
            <w:rFonts w:cs="ArialMT"/>
            <w:color w:val="000000"/>
          </w:rPr>
          <w:t xml:space="preserve">Select </w:t>
        </w:r>
        <w:r>
          <w:rPr>
            <w:rFonts w:cs="ArialMT"/>
            <w:b/>
            <w:bCs/>
            <w:color w:val="000000"/>
          </w:rPr>
          <w:t>Enable</w:t>
        </w:r>
        <w:r>
          <w:rPr>
            <w:rFonts w:cs="ArialMT"/>
            <w:color w:val="000000"/>
          </w:rPr>
          <w:t xml:space="preserve">, then press </w:t>
        </w:r>
        <w:r>
          <w:rPr>
            <w:rFonts w:cs="ArialMT"/>
            <w:b/>
            <w:bCs/>
            <w:color w:val="000000"/>
          </w:rPr>
          <w:t>Enter</w:t>
        </w:r>
        <w:r>
          <w:rPr>
            <w:rFonts w:cs="ArialMT"/>
            <w:color w:val="000000"/>
          </w:rPr>
          <w:t>.</w:t>
        </w:r>
      </w:ins>
    </w:p>
    <w:p w14:paraId="238436BD" w14:textId="17D1B1FA" w:rsidR="00484F34" w:rsidRPr="00ED550C" w:rsidRDefault="00484F34">
      <w:pPr>
        <w:pStyle w:val="ListParagraph"/>
        <w:numPr>
          <w:ilvl w:val="0"/>
          <w:numId w:val="94"/>
        </w:numPr>
        <w:rPr>
          <w:ins w:id="408" w:author="Ackerman, Peter" w:date="2020-09-04T16:15:00Z"/>
          <w:rFonts w:cs="ArialMT"/>
          <w:color w:val="000000"/>
          <w:rPrChange w:id="409" w:author="Ackerman, Peter" w:date="2020-09-04T16:20:00Z">
            <w:rPr>
              <w:ins w:id="410" w:author="Ackerman, Peter" w:date="2020-09-04T16:15:00Z"/>
            </w:rPr>
          </w:rPrChange>
        </w:rPr>
        <w:pPrChange w:id="411" w:author="Ackerman, Peter" w:date="2020-09-04T16:20:00Z">
          <w:pPr/>
        </w:pPrChange>
      </w:pPr>
      <w:ins w:id="412" w:author="Ackerman, Peter" w:date="2020-09-04T16:15:00Z">
        <w:r w:rsidRPr="00ED550C">
          <w:rPr>
            <w:rFonts w:cs="ArialMT"/>
            <w:color w:val="000000"/>
            <w:rPrChange w:id="413" w:author="Ackerman, Peter" w:date="2020-09-04T16:20:00Z">
              <w:rPr/>
            </w:rPrChange>
          </w:rPr>
          <w:t xml:space="preserve">Press </w:t>
        </w:r>
        <w:r w:rsidRPr="00ED550C">
          <w:rPr>
            <w:rFonts w:cs="ArialMT"/>
            <w:b/>
            <w:bCs/>
            <w:color w:val="000000"/>
            <w:rPrChange w:id="414" w:author="Ackerman, Peter" w:date="2020-09-04T16:20:00Z">
              <w:rPr>
                <w:b/>
                <w:bCs/>
              </w:rPr>
            </w:rPrChange>
          </w:rPr>
          <w:t>F4</w:t>
        </w:r>
        <w:r w:rsidRPr="00ED550C">
          <w:rPr>
            <w:rFonts w:cs="ArialMT"/>
            <w:color w:val="000000"/>
            <w:rPrChange w:id="415" w:author="Ackerman, Peter" w:date="2020-09-04T16:20:00Z">
              <w:rPr/>
            </w:rPrChange>
          </w:rPr>
          <w:t>, to Save and exit the BIOS.</w:t>
        </w:r>
        <w:bookmarkEnd w:id="338"/>
      </w:ins>
    </w:p>
    <w:p w14:paraId="4569C91F" w14:textId="77777777" w:rsidR="00484F34" w:rsidRDefault="00484F34" w:rsidP="00484F34">
      <w:pPr>
        <w:pStyle w:val="Heading3"/>
        <w:rPr>
          <w:ins w:id="416" w:author="Ackerman, Peter" w:date="2020-09-04T16:15:00Z"/>
        </w:rPr>
      </w:pPr>
      <w:bookmarkStart w:id="417" w:name="_Toc56412416"/>
      <w:ins w:id="418" w:author="Ackerman, Peter" w:date="2020-09-04T16:15:00Z">
        <w:r>
          <w:t>Install the AMD RAIDX driver during the OS Installation</w:t>
        </w:r>
        <w:bookmarkEnd w:id="417"/>
      </w:ins>
    </w:p>
    <w:p w14:paraId="390EA56D" w14:textId="3F56A26A" w:rsidR="000E012E" w:rsidRDefault="000E012E" w:rsidP="000E012E">
      <w:pPr>
        <w:pStyle w:val="Note"/>
        <w:ind w:left="630" w:hanging="630"/>
      </w:pPr>
      <w:r w:rsidRPr="006366EE">
        <w:rPr>
          <w:b/>
          <w:bCs/>
        </w:rPr>
        <w:t xml:space="preserve">Note: </w:t>
      </w:r>
      <w:r>
        <w:t>Prior to starting this procedure, obtain the AMD-RAID drivers from your system supplier or motherboard vendor.</w:t>
      </w:r>
    </w:p>
    <w:p w14:paraId="7E58F902" w14:textId="07D1F090" w:rsidR="000E012E" w:rsidRDefault="000E012E" w:rsidP="002D5C42">
      <w:pPr>
        <w:pStyle w:val="NoteNumber"/>
        <w:numPr>
          <w:ilvl w:val="0"/>
          <w:numId w:val="8"/>
        </w:numPr>
      </w:pPr>
      <w:r>
        <w:t xml:space="preserve">Copy the AMD-RAID drivers to a </w:t>
      </w:r>
      <w:r w:rsidR="002D5C42">
        <w:t>Removeable Storage Medium: Red Hat (RHEL)</w:t>
      </w:r>
      <w:r w:rsidR="006934EF">
        <w:t xml:space="preserve"> </w:t>
      </w:r>
    </w:p>
    <w:p w14:paraId="1C068341" w14:textId="591BFAFB" w:rsidR="006934EF" w:rsidRDefault="006934EF" w:rsidP="006934EF">
      <w:pPr>
        <w:pStyle w:val="NoteNumber"/>
        <w:numPr>
          <w:ilvl w:val="0"/>
          <w:numId w:val="8"/>
        </w:numPr>
        <w:tabs>
          <w:tab w:val="clear" w:pos="1800"/>
          <w:tab w:val="clear" w:pos="2160"/>
          <w:tab w:val="num" w:pos="2520"/>
        </w:tabs>
        <w:ind w:left="2520"/>
      </w:pPr>
      <w:r>
        <w:lastRenderedPageBreak/>
        <w:t>See section 2.1</w:t>
      </w:r>
    </w:p>
    <w:p w14:paraId="3655ACBA" w14:textId="77777777" w:rsidR="000E012E" w:rsidRDefault="000E012E" w:rsidP="000E012E">
      <w:pPr>
        <w:pStyle w:val="Note"/>
        <w:ind w:left="720" w:hanging="720"/>
      </w:pPr>
      <w:r w:rsidRPr="002C427F">
        <w:rPr>
          <w:b/>
          <w:bCs/>
        </w:rPr>
        <w:t>Note:</w:t>
      </w:r>
      <w:r>
        <w:t xml:space="preserve"> When installing Red Hat Linux, use the Linux dd installation mode instead of the Linux expert mode.</w:t>
      </w:r>
    </w:p>
    <w:p w14:paraId="0FD034D0" w14:textId="1B9ADB2F" w:rsidR="000E012E" w:rsidRDefault="000E012E" w:rsidP="000E012E">
      <w:pPr>
        <w:pStyle w:val="Note"/>
      </w:pPr>
      <w:r w:rsidRPr="002C427F">
        <w:rPr>
          <w:b/>
          <w:bCs/>
        </w:rPr>
        <w:t>Note:</w:t>
      </w:r>
      <w:r>
        <w:t xml:space="preserve"> Not all the windows indicated in this procedure will display during installation.</w:t>
      </w:r>
    </w:p>
    <w:p w14:paraId="7E38F943" w14:textId="77777777" w:rsidR="00133153" w:rsidRDefault="00133153" w:rsidP="00133153">
      <w:pPr>
        <w:pStyle w:val="Note"/>
        <w:rPr>
          <w:ins w:id="419" w:author="Ackerman, Peter" w:date="2020-09-11T13:57:00Z"/>
          <w:iCs/>
        </w:rPr>
      </w:pPr>
      <w:ins w:id="420" w:author="Ackerman, Peter" w:date="2020-09-11T13:57:00Z">
        <w:r>
          <w:rPr>
            <w:b/>
            <w:bCs/>
            <w:iCs/>
          </w:rPr>
          <w:t>Note:</w:t>
        </w:r>
        <w:r>
          <w:rPr>
            <w:iCs/>
          </w:rPr>
          <w:t xml:space="preserve"> It is AMD’s recommendation that a reset/reboot of the system is performed whenever the user is adding or moving a SATA M.2 SSD or NVMe device(s).</w:t>
        </w:r>
      </w:ins>
    </w:p>
    <w:p w14:paraId="2F6FB8DF" w14:textId="172D6DC2" w:rsidR="00EC20FA" w:rsidRPr="00EC20FA" w:rsidRDefault="00133153">
      <w:pPr>
        <w:pStyle w:val="Note"/>
        <w:numPr>
          <w:ilvl w:val="0"/>
          <w:numId w:val="96"/>
        </w:numPr>
        <w:rPr>
          <w:ins w:id="421" w:author="Ackerman, Peter" w:date="2020-10-22T10:09:00Z"/>
          <w:iCs/>
          <w:rPrChange w:id="422" w:author="Ackerman, Peter" w:date="2020-10-22T10:09:00Z">
            <w:rPr>
              <w:ins w:id="423" w:author="Ackerman, Peter" w:date="2020-10-22T10:09:00Z"/>
              <w:i w:val="0"/>
            </w:rPr>
          </w:rPrChange>
        </w:rPr>
        <w:pPrChange w:id="424" w:author="Ackerman, Peter" w:date="2020-10-22T10:10:00Z">
          <w:pPr>
            <w:pStyle w:val="Note"/>
            <w:numPr>
              <w:numId w:val="95"/>
            </w:numPr>
            <w:ind w:left="1584" w:hanging="360"/>
          </w:pPr>
        </w:pPrChange>
      </w:pPr>
      <w:ins w:id="425" w:author="Ackerman, Peter" w:date="2020-09-11T13:57:00Z">
        <w:r w:rsidRPr="001D4D86">
          <w:rPr>
            <w:i w:val="0"/>
          </w:rPr>
          <w:t>In the OS, issue a reset/reboot.</w:t>
        </w:r>
      </w:ins>
    </w:p>
    <w:p w14:paraId="21B1CE7C" w14:textId="77777777" w:rsidR="00EC20FA" w:rsidRPr="00EC20FA" w:rsidRDefault="00133153">
      <w:pPr>
        <w:pStyle w:val="Note"/>
        <w:numPr>
          <w:ilvl w:val="0"/>
          <w:numId w:val="96"/>
        </w:numPr>
        <w:rPr>
          <w:ins w:id="426" w:author="Ackerman, Peter" w:date="2020-10-22T10:09:00Z"/>
          <w:iCs/>
          <w:rPrChange w:id="427" w:author="Ackerman, Peter" w:date="2020-10-22T10:09:00Z">
            <w:rPr>
              <w:ins w:id="428" w:author="Ackerman, Peter" w:date="2020-10-22T10:09:00Z"/>
              <w:i w:val="0"/>
            </w:rPr>
          </w:rPrChange>
        </w:rPr>
        <w:pPrChange w:id="429" w:author="Ackerman, Peter" w:date="2020-10-22T10:10:00Z">
          <w:pPr>
            <w:pStyle w:val="Note"/>
            <w:numPr>
              <w:numId w:val="95"/>
            </w:numPr>
            <w:ind w:left="1584" w:hanging="360"/>
          </w:pPr>
        </w:pPrChange>
      </w:pPr>
      <w:ins w:id="430" w:author="Ackerman, Peter" w:date="2020-09-11T13:57:00Z">
        <w:r w:rsidRPr="001D4D86">
          <w:rPr>
            <w:i w:val="0"/>
          </w:rPr>
          <w:t>Wait for the AMD BIOS s</w:t>
        </w:r>
        <w:r w:rsidRPr="00EC20FA">
          <w:rPr>
            <w:i w:val="0"/>
          </w:rPr>
          <w:t xml:space="preserve">creen to display, press </w:t>
        </w:r>
        <w:r w:rsidRPr="00EC20FA">
          <w:rPr>
            <w:b/>
            <w:bCs/>
            <w:i w:val="0"/>
          </w:rPr>
          <w:t>ESC</w:t>
        </w:r>
        <w:r w:rsidRPr="00EC20FA">
          <w:rPr>
            <w:i w:val="0"/>
          </w:rPr>
          <w:t xml:space="preserve"> to enter the BIOS.</w:t>
        </w:r>
      </w:ins>
    </w:p>
    <w:p w14:paraId="44C5D0D6" w14:textId="77777777" w:rsidR="00EC20FA" w:rsidRPr="00EC20FA" w:rsidRDefault="00133153">
      <w:pPr>
        <w:pStyle w:val="Note"/>
        <w:numPr>
          <w:ilvl w:val="0"/>
          <w:numId w:val="96"/>
        </w:numPr>
        <w:rPr>
          <w:ins w:id="431" w:author="Ackerman, Peter" w:date="2020-10-22T10:09:00Z"/>
          <w:iCs/>
          <w:rPrChange w:id="432" w:author="Ackerman, Peter" w:date="2020-10-22T10:09:00Z">
            <w:rPr>
              <w:ins w:id="433" w:author="Ackerman, Peter" w:date="2020-10-22T10:09:00Z"/>
              <w:i w:val="0"/>
            </w:rPr>
          </w:rPrChange>
        </w:rPr>
        <w:pPrChange w:id="434" w:author="Ackerman, Peter" w:date="2020-10-22T10:10:00Z">
          <w:pPr>
            <w:pStyle w:val="Note"/>
            <w:numPr>
              <w:numId w:val="95"/>
            </w:numPr>
            <w:ind w:left="1584" w:hanging="360"/>
          </w:pPr>
        </w:pPrChange>
      </w:pPr>
      <w:ins w:id="435" w:author="Ackerman, Peter" w:date="2020-09-11T13:57:00Z">
        <w:r w:rsidRPr="001D4D86">
          <w:rPr>
            <w:i w:val="0"/>
          </w:rPr>
          <w:t xml:space="preserve">Power </w:t>
        </w:r>
        <w:r w:rsidRPr="00EC20FA">
          <w:rPr>
            <w:i w:val="0"/>
          </w:rPr>
          <w:t>off the system.</w:t>
        </w:r>
      </w:ins>
    </w:p>
    <w:p w14:paraId="2BEBC1E3" w14:textId="58C5C165" w:rsidR="00133153" w:rsidRPr="00EC20FA" w:rsidRDefault="00133153">
      <w:pPr>
        <w:pStyle w:val="Note"/>
        <w:numPr>
          <w:ilvl w:val="0"/>
          <w:numId w:val="96"/>
        </w:numPr>
        <w:spacing w:after="0"/>
        <w:rPr>
          <w:ins w:id="436" w:author="Ackerman, Peter" w:date="2020-09-11T13:57:00Z"/>
          <w:iCs/>
        </w:rPr>
        <w:pPrChange w:id="437" w:author="Ackerman, Peter" w:date="2020-10-22T10:10:00Z">
          <w:pPr>
            <w:pStyle w:val="Note"/>
            <w:numPr>
              <w:numId w:val="95"/>
            </w:numPr>
            <w:ind w:left="1584" w:hanging="360"/>
          </w:pPr>
        </w:pPrChange>
      </w:pPr>
      <w:ins w:id="438" w:author="Ackerman, Peter" w:date="2020-09-11T13:57:00Z">
        <w:r w:rsidRPr="001D4D86">
          <w:rPr>
            <w:i w:val="0"/>
          </w:rPr>
          <w:t>Install or remove the necessary device(s).Power on the system and allow the OS to boot properly.</w:t>
        </w:r>
      </w:ins>
    </w:p>
    <w:p w14:paraId="4186CFDA" w14:textId="249EE161" w:rsidR="000E012E" w:rsidRPr="00046926" w:rsidRDefault="000E012E" w:rsidP="000E012E">
      <w:pPr>
        <w:pStyle w:val="Note"/>
        <w:tabs>
          <w:tab w:val="clear" w:pos="1710"/>
        </w:tabs>
        <w:ind w:left="630" w:hanging="630"/>
      </w:pPr>
      <w:del w:id="439" w:author="Ackerman, Peter" w:date="2020-09-11T13:57:00Z">
        <w:r w:rsidDel="00133153">
          <w:rPr>
            <w:b/>
            <w:bCs/>
          </w:rPr>
          <w:delText>Note</w:delText>
        </w:r>
        <w:r w:rsidRPr="00046926" w:rsidDel="00133153">
          <w:rPr>
            <w:b/>
            <w:bCs/>
          </w:rPr>
          <w:delText>:</w:delText>
        </w:r>
        <w:r w:rsidRPr="00046926" w:rsidDel="00133153">
          <w:delText xml:space="preserve"> </w:delText>
        </w:r>
        <w:r w:rsidRPr="00046926" w:rsidDel="00133153">
          <w:rPr>
            <w:color w:val="000000"/>
          </w:rPr>
          <w:delText xml:space="preserve">If a user wants to add or remove a NVMe into a system; it is AMD’s recommendation that a reset of the system is performed, wait for </w:delText>
        </w:r>
        <w:commentRangeStart w:id="440"/>
        <w:r w:rsidRPr="00046926" w:rsidDel="00133153">
          <w:rPr>
            <w:color w:val="000000"/>
          </w:rPr>
          <w:delText>the</w:delText>
        </w:r>
        <w:commentRangeEnd w:id="440"/>
        <w:r w:rsidR="001F59BD" w:rsidDel="00133153">
          <w:rPr>
            <w:rStyle w:val="CommentReference"/>
            <w:i w:val="0"/>
          </w:rPr>
          <w:commentReference w:id="440"/>
        </w:r>
        <w:r w:rsidRPr="00046926" w:rsidDel="00133153">
          <w:rPr>
            <w:color w:val="000000"/>
          </w:rPr>
          <w:delText xml:space="preserve"> BIOS screen to appear, then power off the system and add or remove the NVMe(s).</w:delText>
        </w:r>
      </w:del>
    </w:p>
    <w:p w14:paraId="6BE0B230" w14:textId="6F8F5473" w:rsidR="000E012E" w:rsidRDefault="000E012E" w:rsidP="00B427DA">
      <w:pPr>
        <w:pStyle w:val="ListNumber"/>
        <w:numPr>
          <w:ilvl w:val="0"/>
          <w:numId w:val="16"/>
        </w:numPr>
      </w:pPr>
      <w:r>
        <w:t>Power-</w:t>
      </w:r>
      <w:r w:rsidR="0084425C" w:rsidRPr="0084425C">
        <w:t>on</w:t>
      </w:r>
      <w:r>
        <w:t xml:space="preserve"> the system</w:t>
      </w:r>
    </w:p>
    <w:p w14:paraId="2620CD08" w14:textId="77777777" w:rsidR="000E012E" w:rsidRDefault="000E012E" w:rsidP="00B427DA">
      <w:pPr>
        <w:pStyle w:val="ListNumber"/>
        <w:numPr>
          <w:ilvl w:val="0"/>
          <w:numId w:val="15"/>
        </w:numPr>
      </w:pPr>
      <w:r>
        <w:t>Insert the Red Hat installation CD-ROM, DVD or USB.</w:t>
      </w:r>
    </w:p>
    <w:p w14:paraId="53666D78" w14:textId="5E59C9B3" w:rsidR="000E012E" w:rsidRDefault="000E012E" w:rsidP="00B427DA">
      <w:pPr>
        <w:pStyle w:val="ListNumber"/>
        <w:numPr>
          <w:ilvl w:val="0"/>
          <w:numId w:val="15"/>
        </w:numPr>
      </w:pPr>
      <w:r>
        <w:t xml:space="preserve">Create a bootable array, see </w:t>
      </w:r>
      <w:r w:rsidR="006934EF">
        <w:t>Chapter 4</w:t>
      </w:r>
    </w:p>
    <w:p w14:paraId="1B826BF6" w14:textId="77777777" w:rsidR="000E012E" w:rsidRDefault="000E012E" w:rsidP="00B427DA">
      <w:pPr>
        <w:pStyle w:val="ListNumber"/>
        <w:numPr>
          <w:ilvl w:val="0"/>
          <w:numId w:val="15"/>
        </w:numPr>
      </w:pPr>
      <w:r>
        <w:t xml:space="preserve">At the </w:t>
      </w:r>
      <w:r w:rsidRPr="00D13F5E">
        <w:t>Red Hat Enterprise Linux Welcome</w:t>
      </w:r>
      <w:r>
        <w:t xml:space="preserve"> window:</w:t>
      </w:r>
    </w:p>
    <w:p w14:paraId="75748E43" w14:textId="7BCFBF01" w:rsidR="000E012E" w:rsidRDefault="000E012E" w:rsidP="00B427DA">
      <w:pPr>
        <w:pStyle w:val="ListBullet"/>
        <w:numPr>
          <w:ilvl w:val="0"/>
          <w:numId w:val="66"/>
        </w:numPr>
        <w:tabs>
          <w:tab w:val="clear" w:pos="360"/>
          <w:tab w:val="clear" w:pos="504"/>
        </w:tabs>
      </w:pPr>
      <w:r>
        <w:t xml:space="preserve">Press the </w:t>
      </w:r>
      <w:r w:rsidRPr="00780E07">
        <w:rPr>
          <w:b/>
          <w:bCs/>
        </w:rPr>
        <w:t>Up Arrow</w:t>
      </w:r>
    </w:p>
    <w:p w14:paraId="13828EA3" w14:textId="2F308AD5" w:rsidR="000E012E" w:rsidRDefault="000E012E" w:rsidP="00B427DA">
      <w:pPr>
        <w:pStyle w:val="ListBullet"/>
        <w:numPr>
          <w:ilvl w:val="0"/>
          <w:numId w:val="66"/>
        </w:numPr>
        <w:tabs>
          <w:tab w:val="clear" w:pos="360"/>
          <w:tab w:val="clear" w:pos="504"/>
        </w:tabs>
      </w:pPr>
      <w:r>
        <w:t xml:space="preserve">Select </w:t>
      </w:r>
      <w:r w:rsidRPr="002C3FF9">
        <w:rPr>
          <w:b/>
          <w:bCs/>
        </w:rPr>
        <w:t>Install Red Hat Enterprise Linux 8.x</w:t>
      </w:r>
      <w:r>
        <w:t xml:space="preserve"> (the text should be high-lighted in white).</w:t>
      </w:r>
    </w:p>
    <w:p w14:paraId="12A6C514" w14:textId="434408DB" w:rsidR="000E012E" w:rsidRDefault="000E012E" w:rsidP="00B427DA">
      <w:pPr>
        <w:pStyle w:val="ListBullet"/>
        <w:numPr>
          <w:ilvl w:val="0"/>
          <w:numId w:val="66"/>
        </w:numPr>
        <w:tabs>
          <w:tab w:val="clear" w:pos="360"/>
          <w:tab w:val="clear" w:pos="504"/>
        </w:tabs>
      </w:pPr>
      <w:r>
        <w:t xml:space="preserve">Press </w:t>
      </w:r>
      <w:r w:rsidRPr="002C3FF9">
        <w:rPr>
          <w:b/>
          <w:bCs/>
        </w:rPr>
        <w:t>E</w:t>
      </w:r>
    </w:p>
    <w:p w14:paraId="22E35D25" w14:textId="7A260D03" w:rsidR="000E012E" w:rsidRDefault="000E012E" w:rsidP="00B427DA">
      <w:pPr>
        <w:pStyle w:val="ListBullet"/>
        <w:numPr>
          <w:ilvl w:val="0"/>
          <w:numId w:val="66"/>
        </w:numPr>
        <w:tabs>
          <w:tab w:val="clear" w:pos="360"/>
          <w:tab w:val="clear" w:pos="504"/>
        </w:tabs>
      </w:pPr>
      <w:r>
        <w:t xml:space="preserve">Press the down arrow twice and select the </w:t>
      </w:r>
      <w:r w:rsidRPr="002C3FF9">
        <w:rPr>
          <w:b/>
          <w:bCs/>
        </w:rPr>
        <w:t>linuxefi /images</w:t>
      </w:r>
      <w:r>
        <w:t xml:space="preserve"> string.</w:t>
      </w:r>
    </w:p>
    <w:p w14:paraId="077915DC" w14:textId="36803D92" w:rsidR="000E012E" w:rsidRDefault="000E012E" w:rsidP="00B427DA">
      <w:pPr>
        <w:pStyle w:val="ListBullet"/>
        <w:numPr>
          <w:ilvl w:val="0"/>
          <w:numId w:val="66"/>
        </w:numPr>
        <w:tabs>
          <w:tab w:val="clear" w:pos="360"/>
          <w:tab w:val="clear" w:pos="504"/>
        </w:tabs>
      </w:pPr>
      <w:r>
        <w:t xml:space="preserve">Press the </w:t>
      </w:r>
      <w:r w:rsidRPr="002C3FF9">
        <w:rPr>
          <w:b/>
          <w:bCs/>
        </w:rPr>
        <w:t>END</w:t>
      </w:r>
      <w:r>
        <w:t xml:space="preserve"> key.</w:t>
      </w:r>
    </w:p>
    <w:p w14:paraId="4B483BFD" w14:textId="79390611" w:rsidR="000E012E" w:rsidRDefault="000E012E" w:rsidP="00B427DA">
      <w:pPr>
        <w:pStyle w:val="ListBullet"/>
        <w:numPr>
          <w:ilvl w:val="0"/>
          <w:numId w:val="66"/>
        </w:numPr>
        <w:tabs>
          <w:tab w:val="clear" w:pos="360"/>
          <w:tab w:val="clear" w:pos="504"/>
        </w:tabs>
      </w:pPr>
      <w:r>
        <w:t>Add “</w:t>
      </w:r>
      <w:r w:rsidRPr="002C3FF9">
        <w:rPr>
          <w:rFonts w:ascii="Courier New" w:hAnsi="Courier New" w:cs="Courier New"/>
          <w:sz w:val="22"/>
          <w:szCs w:val="22"/>
        </w:rPr>
        <w:t>inst.dd modprobe.blacklist=ahci modprobe.blacklist=nvme</w:t>
      </w:r>
      <w:r>
        <w:t>” to the end of the string.</w:t>
      </w:r>
    </w:p>
    <w:p w14:paraId="2D32330D" w14:textId="4AF72239" w:rsidR="000E012E" w:rsidRPr="002C3FF9" w:rsidRDefault="000E012E" w:rsidP="000E012E">
      <w:pPr>
        <w:pStyle w:val="Note"/>
        <w:spacing w:after="120"/>
        <w:ind w:left="1080" w:hanging="806"/>
        <w:rPr>
          <w:iCs/>
          <w:color w:val="000000"/>
        </w:rPr>
      </w:pPr>
      <w:r w:rsidRPr="002C427F">
        <w:rPr>
          <w:b/>
          <w:bCs/>
          <w:iCs/>
          <w:color w:val="000000"/>
        </w:rPr>
        <w:t>Example:</w:t>
      </w:r>
      <w:r>
        <w:rPr>
          <w:iCs/>
          <w:color w:val="000000"/>
        </w:rPr>
        <w:t xml:space="preserve"> </w:t>
      </w:r>
      <w:r w:rsidRPr="002C3FF9">
        <w:rPr>
          <w:rFonts w:ascii="Courier New" w:hAnsi="Courier New" w:cs="Courier New"/>
          <w:i w:val="0"/>
          <w:color w:val="000000"/>
          <w:sz w:val="22"/>
          <w:szCs w:val="22"/>
        </w:rPr>
        <w:t>linuxefi /images……quiet inst.dd modpro</w:t>
      </w:r>
      <w:r>
        <w:rPr>
          <w:rFonts w:ascii="Courier New" w:hAnsi="Courier New" w:cs="Courier New"/>
          <w:i w:val="0"/>
          <w:color w:val="000000"/>
          <w:sz w:val="22"/>
          <w:szCs w:val="22"/>
        </w:rPr>
        <w:t>b</w:t>
      </w:r>
      <w:r w:rsidRPr="002C3FF9">
        <w:rPr>
          <w:rFonts w:ascii="Courier New" w:hAnsi="Courier New" w:cs="Courier New"/>
          <w:i w:val="0"/>
          <w:color w:val="000000"/>
          <w:sz w:val="22"/>
          <w:szCs w:val="22"/>
        </w:rPr>
        <w:t>e.blacklist=ahci modprobe.blacklist=nvme</w:t>
      </w:r>
    </w:p>
    <w:p w14:paraId="79DD40E7" w14:textId="07149881" w:rsidR="000E012E" w:rsidRDefault="000E012E" w:rsidP="00B427DA">
      <w:pPr>
        <w:pStyle w:val="ListBullet"/>
        <w:numPr>
          <w:ilvl w:val="0"/>
          <w:numId w:val="66"/>
        </w:numPr>
        <w:tabs>
          <w:tab w:val="clear" w:pos="360"/>
          <w:tab w:val="clear" w:pos="504"/>
        </w:tabs>
      </w:pPr>
      <w:r>
        <w:t xml:space="preserve">Press </w:t>
      </w:r>
      <w:r w:rsidRPr="002C3FF9">
        <w:rPr>
          <w:b/>
          <w:bCs/>
        </w:rPr>
        <w:t>CTRL X</w:t>
      </w:r>
    </w:p>
    <w:p w14:paraId="380FCD30" w14:textId="77777777" w:rsidR="000E012E" w:rsidRDefault="000E012E" w:rsidP="000E012E">
      <w:pPr>
        <w:pStyle w:val="Note"/>
        <w:ind w:left="1080"/>
      </w:pPr>
      <w:r w:rsidRPr="002C3FF9">
        <w:rPr>
          <w:b/>
          <w:bCs/>
        </w:rPr>
        <w:t>Note:</w:t>
      </w:r>
      <w:r>
        <w:t xml:space="preserve"> If the shell doesn’t display (the screen is black) reset the system and try with the following settings:</w:t>
      </w:r>
    </w:p>
    <w:p w14:paraId="513F7A3C" w14:textId="77777777" w:rsidR="000E012E" w:rsidRDefault="000E012E" w:rsidP="00B427DA">
      <w:pPr>
        <w:pStyle w:val="ListBullet"/>
        <w:numPr>
          <w:ilvl w:val="0"/>
          <w:numId w:val="66"/>
        </w:numPr>
        <w:tabs>
          <w:tab w:val="clear" w:pos="360"/>
          <w:tab w:val="clear" w:pos="504"/>
        </w:tabs>
      </w:pPr>
      <w:r>
        <w:t xml:space="preserve">Add </w:t>
      </w:r>
      <w:r w:rsidRPr="00EF2BD5">
        <w:rPr>
          <w:rFonts w:ascii="Courier New" w:hAnsi="Courier New" w:cs="Courier New"/>
          <w:sz w:val="22"/>
          <w:szCs w:val="22"/>
        </w:rPr>
        <w:t>inst.dd modprobe.blacklist=ahci modprobe.blacklist=nvme nomodeset</w:t>
      </w:r>
      <w:r>
        <w:t xml:space="preserve"> to the end of the string:</w:t>
      </w:r>
    </w:p>
    <w:p w14:paraId="0B413ACC" w14:textId="77777777" w:rsidR="000E012E" w:rsidRDefault="000E012E" w:rsidP="000E012E">
      <w:pPr>
        <w:pStyle w:val="Note"/>
        <w:ind w:left="1080"/>
      </w:pPr>
      <w:r w:rsidRPr="00D069BB">
        <w:rPr>
          <w:b/>
          <w:bCs/>
        </w:rPr>
        <w:t>Example:</w:t>
      </w:r>
      <w:r>
        <w:t xml:space="preserve"> </w:t>
      </w:r>
      <w:r w:rsidRPr="00F94BED">
        <w:rPr>
          <w:rFonts w:ascii="Courier New" w:hAnsi="Courier New" w:cs="Courier New"/>
          <w:i w:val="0"/>
          <w:iCs/>
          <w:sz w:val="22"/>
          <w:szCs w:val="22"/>
        </w:rPr>
        <w:t>linuxefi /images……quiet inst.dd modprobe.blacklist=ahci modprobe.blacklist=nvme nomodeset</w:t>
      </w:r>
    </w:p>
    <w:p w14:paraId="60796645" w14:textId="1679142F" w:rsidR="000E012E" w:rsidRPr="00EF2BD5" w:rsidRDefault="000E012E" w:rsidP="00B427DA">
      <w:pPr>
        <w:pStyle w:val="ListBullet"/>
        <w:numPr>
          <w:ilvl w:val="0"/>
          <w:numId w:val="66"/>
        </w:numPr>
        <w:tabs>
          <w:tab w:val="clear" w:pos="360"/>
          <w:tab w:val="clear" w:pos="504"/>
        </w:tabs>
      </w:pPr>
      <w:r>
        <w:lastRenderedPageBreak/>
        <w:t xml:space="preserve">Press </w:t>
      </w:r>
      <w:r w:rsidRPr="00EF2BD5">
        <w:rPr>
          <w:b/>
          <w:bCs/>
        </w:rPr>
        <w:t>CTRL X</w:t>
      </w:r>
    </w:p>
    <w:p w14:paraId="2C554DD1" w14:textId="77777777" w:rsidR="000E012E" w:rsidRDefault="000E012E" w:rsidP="00B427DA">
      <w:pPr>
        <w:pStyle w:val="ListNumber"/>
        <w:numPr>
          <w:ilvl w:val="0"/>
          <w:numId w:val="15"/>
        </w:numPr>
      </w:pPr>
      <w:r>
        <w:t xml:space="preserve">At the </w:t>
      </w:r>
      <w:r w:rsidRPr="008B6007">
        <w:t>Driver Disk Device Selection</w:t>
      </w:r>
      <w:r>
        <w:t>:</w:t>
      </w:r>
    </w:p>
    <w:p w14:paraId="5F972237" w14:textId="77777777" w:rsidR="000E012E" w:rsidRDefault="000E012E" w:rsidP="00B427DA">
      <w:pPr>
        <w:pStyle w:val="ListBullet"/>
        <w:numPr>
          <w:ilvl w:val="0"/>
          <w:numId w:val="67"/>
        </w:numPr>
        <w:tabs>
          <w:tab w:val="clear" w:pos="360"/>
          <w:tab w:val="clear" w:pos="504"/>
        </w:tabs>
      </w:pPr>
      <w:r>
        <w:t>Insert the USB drive (which contains the AMD-RAID dd-rcraid….x86_64.iso) into the USB port.</w:t>
      </w:r>
    </w:p>
    <w:p w14:paraId="44088946" w14:textId="270564C2" w:rsidR="000E012E" w:rsidRDefault="000E012E" w:rsidP="00B427DA">
      <w:pPr>
        <w:pStyle w:val="ListBullet"/>
        <w:numPr>
          <w:ilvl w:val="0"/>
          <w:numId w:val="67"/>
        </w:numPr>
        <w:tabs>
          <w:tab w:val="clear" w:pos="360"/>
          <w:tab w:val="clear" w:pos="504"/>
        </w:tabs>
      </w:pPr>
      <w:r>
        <w:t xml:space="preserve">Press </w:t>
      </w:r>
      <w:r w:rsidRPr="00600CEE">
        <w:rPr>
          <w:b/>
          <w:bCs/>
        </w:rPr>
        <w:t>r</w:t>
      </w:r>
    </w:p>
    <w:p w14:paraId="16870E7C" w14:textId="77777777" w:rsidR="000E012E" w:rsidRDefault="000E012E" w:rsidP="00B427DA">
      <w:pPr>
        <w:pStyle w:val="ListBullet"/>
        <w:numPr>
          <w:ilvl w:val="0"/>
          <w:numId w:val="67"/>
        </w:numPr>
        <w:tabs>
          <w:tab w:val="clear" w:pos="360"/>
          <w:tab w:val="clear" w:pos="504"/>
        </w:tabs>
      </w:pPr>
      <w:r>
        <w:t xml:space="preserve">Press </w:t>
      </w:r>
      <w:r w:rsidRPr="00600CEE">
        <w:rPr>
          <w:b/>
          <w:bCs/>
        </w:rPr>
        <w:t>Enter</w:t>
      </w:r>
      <w:r>
        <w:t xml:space="preserve"> to refresh.</w:t>
      </w:r>
    </w:p>
    <w:p w14:paraId="56436C88" w14:textId="77777777" w:rsidR="000E012E" w:rsidRDefault="000E012E" w:rsidP="00B427DA">
      <w:pPr>
        <w:pStyle w:val="ListBullet"/>
        <w:numPr>
          <w:ilvl w:val="0"/>
          <w:numId w:val="67"/>
        </w:numPr>
        <w:tabs>
          <w:tab w:val="clear" w:pos="360"/>
          <w:tab w:val="clear" w:pos="504"/>
        </w:tabs>
      </w:pPr>
      <w:r>
        <w:t xml:space="preserve">Press </w:t>
      </w:r>
      <w:r w:rsidRPr="008816EE">
        <w:rPr>
          <w:b/>
          <w:bCs/>
        </w:rPr>
        <w:t xml:space="preserve">X </w:t>
      </w:r>
      <w:r w:rsidRPr="008816EE">
        <w:t>(x representing the number of</w:t>
      </w:r>
      <w:r w:rsidRPr="008816EE">
        <w:rPr>
          <w:b/>
          <w:bCs/>
        </w:rPr>
        <w:t xml:space="preserve"> </w:t>
      </w:r>
      <w:r w:rsidRPr="008816EE">
        <w:t>USB flash drive</w:t>
      </w:r>
      <w:r>
        <w:t>s</w:t>
      </w:r>
      <w:r w:rsidRPr="008816EE">
        <w:t xml:space="preserve"> </w:t>
      </w:r>
      <w:r>
        <w:t>inserted previously.</w:t>
      </w:r>
    </w:p>
    <w:p w14:paraId="73A7942A" w14:textId="43AC4636" w:rsidR="000E012E" w:rsidRDefault="000E012E" w:rsidP="00B427DA">
      <w:pPr>
        <w:pStyle w:val="ListBullet"/>
        <w:numPr>
          <w:ilvl w:val="0"/>
          <w:numId w:val="67"/>
        </w:numPr>
        <w:tabs>
          <w:tab w:val="clear" w:pos="360"/>
          <w:tab w:val="clear" w:pos="504"/>
        </w:tabs>
      </w:pPr>
      <w:r>
        <w:t xml:space="preserve">Press </w:t>
      </w:r>
      <w:r w:rsidRPr="00600CEE">
        <w:rPr>
          <w:b/>
          <w:bCs/>
        </w:rPr>
        <w:t>Enter</w:t>
      </w:r>
    </w:p>
    <w:p w14:paraId="7EEC0BA3" w14:textId="77777777" w:rsidR="000E012E" w:rsidRDefault="000E012E" w:rsidP="00B427DA">
      <w:pPr>
        <w:pStyle w:val="ListNumber"/>
        <w:numPr>
          <w:ilvl w:val="0"/>
          <w:numId w:val="15"/>
        </w:numPr>
      </w:pPr>
      <w:r>
        <w:t xml:space="preserve">At the </w:t>
      </w:r>
      <w:r w:rsidRPr="00600CEE">
        <w:t>Choose Driver Disk ISO</w:t>
      </w:r>
      <w:r>
        <w:t xml:space="preserve"> file:</w:t>
      </w:r>
    </w:p>
    <w:p w14:paraId="40875A23" w14:textId="77777777" w:rsidR="000E012E" w:rsidRDefault="000E012E" w:rsidP="00B427DA">
      <w:pPr>
        <w:pStyle w:val="ListBullet"/>
        <w:numPr>
          <w:ilvl w:val="0"/>
          <w:numId w:val="68"/>
        </w:numPr>
        <w:tabs>
          <w:tab w:val="clear" w:pos="360"/>
          <w:tab w:val="clear" w:pos="504"/>
        </w:tabs>
      </w:pPr>
      <w:r>
        <w:t xml:space="preserve">Press </w:t>
      </w:r>
      <w:r w:rsidRPr="00993350">
        <w:rPr>
          <w:b/>
          <w:bCs/>
        </w:rPr>
        <w:t>1</w:t>
      </w:r>
      <w:r>
        <w:t xml:space="preserve"> – number of the dd-rcraid-RHEL….el8.x86_64.iso entry.</w:t>
      </w:r>
    </w:p>
    <w:p w14:paraId="2399B62D" w14:textId="42DFE55A" w:rsidR="000E012E" w:rsidRDefault="000E012E" w:rsidP="00B427DA">
      <w:pPr>
        <w:pStyle w:val="ListBullet"/>
        <w:numPr>
          <w:ilvl w:val="0"/>
          <w:numId w:val="68"/>
        </w:numPr>
        <w:tabs>
          <w:tab w:val="clear" w:pos="360"/>
          <w:tab w:val="clear" w:pos="504"/>
        </w:tabs>
      </w:pPr>
      <w:r>
        <w:t xml:space="preserve">Press </w:t>
      </w:r>
      <w:r w:rsidRPr="00993350">
        <w:rPr>
          <w:b/>
          <w:bCs/>
        </w:rPr>
        <w:t>Enter</w:t>
      </w:r>
    </w:p>
    <w:p w14:paraId="5AEE9E6F" w14:textId="77777777" w:rsidR="000E012E" w:rsidRPr="00993350" w:rsidRDefault="000E012E" w:rsidP="00B427DA">
      <w:pPr>
        <w:pStyle w:val="ListNumber"/>
        <w:numPr>
          <w:ilvl w:val="0"/>
          <w:numId w:val="15"/>
        </w:numPr>
      </w:pPr>
      <w:r>
        <w:t xml:space="preserve">At the </w:t>
      </w:r>
      <w:r w:rsidRPr="00600CEE">
        <w:t>Select Drivers to Install</w:t>
      </w:r>
      <w:r>
        <w:t>:</w:t>
      </w:r>
    </w:p>
    <w:p w14:paraId="0F40EA1C" w14:textId="77777777" w:rsidR="000E012E" w:rsidRDefault="000E012E" w:rsidP="00B427DA">
      <w:pPr>
        <w:pStyle w:val="ListBullet"/>
        <w:numPr>
          <w:ilvl w:val="0"/>
          <w:numId w:val="69"/>
        </w:numPr>
        <w:tabs>
          <w:tab w:val="clear" w:pos="360"/>
          <w:tab w:val="clear" w:pos="504"/>
        </w:tabs>
      </w:pPr>
      <w:r>
        <w:t xml:space="preserve">Press </w:t>
      </w:r>
      <w:r w:rsidRPr="00875818">
        <w:rPr>
          <w:b/>
          <w:bCs/>
        </w:rPr>
        <w:t>1</w:t>
      </w:r>
      <w:r>
        <w:t xml:space="preserve"> – number of the /media/DD/….x86_64.rpm entry.</w:t>
      </w:r>
    </w:p>
    <w:p w14:paraId="4861E939" w14:textId="14B9D756" w:rsidR="000E012E" w:rsidRPr="00875818" w:rsidRDefault="000E012E" w:rsidP="00B427DA">
      <w:pPr>
        <w:pStyle w:val="ListBullet"/>
        <w:numPr>
          <w:ilvl w:val="0"/>
          <w:numId w:val="69"/>
        </w:numPr>
        <w:tabs>
          <w:tab w:val="clear" w:pos="360"/>
          <w:tab w:val="clear" w:pos="504"/>
        </w:tabs>
      </w:pPr>
      <w:r>
        <w:t xml:space="preserve">Press </w:t>
      </w:r>
      <w:r w:rsidRPr="00875818">
        <w:rPr>
          <w:b/>
          <w:bCs/>
        </w:rPr>
        <w:t>Enter</w:t>
      </w:r>
    </w:p>
    <w:p w14:paraId="6F3CFA42" w14:textId="77777777" w:rsidR="000E012E" w:rsidRDefault="000E012E" w:rsidP="000E012E">
      <w:pPr>
        <w:spacing w:after="120"/>
        <w:ind w:left="1080"/>
      </w:pPr>
      <w:r>
        <w:t>The /media/DD/…is now selected and should look like [X] /media/DD/…..x86_64.rpm.</w:t>
      </w:r>
    </w:p>
    <w:p w14:paraId="1159ABEB" w14:textId="17198454" w:rsidR="000E012E" w:rsidRDefault="000E012E" w:rsidP="00B427DA">
      <w:pPr>
        <w:pStyle w:val="ListBullet"/>
        <w:numPr>
          <w:ilvl w:val="0"/>
          <w:numId w:val="69"/>
        </w:numPr>
        <w:tabs>
          <w:tab w:val="clear" w:pos="360"/>
          <w:tab w:val="clear" w:pos="504"/>
        </w:tabs>
      </w:pPr>
      <w:r>
        <w:t xml:space="preserve">Press </w:t>
      </w:r>
      <w:r w:rsidRPr="00875818">
        <w:rPr>
          <w:b/>
          <w:bCs/>
        </w:rPr>
        <w:t>c</w:t>
      </w:r>
    </w:p>
    <w:p w14:paraId="38250640" w14:textId="2DF421DA" w:rsidR="000E012E" w:rsidRDefault="000E012E" w:rsidP="00B427DA">
      <w:pPr>
        <w:pStyle w:val="ListBullet"/>
        <w:numPr>
          <w:ilvl w:val="0"/>
          <w:numId w:val="69"/>
        </w:numPr>
        <w:tabs>
          <w:tab w:val="clear" w:pos="360"/>
          <w:tab w:val="clear" w:pos="504"/>
        </w:tabs>
      </w:pPr>
      <w:r>
        <w:t xml:space="preserve">Press </w:t>
      </w:r>
      <w:r w:rsidRPr="00875818">
        <w:rPr>
          <w:b/>
          <w:bCs/>
        </w:rPr>
        <w:t>Enter</w:t>
      </w:r>
    </w:p>
    <w:p w14:paraId="7F6DA1B5" w14:textId="77777777" w:rsidR="000E012E" w:rsidRPr="00875818" w:rsidRDefault="000E012E" w:rsidP="00B427DA">
      <w:pPr>
        <w:pStyle w:val="ListNumber"/>
        <w:numPr>
          <w:ilvl w:val="0"/>
          <w:numId w:val="15"/>
        </w:numPr>
      </w:pPr>
      <w:r>
        <w:t xml:space="preserve">At the </w:t>
      </w:r>
      <w:r w:rsidRPr="00600CEE">
        <w:t>Driver Disk Device Selection</w:t>
      </w:r>
      <w:r>
        <w:t>:</w:t>
      </w:r>
    </w:p>
    <w:p w14:paraId="2BE1A281" w14:textId="71EA33A4" w:rsidR="000E012E" w:rsidRDefault="000E012E" w:rsidP="00B427DA">
      <w:pPr>
        <w:pStyle w:val="ListBullet"/>
        <w:numPr>
          <w:ilvl w:val="0"/>
          <w:numId w:val="70"/>
        </w:numPr>
        <w:tabs>
          <w:tab w:val="clear" w:pos="360"/>
          <w:tab w:val="clear" w:pos="504"/>
        </w:tabs>
      </w:pPr>
      <w:r>
        <w:t xml:space="preserve">Press </w:t>
      </w:r>
      <w:r w:rsidRPr="00875818">
        <w:rPr>
          <w:b/>
          <w:bCs/>
        </w:rPr>
        <w:t>c</w:t>
      </w:r>
    </w:p>
    <w:p w14:paraId="0A23EB2F" w14:textId="75B8EAD5" w:rsidR="000E012E" w:rsidRPr="00875818" w:rsidRDefault="000E012E" w:rsidP="00B427DA">
      <w:pPr>
        <w:pStyle w:val="ListBullet"/>
        <w:numPr>
          <w:ilvl w:val="0"/>
          <w:numId w:val="70"/>
        </w:numPr>
        <w:tabs>
          <w:tab w:val="clear" w:pos="360"/>
          <w:tab w:val="clear" w:pos="504"/>
        </w:tabs>
      </w:pPr>
      <w:r>
        <w:t xml:space="preserve">Press </w:t>
      </w:r>
      <w:r w:rsidRPr="00875818">
        <w:rPr>
          <w:b/>
          <w:bCs/>
        </w:rPr>
        <w:t>Enter</w:t>
      </w:r>
    </w:p>
    <w:p w14:paraId="1F022605" w14:textId="77777777" w:rsidR="000E012E" w:rsidRPr="00875818" w:rsidRDefault="000E012E" w:rsidP="00B427DA">
      <w:pPr>
        <w:pStyle w:val="ListBullet"/>
        <w:numPr>
          <w:ilvl w:val="0"/>
          <w:numId w:val="70"/>
        </w:numPr>
        <w:tabs>
          <w:tab w:val="clear" w:pos="360"/>
          <w:tab w:val="clear" w:pos="504"/>
        </w:tabs>
      </w:pPr>
      <w:r w:rsidRPr="00875818">
        <w:t>Remove the USB flash drive</w:t>
      </w:r>
      <w:r>
        <w:t>.</w:t>
      </w:r>
    </w:p>
    <w:p w14:paraId="30794D48" w14:textId="77777777" w:rsidR="000E012E" w:rsidRDefault="000E012E" w:rsidP="00B427DA">
      <w:pPr>
        <w:pStyle w:val="ListNumber"/>
        <w:numPr>
          <w:ilvl w:val="0"/>
          <w:numId w:val="15"/>
        </w:numPr>
      </w:pPr>
      <w:r>
        <w:t xml:space="preserve">At the </w:t>
      </w:r>
      <w:r w:rsidRPr="00F23A83">
        <w:rPr>
          <w:b/>
          <w:bCs/>
          <w:rPrChange w:id="441" w:author="Ackerman, Peter" w:date="2020-11-16T08:54:00Z">
            <w:rPr/>
          </w:rPrChange>
        </w:rPr>
        <w:t>Welcome to Red Hat Enterprise Linux</w:t>
      </w:r>
      <w:r>
        <w:t xml:space="preserve"> screen:</w:t>
      </w:r>
    </w:p>
    <w:p w14:paraId="3896973A" w14:textId="08B501AB" w:rsidR="000E012E" w:rsidRDefault="000E012E" w:rsidP="00B427DA">
      <w:pPr>
        <w:pStyle w:val="ListBullet"/>
        <w:numPr>
          <w:ilvl w:val="0"/>
          <w:numId w:val="71"/>
        </w:numPr>
        <w:tabs>
          <w:tab w:val="clear" w:pos="360"/>
          <w:tab w:val="clear" w:pos="504"/>
        </w:tabs>
      </w:pPr>
      <w:r>
        <w:t xml:space="preserve">Choose the desired </w:t>
      </w:r>
      <w:r w:rsidRPr="003E36B3">
        <w:rPr>
          <w:b/>
          <w:bCs/>
        </w:rPr>
        <w:t>Language</w:t>
      </w:r>
    </w:p>
    <w:p w14:paraId="04345E45" w14:textId="55F52273" w:rsidR="000E012E" w:rsidRDefault="000E012E" w:rsidP="00B427DA">
      <w:pPr>
        <w:pStyle w:val="ListBullet"/>
        <w:numPr>
          <w:ilvl w:val="0"/>
          <w:numId w:val="71"/>
        </w:numPr>
        <w:tabs>
          <w:tab w:val="clear" w:pos="360"/>
          <w:tab w:val="clear" w:pos="504"/>
        </w:tabs>
      </w:pPr>
      <w:r>
        <w:t xml:space="preserve">Choose the desired </w:t>
      </w:r>
      <w:r w:rsidRPr="00E31D08">
        <w:rPr>
          <w:b/>
          <w:bCs/>
        </w:rPr>
        <w:t>Country</w:t>
      </w:r>
    </w:p>
    <w:p w14:paraId="68113A81" w14:textId="0B900FC1" w:rsidR="000E012E" w:rsidRDefault="000E012E" w:rsidP="00B427DA">
      <w:pPr>
        <w:pStyle w:val="ListBullet"/>
        <w:numPr>
          <w:ilvl w:val="0"/>
          <w:numId w:val="71"/>
        </w:numPr>
        <w:tabs>
          <w:tab w:val="clear" w:pos="360"/>
          <w:tab w:val="clear" w:pos="504"/>
        </w:tabs>
      </w:pPr>
      <w:r>
        <w:t xml:space="preserve">In the bottom-right corner, click </w:t>
      </w:r>
      <w:r w:rsidRPr="003E36B3">
        <w:rPr>
          <w:b/>
          <w:bCs/>
        </w:rPr>
        <w:t>Continue</w:t>
      </w:r>
    </w:p>
    <w:p w14:paraId="77FE64F7" w14:textId="77777777" w:rsidR="000E012E" w:rsidRDefault="000E012E" w:rsidP="00B427DA">
      <w:pPr>
        <w:pStyle w:val="ListNumber"/>
        <w:numPr>
          <w:ilvl w:val="0"/>
          <w:numId w:val="15"/>
        </w:numPr>
      </w:pPr>
      <w:r>
        <w:t xml:space="preserve">At the </w:t>
      </w:r>
      <w:r w:rsidRPr="002E60FE">
        <w:t>Installation Summary</w:t>
      </w:r>
      <w:r>
        <w:t xml:space="preserve"> screen, configure the following:</w:t>
      </w:r>
    </w:p>
    <w:p w14:paraId="75744C77" w14:textId="77777777" w:rsidR="000E012E" w:rsidRDefault="000E012E" w:rsidP="00B427DA">
      <w:pPr>
        <w:pStyle w:val="ListBullet"/>
        <w:numPr>
          <w:ilvl w:val="0"/>
          <w:numId w:val="72"/>
        </w:numPr>
        <w:tabs>
          <w:tab w:val="clear" w:pos="360"/>
          <w:tab w:val="clear" w:pos="504"/>
        </w:tabs>
      </w:pPr>
      <w:r>
        <w:t xml:space="preserve">Under </w:t>
      </w:r>
      <w:r w:rsidRPr="00977707">
        <w:rPr>
          <w:b/>
          <w:bCs/>
        </w:rPr>
        <w:t>Localization</w:t>
      </w:r>
      <w:r w:rsidRPr="00773236">
        <w:t>:</w:t>
      </w:r>
    </w:p>
    <w:p w14:paraId="09A67170" w14:textId="77777777" w:rsidR="000E012E" w:rsidRPr="00977707" w:rsidRDefault="000E012E" w:rsidP="00B427DA">
      <w:pPr>
        <w:pStyle w:val="ListBullet"/>
        <w:numPr>
          <w:ilvl w:val="0"/>
          <w:numId w:val="73"/>
        </w:numPr>
        <w:tabs>
          <w:tab w:val="clear" w:pos="360"/>
          <w:tab w:val="clear" w:pos="504"/>
          <w:tab w:val="clear" w:pos="1710"/>
        </w:tabs>
        <w:ind w:left="1440"/>
        <w:rPr>
          <w:b/>
          <w:bCs/>
        </w:rPr>
      </w:pPr>
      <w:r w:rsidRPr="00977707">
        <w:rPr>
          <w:b/>
          <w:bCs/>
        </w:rPr>
        <w:t>Keyboard</w:t>
      </w:r>
    </w:p>
    <w:p w14:paraId="515A8112" w14:textId="77777777" w:rsidR="000E012E" w:rsidRPr="00977707" w:rsidRDefault="000E012E" w:rsidP="00B427DA">
      <w:pPr>
        <w:pStyle w:val="ListBullet"/>
        <w:numPr>
          <w:ilvl w:val="0"/>
          <w:numId w:val="73"/>
        </w:numPr>
        <w:tabs>
          <w:tab w:val="clear" w:pos="360"/>
          <w:tab w:val="clear" w:pos="504"/>
          <w:tab w:val="clear" w:pos="1710"/>
        </w:tabs>
        <w:ind w:left="1440"/>
        <w:rPr>
          <w:b/>
          <w:bCs/>
        </w:rPr>
      </w:pPr>
      <w:r w:rsidRPr="00977707">
        <w:rPr>
          <w:b/>
          <w:bCs/>
        </w:rPr>
        <w:t>Language Support</w:t>
      </w:r>
    </w:p>
    <w:p w14:paraId="18166FE6" w14:textId="77777777" w:rsidR="000E012E" w:rsidRPr="00977707" w:rsidDel="008B1114" w:rsidRDefault="000E012E" w:rsidP="00B427DA">
      <w:pPr>
        <w:pStyle w:val="ListBullet"/>
        <w:numPr>
          <w:ilvl w:val="0"/>
          <w:numId w:val="73"/>
        </w:numPr>
        <w:tabs>
          <w:tab w:val="clear" w:pos="360"/>
          <w:tab w:val="clear" w:pos="504"/>
          <w:tab w:val="clear" w:pos="1710"/>
        </w:tabs>
        <w:ind w:left="1440"/>
        <w:rPr>
          <w:del w:id="442" w:author="Ackerman, Peter" w:date="2020-11-16T09:26:00Z"/>
          <w:b/>
          <w:bCs/>
        </w:rPr>
      </w:pPr>
      <w:r w:rsidRPr="00977707">
        <w:rPr>
          <w:b/>
          <w:bCs/>
        </w:rPr>
        <w:t>Time and Date</w:t>
      </w:r>
    </w:p>
    <w:p w14:paraId="2FCF94A9" w14:textId="1660109E" w:rsidR="000E012E" w:rsidDel="008B1114" w:rsidRDefault="000E012E">
      <w:pPr>
        <w:pStyle w:val="ListBullet"/>
        <w:numPr>
          <w:ilvl w:val="0"/>
          <w:numId w:val="73"/>
        </w:numPr>
        <w:tabs>
          <w:tab w:val="clear" w:pos="360"/>
          <w:tab w:val="clear" w:pos="504"/>
          <w:tab w:val="clear" w:pos="1710"/>
          <w:tab w:val="left" w:pos="1440"/>
        </w:tabs>
        <w:ind w:left="1440"/>
        <w:rPr>
          <w:del w:id="443" w:author="Ackerman, Peter" w:date="2020-11-16T09:25:00Z"/>
        </w:rPr>
        <w:pPrChange w:id="444" w:author="Ackerman, Peter" w:date="2020-11-16T09:26:00Z">
          <w:pPr>
            <w:pStyle w:val="ListBullet"/>
            <w:numPr>
              <w:numId w:val="72"/>
            </w:numPr>
            <w:tabs>
              <w:tab w:val="clear" w:pos="360"/>
              <w:tab w:val="clear" w:pos="504"/>
              <w:tab w:val="clear" w:pos="540"/>
              <w:tab w:val="clear" w:pos="1710"/>
              <w:tab w:val="left" w:pos="1440"/>
            </w:tabs>
            <w:ind w:left="1080"/>
          </w:pPr>
        </w:pPrChange>
      </w:pPr>
      <w:del w:id="445" w:author="Ackerman, Peter" w:date="2020-11-16T09:25:00Z">
        <w:r w:rsidDel="008B1114">
          <w:delText xml:space="preserve">Under </w:delText>
        </w:r>
        <w:r w:rsidRPr="008B1114" w:rsidDel="008B1114">
          <w:rPr>
            <w:b/>
            <w:bCs/>
            <w:iCs w:val="0"/>
          </w:rPr>
          <w:delText>Software</w:delText>
        </w:r>
        <w:r w:rsidRPr="00773236" w:rsidDel="008B1114">
          <w:delText>:</w:delText>
        </w:r>
      </w:del>
    </w:p>
    <w:p w14:paraId="7775A79D" w14:textId="523DEFBE" w:rsidR="00F23A83" w:rsidRPr="00F23A83" w:rsidDel="008B1114" w:rsidRDefault="000E012E">
      <w:pPr>
        <w:pStyle w:val="ListBullet"/>
        <w:numPr>
          <w:ilvl w:val="0"/>
          <w:numId w:val="0"/>
        </w:numPr>
        <w:tabs>
          <w:tab w:val="clear" w:pos="360"/>
          <w:tab w:val="clear" w:pos="504"/>
          <w:tab w:val="clear" w:pos="1710"/>
        </w:tabs>
        <w:rPr>
          <w:del w:id="446" w:author="Ackerman, Peter" w:date="2020-11-16T09:25:00Z"/>
          <w:b/>
          <w:bCs/>
        </w:rPr>
        <w:pPrChange w:id="447" w:author="Ackerman, Peter" w:date="2020-11-16T09:26:00Z">
          <w:pPr>
            <w:pStyle w:val="ListBullet"/>
            <w:numPr>
              <w:numId w:val="74"/>
            </w:numPr>
            <w:tabs>
              <w:tab w:val="clear" w:pos="360"/>
              <w:tab w:val="clear" w:pos="504"/>
              <w:tab w:val="clear" w:pos="540"/>
              <w:tab w:val="clear" w:pos="1710"/>
            </w:tabs>
            <w:ind w:left="1440"/>
          </w:pPr>
        </w:pPrChange>
      </w:pPr>
      <w:del w:id="448" w:author="Ackerman, Peter" w:date="2020-11-16T08:48:00Z">
        <w:r w:rsidRPr="00977707" w:rsidDel="00F23A83">
          <w:rPr>
            <w:b/>
            <w:bCs/>
          </w:rPr>
          <w:delText>Software Selection</w:delText>
        </w:r>
      </w:del>
    </w:p>
    <w:p w14:paraId="56D35422" w14:textId="75FC5032" w:rsidR="000E012E" w:rsidRPr="00F23A83" w:rsidDel="008B1114" w:rsidRDefault="000E012E">
      <w:pPr>
        <w:pStyle w:val="ListBullet"/>
        <w:numPr>
          <w:ilvl w:val="0"/>
          <w:numId w:val="0"/>
        </w:numPr>
        <w:tabs>
          <w:tab w:val="clear" w:pos="360"/>
          <w:tab w:val="clear" w:pos="504"/>
          <w:tab w:val="clear" w:pos="1710"/>
        </w:tabs>
        <w:rPr>
          <w:del w:id="449" w:author="Ackerman, Peter" w:date="2020-11-16T09:25:00Z"/>
          <w:b/>
          <w:bCs/>
          <w:rPrChange w:id="450" w:author="Ackerman, Peter" w:date="2020-11-16T08:49:00Z">
            <w:rPr>
              <w:del w:id="451" w:author="Ackerman, Peter" w:date="2020-11-16T09:25:00Z"/>
            </w:rPr>
          </w:rPrChange>
        </w:rPr>
        <w:pPrChange w:id="452" w:author="Ackerman, Peter" w:date="2020-11-16T09:26:00Z">
          <w:pPr>
            <w:pStyle w:val="ListBullet"/>
            <w:numPr>
              <w:numId w:val="74"/>
            </w:numPr>
            <w:tabs>
              <w:tab w:val="clear" w:pos="360"/>
              <w:tab w:val="clear" w:pos="504"/>
              <w:tab w:val="clear" w:pos="540"/>
              <w:tab w:val="clear" w:pos="1710"/>
            </w:tabs>
            <w:ind w:left="1440"/>
          </w:pPr>
        </w:pPrChange>
      </w:pPr>
      <w:del w:id="453" w:author="Ackerman, Peter" w:date="2020-11-16T08:49:00Z">
        <w:r w:rsidRPr="00F23A83" w:rsidDel="00F23A83">
          <w:rPr>
            <w:b/>
            <w:bCs/>
            <w:iCs w:val="0"/>
            <w:rPrChange w:id="454" w:author="Ackerman, Peter" w:date="2020-11-16T08:49:00Z">
              <w:rPr>
                <w:iCs w:val="0"/>
              </w:rPr>
            </w:rPrChange>
          </w:rPr>
          <w:delText xml:space="preserve">Under </w:delText>
        </w:r>
        <w:r w:rsidRPr="00F23A83" w:rsidDel="00F23A83">
          <w:rPr>
            <w:b/>
            <w:bCs/>
            <w:iCs w:val="0"/>
          </w:rPr>
          <w:delText>Base Environments</w:delText>
        </w:r>
      </w:del>
    </w:p>
    <w:p w14:paraId="044F8EFF" w14:textId="42744E85" w:rsidR="000E012E" w:rsidDel="008B1114" w:rsidRDefault="000E012E">
      <w:pPr>
        <w:pStyle w:val="ListBullet"/>
        <w:numPr>
          <w:ilvl w:val="0"/>
          <w:numId w:val="0"/>
        </w:numPr>
        <w:tabs>
          <w:tab w:val="clear" w:pos="360"/>
          <w:tab w:val="clear" w:pos="504"/>
          <w:tab w:val="clear" w:pos="1710"/>
          <w:tab w:val="clear" w:pos="2160"/>
        </w:tabs>
        <w:rPr>
          <w:del w:id="455" w:author="Ackerman, Peter" w:date="2020-11-16T09:25:00Z"/>
        </w:rPr>
        <w:pPrChange w:id="456" w:author="Ackerman, Peter" w:date="2020-11-16T09:26:00Z">
          <w:pPr>
            <w:pStyle w:val="ListBullet"/>
            <w:numPr>
              <w:numId w:val="74"/>
            </w:numPr>
            <w:tabs>
              <w:tab w:val="clear" w:pos="360"/>
              <w:tab w:val="clear" w:pos="504"/>
              <w:tab w:val="clear" w:pos="540"/>
              <w:tab w:val="clear" w:pos="1710"/>
              <w:tab w:val="clear" w:pos="2160"/>
            </w:tabs>
            <w:ind w:left="1440"/>
          </w:pPr>
        </w:pPrChange>
      </w:pPr>
      <w:del w:id="457" w:author="Ackerman, Peter" w:date="2020-11-16T09:25:00Z">
        <w:r w:rsidDel="008B1114">
          <w:delText xml:space="preserve">Select </w:delText>
        </w:r>
        <w:r w:rsidRPr="002B18F4" w:rsidDel="008B1114">
          <w:rPr>
            <w:b/>
            <w:bCs/>
          </w:rPr>
          <w:delText>Server with GUI</w:delText>
        </w:r>
      </w:del>
    </w:p>
    <w:p w14:paraId="7B2D7CAA" w14:textId="1313B95E" w:rsidR="000E012E" w:rsidRPr="002B18F4" w:rsidRDefault="000E012E">
      <w:pPr>
        <w:pStyle w:val="ListBullet"/>
        <w:numPr>
          <w:ilvl w:val="0"/>
          <w:numId w:val="73"/>
        </w:numPr>
        <w:tabs>
          <w:tab w:val="clear" w:pos="360"/>
          <w:tab w:val="clear" w:pos="504"/>
          <w:tab w:val="clear" w:pos="1710"/>
        </w:tabs>
        <w:ind w:left="1440"/>
        <w:pPrChange w:id="458" w:author="Ackerman, Peter" w:date="2020-11-16T09:26:00Z">
          <w:pPr>
            <w:pStyle w:val="ListBullet"/>
            <w:numPr>
              <w:numId w:val="74"/>
            </w:numPr>
            <w:tabs>
              <w:tab w:val="clear" w:pos="360"/>
              <w:tab w:val="clear" w:pos="504"/>
              <w:tab w:val="clear" w:pos="540"/>
              <w:tab w:val="clear" w:pos="1710"/>
              <w:tab w:val="clear" w:pos="2160"/>
            </w:tabs>
            <w:ind w:left="1440"/>
          </w:pPr>
        </w:pPrChange>
      </w:pPr>
      <w:del w:id="459" w:author="Ackerman, Peter" w:date="2020-11-16T09:25:00Z">
        <w:r w:rsidDel="008B1114">
          <w:delText xml:space="preserve">In the upper-left corner, click </w:delText>
        </w:r>
        <w:r w:rsidRPr="002B18F4" w:rsidDel="008B1114">
          <w:rPr>
            <w:b/>
            <w:bCs/>
          </w:rPr>
          <w:delText>Done</w:delText>
        </w:r>
      </w:del>
    </w:p>
    <w:p w14:paraId="1B147029" w14:textId="77777777" w:rsidR="000E012E" w:rsidRPr="002B18F4" w:rsidRDefault="000E012E" w:rsidP="00B427DA">
      <w:pPr>
        <w:pStyle w:val="ListBullet"/>
        <w:numPr>
          <w:ilvl w:val="0"/>
          <w:numId w:val="72"/>
        </w:numPr>
        <w:tabs>
          <w:tab w:val="clear" w:pos="360"/>
          <w:tab w:val="clear" w:pos="504"/>
          <w:tab w:val="clear" w:pos="1710"/>
        </w:tabs>
        <w:ind w:left="1170" w:hanging="450"/>
      </w:pPr>
      <w:r w:rsidRPr="002B18F4">
        <w:t>Under</w:t>
      </w:r>
      <w:r>
        <w:rPr>
          <w:b/>
          <w:bCs/>
        </w:rPr>
        <w:t xml:space="preserve"> System</w:t>
      </w:r>
      <w:r w:rsidRPr="00773236">
        <w:t>:</w:t>
      </w:r>
    </w:p>
    <w:p w14:paraId="7A1F85AB" w14:textId="22588D39" w:rsidR="000E012E" w:rsidRPr="008B1114" w:rsidRDefault="000E012E">
      <w:pPr>
        <w:pStyle w:val="ListBullet"/>
        <w:numPr>
          <w:ilvl w:val="0"/>
          <w:numId w:val="75"/>
        </w:numPr>
        <w:tabs>
          <w:tab w:val="clear" w:pos="360"/>
          <w:tab w:val="clear" w:pos="504"/>
          <w:tab w:val="clear" w:pos="1710"/>
        </w:tabs>
        <w:ind w:left="1530"/>
        <w:rPr>
          <w:b/>
          <w:bCs/>
        </w:rPr>
      </w:pPr>
      <w:r w:rsidRPr="006F5E61">
        <w:rPr>
          <w:b/>
          <w:bCs/>
        </w:rPr>
        <w:t>Installation D</w:t>
      </w:r>
      <w:r w:rsidRPr="008B1114">
        <w:rPr>
          <w:b/>
          <w:bCs/>
        </w:rPr>
        <w:t>estination</w:t>
      </w:r>
    </w:p>
    <w:p w14:paraId="2657FAD7" w14:textId="067DF116" w:rsidR="000E012E" w:rsidRPr="006F5E61" w:rsidRDefault="000E012E" w:rsidP="00B427DA">
      <w:pPr>
        <w:pStyle w:val="ListBullet"/>
        <w:numPr>
          <w:ilvl w:val="0"/>
          <w:numId w:val="75"/>
        </w:numPr>
        <w:tabs>
          <w:tab w:val="clear" w:pos="360"/>
          <w:tab w:val="clear" w:pos="504"/>
          <w:tab w:val="clear" w:pos="1710"/>
          <w:tab w:val="clear" w:pos="2160"/>
        </w:tabs>
        <w:ind w:left="1530"/>
      </w:pPr>
      <w:r>
        <w:t xml:space="preserve">Under </w:t>
      </w:r>
      <w:r w:rsidRPr="006F5E61">
        <w:rPr>
          <w:b/>
          <w:bCs/>
        </w:rPr>
        <w:t>Local Standard Disks</w:t>
      </w:r>
    </w:p>
    <w:p w14:paraId="183EDE8D" w14:textId="316C5213" w:rsidR="000E012E" w:rsidRDefault="000E012E" w:rsidP="00B427DA">
      <w:pPr>
        <w:pStyle w:val="ListBullet"/>
        <w:numPr>
          <w:ilvl w:val="0"/>
          <w:numId w:val="75"/>
        </w:numPr>
        <w:tabs>
          <w:tab w:val="clear" w:pos="360"/>
          <w:tab w:val="clear" w:pos="504"/>
          <w:tab w:val="clear" w:pos="1710"/>
          <w:tab w:val="clear" w:pos="2160"/>
        </w:tabs>
        <w:ind w:left="1530"/>
      </w:pPr>
      <w:r w:rsidRPr="0065458B">
        <w:t>Select</w:t>
      </w:r>
      <w:r>
        <w:rPr>
          <w:b/>
          <w:bCs/>
        </w:rPr>
        <w:t xml:space="preserve"> AMD-RAID Array 01</w:t>
      </w:r>
    </w:p>
    <w:p w14:paraId="3EEC95E6" w14:textId="4472E534" w:rsidR="000E012E" w:rsidRDefault="000E012E" w:rsidP="00B427DA">
      <w:pPr>
        <w:pStyle w:val="ListBullet"/>
        <w:numPr>
          <w:ilvl w:val="0"/>
          <w:numId w:val="75"/>
        </w:numPr>
        <w:tabs>
          <w:tab w:val="clear" w:pos="360"/>
          <w:tab w:val="clear" w:pos="504"/>
          <w:tab w:val="clear" w:pos="1710"/>
          <w:tab w:val="clear" w:pos="2160"/>
        </w:tabs>
        <w:ind w:left="1530"/>
      </w:pPr>
      <w:r>
        <w:t xml:space="preserve">Under </w:t>
      </w:r>
      <w:r w:rsidRPr="006F5E61">
        <w:rPr>
          <w:b/>
          <w:bCs/>
        </w:rPr>
        <w:t>Storage Configuration</w:t>
      </w:r>
    </w:p>
    <w:p w14:paraId="153F67C2" w14:textId="6A551C0D" w:rsidR="000E012E" w:rsidRDefault="000E012E" w:rsidP="00B427DA">
      <w:pPr>
        <w:pStyle w:val="ListBullet"/>
        <w:numPr>
          <w:ilvl w:val="0"/>
          <w:numId w:val="75"/>
        </w:numPr>
        <w:tabs>
          <w:tab w:val="clear" w:pos="360"/>
          <w:tab w:val="clear" w:pos="504"/>
          <w:tab w:val="clear" w:pos="1710"/>
          <w:tab w:val="clear" w:pos="2160"/>
        </w:tabs>
        <w:ind w:left="1530"/>
      </w:pPr>
      <w:r>
        <w:lastRenderedPageBreak/>
        <w:t xml:space="preserve">Select </w:t>
      </w:r>
      <w:r w:rsidRPr="00F825E0">
        <w:rPr>
          <w:b/>
          <w:bCs/>
        </w:rPr>
        <w:t>Custom</w:t>
      </w:r>
    </w:p>
    <w:p w14:paraId="3C7C30BA" w14:textId="356E8CDE" w:rsidR="000E012E" w:rsidRDefault="000E012E" w:rsidP="00B427DA">
      <w:pPr>
        <w:pStyle w:val="ListBullet"/>
        <w:numPr>
          <w:ilvl w:val="0"/>
          <w:numId w:val="75"/>
        </w:numPr>
        <w:tabs>
          <w:tab w:val="clear" w:pos="360"/>
          <w:tab w:val="clear" w:pos="504"/>
          <w:tab w:val="clear" w:pos="1710"/>
          <w:tab w:val="clear" w:pos="2160"/>
        </w:tabs>
        <w:ind w:left="1530"/>
      </w:pPr>
      <w:r>
        <w:t xml:space="preserve">In the upper-left corner, click </w:t>
      </w:r>
      <w:r w:rsidRPr="0065458B">
        <w:rPr>
          <w:b/>
          <w:bCs/>
        </w:rPr>
        <w:t>Done</w:t>
      </w:r>
    </w:p>
    <w:p w14:paraId="036632B4" w14:textId="77777777" w:rsidR="000E012E" w:rsidRDefault="000E012E" w:rsidP="00B427DA">
      <w:pPr>
        <w:pStyle w:val="ListBullet"/>
        <w:numPr>
          <w:ilvl w:val="0"/>
          <w:numId w:val="75"/>
        </w:numPr>
        <w:tabs>
          <w:tab w:val="clear" w:pos="360"/>
          <w:tab w:val="clear" w:pos="504"/>
          <w:tab w:val="clear" w:pos="1710"/>
          <w:tab w:val="clear" w:pos="2160"/>
          <w:tab w:val="left" w:pos="810"/>
          <w:tab w:val="left" w:pos="2880"/>
        </w:tabs>
        <w:ind w:left="1530"/>
      </w:pPr>
      <w:r>
        <w:t xml:space="preserve">Click the </w:t>
      </w:r>
      <w:r w:rsidRPr="00CA604E">
        <w:rPr>
          <w:b/>
          <w:bCs/>
        </w:rPr>
        <w:t>Click here to create them automatically</w:t>
      </w:r>
      <w:r>
        <w:t xml:space="preserve"> link.</w:t>
      </w:r>
    </w:p>
    <w:p w14:paraId="02B3E2C9" w14:textId="77777777" w:rsidR="000E012E" w:rsidRDefault="000E012E" w:rsidP="000E012E">
      <w:pPr>
        <w:pStyle w:val="Note"/>
        <w:ind w:left="2070" w:hanging="630"/>
      </w:pPr>
      <w:r w:rsidRPr="006C1395">
        <w:rPr>
          <w:b/>
          <w:bCs/>
        </w:rPr>
        <w:t>Note:</w:t>
      </w:r>
      <w:r>
        <w:t xml:space="preserve"> AMD-RAID only supports a file system type of ext4, using the XFS file system will cause an unrecoverable installation error.</w:t>
      </w:r>
    </w:p>
    <w:p w14:paraId="4A0FDFC2" w14:textId="77777777" w:rsidR="000E012E" w:rsidRDefault="000E012E" w:rsidP="00B427DA">
      <w:pPr>
        <w:pStyle w:val="ListBullet"/>
        <w:numPr>
          <w:ilvl w:val="0"/>
          <w:numId w:val="72"/>
        </w:numPr>
        <w:tabs>
          <w:tab w:val="clear" w:pos="360"/>
          <w:tab w:val="clear" w:pos="504"/>
          <w:tab w:val="clear" w:pos="720"/>
          <w:tab w:val="clear" w:pos="1710"/>
          <w:tab w:val="clear" w:pos="2160"/>
        </w:tabs>
      </w:pPr>
      <w:r>
        <w:t xml:space="preserve">Under </w:t>
      </w:r>
      <w:r w:rsidRPr="00090B7B">
        <w:rPr>
          <w:b/>
          <w:bCs/>
        </w:rPr>
        <w:t>Installation</w:t>
      </w:r>
      <w:r w:rsidRPr="004D3805">
        <w:t>:</w:t>
      </w:r>
    </w:p>
    <w:p w14:paraId="5E07EBCB" w14:textId="77777777" w:rsidR="000E012E" w:rsidRDefault="000E012E" w:rsidP="00B427DA">
      <w:pPr>
        <w:pStyle w:val="ListBullet"/>
        <w:numPr>
          <w:ilvl w:val="0"/>
          <w:numId w:val="76"/>
        </w:numPr>
        <w:tabs>
          <w:tab w:val="clear" w:pos="360"/>
          <w:tab w:val="clear" w:pos="504"/>
          <w:tab w:val="clear" w:pos="720"/>
          <w:tab w:val="clear" w:pos="1710"/>
          <w:tab w:val="clear" w:pos="2160"/>
        </w:tabs>
        <w:ind w:left="1440"/>
      </w:pPr>
      <w:r>
        <w:t xml:space="preserve">Select </w:t>
      </w:r>
      <w:r w:rsidRPr="00090B7B">
        <w:rPr>
          <w:b/>
          <w:bCs/>
        </w:rPr>
        <w:t>DATA/home</w:t>
      </w:r>
      <w:r w:rsidRPr="004D3805">
        <w:t>.</w:t>
      </w:r>
    </w:p>
    <w:p w14:paraId="70EDC52D" w14:textId="0BCAE292" w:rsidR="000E012E" w:rsidRPr="00090B7B" w:rsidRDefault="000E012E" w:rsidP="00B427DA">
      <w:pPr>
        <w:pStyle w:val="ListBullet"/>
        <w:numPr>
          <w:ilvl w:val="0"/>
          <w:numId w:val="76"/>
        </w:numPr>
        <w:tabs>
          <w:tab w:val="clear" w:pos="360"/>
          <w:tab w:val="clear" w:pos="504"/>
          <w:tab w:val="clear" w:pos="720"/>
          <w:tab w:val="clear" w:pos="1710"/>
          <w:tab w:val="clear" w:pos="2160"/>
        </w:tabs>
        <w:ind w:left="1440"/>
      </w:pPr>
      <w:r>
        <w:t xml:space="preserve">Change </w:t>
      </w:r>
      <w:r w:rsidRPr="00090B7B">
        <w:rPr>
          <w:b/>
          <w:bCs/>
        </w:rPr>
        <w:t>File System</w:t>
      </w:r>
      <w:r>
        <w:t xml:space="preserve"> from </w:t>
      </w:r>
      <w:r w:rsidRPr="00090B7B">
        <w:rPr>
          <w:b/>
          <w:bCs/>
        </w:rPr>
        <w:t>xfs</w:t>
      </w:r>
      <w:r>
        <w:t xml:space="preserve"> to </w:t>
      </w:r>
      <w:r w:rsidRPr="00090B7B">
        <w:rPr>
          <w:b/>
          <w:bCs/>
        </w:rPr>
        <w:t>ext4</w:t>
      </w:r>
    </w:p>
    <w:p w14:paraId="6CB247E8" w14:textId="6EE1982C" w:rsidR="000E012E" w:rsidRPr="00090B7B" w:rsidRDefault="000E012E" w:rsidP="00B427DA">
      <w:pPr>
        <w:pStyle w:val="ListBullet"/>
        <w:numPr>
          <w:ilvl w:val="0"/>
          <w:numId w:val="76"/>
        </w:numPr>
        <w:tabs>
          <w:tab w:val="clear" w:pos="360"/>
          <w:tab w:val="clear" w:pos="504"/>
          <w:tab w:val="clear" w:pos="720"/>
          <w:tab w:val="clear" w:pos="1710"/>
          <w:tab w:val="clear" w:pos="2160"/>
        </w:tabs>
        <w:ind w:left="1440"/>
      </w:pPr>
      <w:r w:rsidRPr="00090B7B">
        <w:t>Select</w:t>
      </w:r>
      <w:r>
        <w:rPr>
          <w:b/>
          <w:bCs/>
        </w:rPr>
        <w:t xml:space="preserve"> SYSTEM/rhel-root</w:t>
      </w:r>
    </w:p>
    <w:p w14:paraId="0E7D732A" w14:textId="23C956B6" w:rsidR="000E012E" w:rsidRPr="00090B7B" w:rsidRDefault="000E012E" w:rsidP="00B427DA">
      <w:pPr>
        <w:pStyle w:val="ListBullet"/>
        <w:numPr>
          <w:ilvl w:val="0"/>
          <w:numId w:val="76"/>
        </w:numPr>
        <w:tabs>
          <w:tab w:val="clear" w:pos="360"/>
          <w:tab w:val="clear" w:pos="504"/>
          <w:tab w:val="clear" w:pos="720"/>
          <w:tab w:val="clear" w:pos="1710"/>
          <w:tab w:val="clear" w:pos="2160"/>
        </w:tabs>
        <w:ind w:left="1440"/>
      </w:pPr>
      <w:r w:rsidRPr="00090B7B">
        <w:t>Change</w:t>
      </w:r>
      <w:r>
        <w:rPr>
          <w:b/>
          <w:bCs/>
        </w:rPr>
        <w:t xml:space="preserve"> File System </w:t>
      </w:r>
      <w:r w:rsidRPr="00090B7B">
        <w:t>from</w:t>
      </w:r>
      <w:r>
        <w:rPr>
          <w:b/>
          <w:bCs/>
        </w:rPr>
        <w:t xml:space="preserve"> xfs </w:t>
      </w:r>
      <w:r w:rsidRPr="00090B7B">
        <w:t>to</w:t>
      </w:r>
      <w:r>
        <w:rPr>
          <w:b/>
          <w:bCs/>
        </w:rPr>
        <w:t xml:space="preserve"> ext4</w:t>
      </w:r>
    </w:p>
    <w:p w14:paraId="7DB7CAAD" w14:textId="0E6AFC4E" w:rsidR="000E012E" w:rsidRDefault="000E012E" w:rsidP="00B427DA">
      <w:pPr>
        <w:pStyle w:val="ListBullet"/>
        <w:numPr>
          <w:ilvl w:val="0"/>
          <w:numId w:val="76"/>
        </w:numPr>
        <w:tabs>
          <w:tab w:val="clear" w:pos="360"/>
          <w:tab w:val="clear" w:pos="504"/>
          <w:tab w:val="clear" w:pos="720"/>
          <w:tab w:val="clear" w:pos="1710"/>
          <w:tab w:val="clear" w:pos="2160"/>
        </w:tabs>
        <w:ind w:left="1440"/>
      </w:pPr>
      <w:r>
        <w:t xml:space="preserve">Select </w:t>
      </w:r>
      <w:r w:rsidRPr="00F825E0">
        <w:rPr>
          <w:b/>
          <w:bCs/>
        </w:rPr>
        <w:t>SYSTEM/boot</w:t>
      </w:r>
    </w:p>
    <w:p w14:paraId="0EE74670" w14:textId="5EFE8A41" w:rsidR="000E012E" w:rsidRDefault="000E012E" w:rsidP="00B427DA">
      <w:pPr>
        <w:pStyle w:val="ListBullet"/>
        <w:numPr>
          <w:ilvl w:val="0"/>
          <w:numId w:val="76"/>
        </w:numPr>
        <w:tabs>
          <w:tab w:val="clear" w:pos="360"/>
          <w:tab w:val="clear" w:pos="504"/>
          <w:tab w:val="clear" w:pos="720"/>
          <w:tab w:val="clear" w:pos="1710"/>
          <w:tab w:val="clear" w:pos="2160"/>
        </w:tabs>
        <w:ind w:left="1440"/>
      </w:pPr>
      <w:r>
        <w:t xml:space="preserve">Change </w:t>
      </w:r>
      <w:r w:rsidRPr="00F825E0">
        <w:rPr>
          <w:b/>
          <w:bCs/>
        </w:rPr>
        <w:t>File System</w:t>
      </w:r>
      <w:r>
        <w:t xml:space="preserve"> from </w:t>
      </w:r>
      <w:r w:rsidRPr="00F825E0">
        <w:rPr>
          <w:b/>
          <w:bCs/>
        </w:rPr>
        <w:t>xfs</w:t>
      </w:r>
      <w:r>
        <w:t xml:space="preserve"> to </w:t>
      </w:r>
      <w:r w:rsidRPr="00F825E0">
        <w:rPr>
          <w:b/>
          <w:bCs/>
        </w:rPr>
        <w:t>ext4</w:t>
      </w:r>
    </w:p>
    <w:p w14:paraId="5985E644" w14:textId="42C20087" w:rsidR="000E012E" w:rsidRDefault="000E012E" w:rsidP="00B427DA">
      <w:pPr>
        <w:pStyle w:val="ListBullet"/>
        <w:numPr>
          <w:ilvl w:val="0"/>
          <w:numId w:val="76"/>
        </w:numPr>
        <w:tabs>
          <w:tab w:val="clear" w:pos="360"/>
          <w:tab w:val="clear" w:pos="504"/>
          <w:tab w:val="clear" w:pos="720"/>
          <w:tab w:val="clear" w:pos="1710"/>
          <w:tab w:val="clear" w:pos="2160"/>
        </w:tabs>
        <w:ind w:left="1440"/>
      </w:pPr>
      <w:r>
        <w:t xml:space="preserve">In the upper-left corner, click </w:t>
      </w:r>
      <w:r w:rsidRPr="005F48A8">
        <w:rPr>
          <w:b/>
          <w:bCs/>
        </w:rPr>
        <w:t>Done</w:t>
      </w:r>
    </w:p>
    <w:p w14:paraId="00DFA5A9" w14:textId="5404EC05" w:rsidR="000E012E" w:rsidRDefault="000E012E" w:rsidP="00B427DA">
      <w:pPr>
        <w:pStyle w:val="ListBullet"/>
        <w:numPr>
          <w:ilvl w:val="0"/>
          <w:numId w:val="76"/>
        </w:numPr>
        <w:tabs>
          <w:tab w:val="clear" w:pos="360"/>
          <w:tab w:val="clear" w:pos="504"/>
          <w:tab w:val="clear" w:pos="720"/>
          <w:tab w:val="clear" w:pos="1710"/>
          <w:tab w:val="clear" w:pos="2160"/>
        </w:tabs>
        <w:ind w:left="1440"/>
      </w:pPr>
      <w:r>
        <w:t xml:space="preserve">In the </w:t>
      </w:r>
      <w:r w:rsidRPr="005F48A8">
        <w:rPr>
          <w:b/>
          <w:bCs/>
        </w:rPr>
        <w:t>Summary of Changes</w:t>
      </w:r>
      <w:r>
        <w:t xml:space="preserve"> window, click </w:t>
      </w:r>
      <w:r w:rsidRPr="005F48A8">
        <w:rPr>
          <w:b/>
          <w:bCs/>
        </w:rPr>
        <w:t>Accept Changes</w:t>
      </w:r>
    </w:p>
    <w:p w14:paraId="1EE2E78A" w14:textId="3AA67F0D" w:rsidR="000E012E" w:rsidRDefault="000E012E" w:rsidP="00B427DA">
      <w:pPr>
        <w:pStyle w:val="ListBullet"/>
        <w:numPr>
          <w:ilvl w:val="0"/>
          <w:numId w:val="72"/>
        </w:numPr>
        <w:tabs>
          <w:tab w:val="clear" w:pos="360"/>
          <w:tab w:val="clear" w:pos="504"/>
          <w:tab w:val="clear" w:pos="1710"/>
          <w:tab w:val="clear" w:pos="2160"/>
        </w:tabs>
        <w:ind w:left="1170"/>
      </w:pPr>
      <w:r>
        <w:t xml:space="preserve">Under </w:t>
      </w:r>
      <w:r w:rsidRPr="00E44D0F">
        <w:rPr>
          <w:b/>
          <w:bCs/>
        </w:rPr>
        <w:t>Network and Hostname</w:t>
      </w:r>
    </w:p>
    <w:p w14:paraId="01D953E2" w14:textId="590C492D" w:rsidR="000E012E" w:rsidRDefault="000E012E" w:rsidP="00B427DA">
      <w:pPr>
        <w:pStyle w:val="ListBullet"/>
        <w:numPr>
          <w:ilvl w:val="0"/>
          <w:numId w:val="77"/>
        </w:numPr>
        <w:tabs>
          <w:tab w:val="clear" w:pos="360"/>
          <w:tab w:val="clear" w:pos="504"/>
          <w:tab w:val="clear" w:pos="720"/>
          <w:tab w:val="clear" w:pos="1710"/>
          <w:tab w:val="clear" w:pos="2160"/>
        </w:tabs>
        <w:ind w:left="1440"/>
      </w:pPr>
      <w:r>
        <w:t xml:space="preserve">In the bottom-left corner, enter a valid </w:t>
      </w:r>
      <w:r w:rsidRPr="00E44D0F">
        <w:rPr>
          <w:b/>
          <w:bCs/>
        </w:rPr>
        <w:t>Hostname</w:t>
      </w:r>
      <w:r>
        <w:t xml:space="preserve">, the press the </w:t>
      </w:r>
      <w:r w:rsidRPr="00E44D0F">
        <w:rPr>
          <w:b/>
          <w:bCs/>
        </w:rPr>
        <w:t>Apply</w:t>
      </w:r>
      <w:r>
        <w:t xml:space="preserve"> button</w:t>
      </w:r>
    </w:p>
    <w:p w14:paraId="0973AD4E" w14:textId="29B620FD" w:rsidR="000E012E" w:rsidRDefault="000E012E" w:rsidP="00B427DA">
      <w:pPr>
        <w:pStyle w:val="ListBullet"/>
        <w:numPr>
          <w:ilvl w:val="0"/>
          <w:numId w:val="77"/>
        </w:numPr>
        <w:tabs>
          <w:tab w:val="clear" w:pos="360"/>
          <w:tab w:val="clear" w:pos="504"/>
          <w:tab w:val="clear" w:pos="720"/>
          <w:tab w:val="clear" w:pos="1710"/>
          <w:tab w:val="clear" w:pos="2160"/>
        </w:tabs>
        <w:ind w:left="1440"/>
      </w:pPr>
      <w:r>
        <w:t xml:space="preserve">Select an </w:t>
      </w:r>
      <w:r w:rsidRPr="00E44D0F">
        <w:rPr>
          <w:b/>
          <w:bCs/>
        </w:rPr>
        <w:t>Ethernet Port</w:t>
      </w:r>
    </w:p>
    <w:p w14:paraId="35CC3AE7" w14:textId="4E3DB190" w:rsidR="000E012E" w:rsidRDefault="000E012E" w:rsidP="00B427DA">
      <w:pPr>
        <w:pStyle w:val="ListBullet"/>
        <w:numPr>
          <w:ilvl w:val="0"/>
          <w:numId w:val="77"/>
        </w:numPr>
        <w:tabs>
          <w:tab w:val="clear" w:pos="360"/>
          <w:tab w:val="clear" w:pos="504"/>
          <w:tab w:val="clear" w:pos="720"/>
          <w:tab w:val="clear" w:pos="1710"/>
          <w:tab w:val="clear" w:pos="2160"/>
        </w:tabs>
        <w:ind w:left="1440"/>
      </w:pPr>
      <w:r>
        <w:t xml:space="preserve">In the bottom-right corner, click </w:t>
      </w:r>
      <w:r w:rsidRPr="00E44D0F">
        <w:rPr>
          <w:b/>
          <w:bCs/>
        </w:rPr>
        <w:t>Configure</w:t>
      </w:r>
    </w:p>
    <w:p w14:paraId="76FC9386" w14:textId="32590308" w:rsidR="000E012E" w:rsidRDefault="000E012E" w:rsidP="00B427DA">
      <w:pPr>
        <w:pStyle w:val="ListBullet"/>
        <w:numPr>
          <w:ilvl w:val="0"/>
          <w:numId w:val="77"/>
        </w:numPr>
        <w:tabs>
          <w:tab w:val="clear" w:pos="360"/>
          <w:tab w:val="clear" w:pos="504"/>
          <w:tab w:val="clear" w:pos="720"/>
          <w:tab w:val="clear" w:pos="1710"/>
          <w:tab w:val="clear" w:pos="2160"/>
        </w:tabs>
        <w:ind w:left="1440"/>
      </w:pPr>
      <w:r>
        <w:t>Enter valid entries</w:t>
      </w:r>
    </w:p>
    <w:p w14:paraId="52B46C4C" w14:textId="4F4B472A" w:rsidR="000E012E" w:rsidRDefault="000E012E" w:rsidP="00B427DA">
      <w:pPr>
        <w:pStyle w:val="ListBullet"/>
        <w:numPr>
          <w:ilvl w:val="0"/>
          <w:numId w:val="77"/>
        </w:numPr>
        <w:tabs>
          <w:tab w:val="clear" w:pos="360"/>
          <w:tab w:val="clear" w:pos="504"/>
          <w:tab w:val="clear" w:pos="720"/>
          <w:tab w:val="clear" w:pos="1710"/>
          <w:tab w:val="clear" w:pos="2160"/>
        </w:tabs>
        <w:ind w:left="1440"/>
      </w:pPr>
      <w:r>
        <w:t xml:space="preserve">Click </w:t>
      </w:r>
      <w:r w:rsidRPr="00E44D0F">
        <w:rPr>
          <w:b/>
          <w:bCs/>
        </w:rPr>
        <w:t>Save</w:t>
      </w:r>
    </w:p>
    <w:p w14:paraId="6EAB79BF" w14:textId="3F5F3303" w:rsidR="000E012E" w:rsidRDefault="000E012E" w:rsidP="00B427DA">
      <w:pPr>
        <w:pStyle w:val="ListBullet"/>
        <w:numPr>
          <w:ilvl w:val="0"/>
          <w:numId w:val="77"/>
        </w:numPr>
        <w:tabs>
          <w:tab w:val="clear" w:pos="360"/>
          <w:tab w:val="clear" w:pos="504"/>
          <w:tab w:val="clear" w:pos="720"/>
          <w:tab w:val="clear" w:pos="1710"/>
          <w:tab w:val="clear" w:pos="2160"/>
        </w:tabs>
        <w:ind w:left="1440"/>
      </w:pPr>
      <w:r>
        <w:t xml:space="preserve">Under Ethernet, click the </w:t>
      </w:r>
      <w:r w:rsidRPr="00E44D0F">
        <w:rPr>
          <w:b/>
          <w:bCs/>
        </w:rPr>
        <w:t>ON</w:t>
      </w:r>
      <w:r>
        <w:t xml:space="preserve"> button</w:t>
      </w:r>
    </w:p>
    <w:p w14:paraId="436A81EF" w14:textId="731F73E1" w:rsidR="000E012E" w:rsidRDefault="000E012E" w:rsidP="00B427DA">
      <w:pPr>
        <w:pStyle w:val="ListBullet"/>
        <w:numPr>
          <w:ilvl w:val="0"/>
          <w:numId w:val="77"/>
        </w:numPr>
        <w:tabs>
          <w:tab w:val="clear" w:pos="360"/>
          <w:tab w:val="clear" w:pos="504"/>
          <w:tab w:val="clear" w:pos="720"/>
          <w:tab w:val="clear" w:pos="1710"/>
          <w:tab w:val="clear" w:pos="2160"/>
        </w:tabs>
        <w:ind w:left="1440"/>
      </w:pPr>
      <w:r>
        <w:t xml:space="preserve">In the upper-left corner, Click </w:t>
      </w:r>
      <w:r w:rsidRPr="00E44D0F">
        <w:rPr>
          <w:b/>
          <w:bCs/>
        </w:rPr>
        <w:t>Done</w:t>
      </w:r>
    </w:p>
    <w:p w14:paraId="746EE33B" w14:textId="77777777" w:rsidR="008B1114" w:rsidRDefault="008B1114" w:rsidP="008B1114">
      <w:pPr>
        <w:pStyle w:val="ListBullet"/>
        <w:numPr>
          <w:ilvl w:val="0"/>
          <w:numId w:val="72"/>
        </w:numPr>
        <w:tabs>
          <w:tab w:val="clear" w:pos="360"/>
          <w:tab w:val="clear" w:pos="504"/>
          <w:tab w:val="clear" w:pos="1710"/>
          <w:tab w:val="left" w:pos="1440"/>
        </w:tabs>
        <w:rPr>
          <w:ins w:id="460" w:author="Ackerman, Peter" w:date="2020-11-16T09:33:00Z"/>
        </w:rPr>
      </w:pPr>
      <w:ins w:id="461" w:author="Ackerman, Peter" w:date="2020-11-16T09:33:00Z">
        <w:r>
          <w:t xml:space="preserve">Under </w:t>
        </w:r>
        <w:r w:rsidRPr="00977707">
          <w:rPr>
            <w:b/>
            <w:bCs/>
          </w:rPr>
          <w:t>Software</w:t>
        </w:r>
        <w:r w:rsidRPr="00773236">
          <w:t>:</w:t>
        </w:r>
      </w:ins>
    </w:p>
    <w:p w14:paraId="5D103815" w14:textId="77777777" w:rsidR="008B1114" w:rsidRPr="00C8693E" w:rsidRDefault="008B1114" w:rsidP="008B1114">
      <w:pPr>
        <w:pStyle w:val="ListBullet"/>
        <w:numPr>
          <w:ilvl w:val="0"/>
          <w:numId w:val="74"/>
        </w:numPr>
        <w:tabs>
          <w:tab w:val="clear" w:pos="360"/>
          <w:tab w:val="clear" w:pos="504"/>
          <w:tab w:val="clear" w:pos="1710"/>
        </w:tabs>
        <w:ind w:left="1440"/>
        <w:rPr>
          <w:ins w:id="462" w:author="Ackerman, Peter" w:date="2020-11-16T09:33:00Z"/>
          <w:b/>
          <w:bCs/>
        </w:rPr>
      </w:pPr>
      <w:ins w:id="463" w:author="Ackerman, Peter" w:date="2020-11-16T09:33:00Z">
        <w:r>
          <w:rPr>
            <w:b/>
            <w:bCs/>
          </w:rPr>
          <w:t>Connect to Red Hat</w:t>
        </w:r>
      </w:ins>
    </w:p>
    <w:p w14:paraId="52445BF6" w14:textId="77777777" w:rsidR="008B1114" w:rsidRDefault="008B1114" w:rsidP="008B1114">
      <w:pPr>
        <w:pStyle w:val="ListBullet"/>
        <w:numPr>
          <w:ilvl w:val="1"/>
          <w:numId w:val="74"/>
        </w:numPr>
        <w:tabs>
          <w:tab w:val="clear" w:pos="360"/>
          <w:tab w:val="clear" w:pos="504"/>
          <w:tab w:val="clear" w:pos="1710"/>
        </w:tabs>
        <w:rPr>
          <w:ins w:id="464" w:author="Ackerman, Peter" w:date="2020-11-16T09:33:00Z"/>
          <w:b/>
          <w:bCs/>
        </w:rPr>
      </w:pPr>
      <w:ins w:id="465" w:author="Ackerman, Peter" w:date="2020-11-16T09:33:00Z">
        <w:r>
          <w:t xml:space="preserve">Enter a valid </w:t>
        </w:r>
        <w:r>
          <w:rPr>
            <w:b/>
            <w:bCs/>
          </w:rPr>
          <w:t>User name</w:t>
        </w:r>
      </w:ins>
    </w:p>
    <w:p w14:paraId="2388E082" w14:textId="77777777" w:rsidR="008B1114" w:rsidRDefault="008B1114" w:rsidP="008B1114">
      <w:pPr>
        <w:pStyle w:val="ListBullet"/>
        <w:numPr>
          <w:ilvl w:val="1"/>
          <w:numId w:val="74"/>
        </w:numPr>
        <w:tabs>
          <w:tab w:val="clear" w:pos="360"/>
          <w:tab w:val="clear" w:pos="504"/>
          <w:tab w:val="clear" w:pos="1710"/>
        </w:tabs>
        <w:rPr>
          <w:ins w:id="466" w:author="Ackerman, Peter" w:date="2020-11-16T09:33:00Z"/>
          <w:b/>
          <w:bCs/>
        </w:rPr>
      </w:pPr>
      <w:ins w:id="467" w:author="Ackerman, Peter" w:date="2020-11-16T09:33:00Z">
        <w:r>
          <w:t xml:space="preserve">Enter a valid </w:t>
        </w:r>
        <w:r>
          <w:rPr>
            <w:b/>
            <w:bCs/>
          </w:rPr>
          <w:t>Password</w:t>
        </w:r>
      </w:ins>
    </w:p>
    <w:p w14:paraId="5519A388" w14:textId="77777777" w:rsidR="008B1114" w:rsidRDefault="008B1114" w:rsidP="008B1114">
      <w:pPr>
        <w:pStyle w:val="ListBullet"/>
        <w:numPr>
          <w:ilvl w:val="1"/>
          <w:numId w:val="74"/>
        </w:numPr>
        <w:tabs>
          <w:tab w:val="clear" w:pos="360"/>
          <w:tab w:val="clear" w:pos="504"/>
          <w:tab w:val="clear" w:pos="1710"/>
        </w:tabs>
        <w:rPr>
          <w:ins w:id="468" w:author="Ackerman, Peter" w:date="2020-11-16T09:33:00Z"/>
          <w:b/>
          <w:bCs/>
        </w:rPr>
      </w:pPr>
      <w:ins w:id="469" w:author="Ackerman, Peter" w:date="2020-11-16T09:33:00Z">
        <w:r>
          <w:t xml:space="preserve">Click </w:t>
        </w:r>
        <w:r>
          <w:rPr>
            <w:b/>
            <w:bCs/>
          </w:rPr>
          <w:t>Register</w:t>
        </w:r>
      </w:ins>
    </w:p>
    <w:p w14:paraId="53A37D1C" w14:textId="77777777" w:rsidR="008B1114" w:rsidRPr="00C8693E" w:rsidRDefault="008B1114" w:rsidP="008B1114">
      <w:pPr>
        <w:pStyle w:val="ListBullet"/>
        <w:numPr>
          <w:ilvl w:val="1"/>
          <w:numId w:val="74"/>
        </w:numPr>
        <w:tabs>
          <w:tab w:val="clear" w:pos="360"/>
          <w:tab w:val="clear" w:pos="504"/>
          <w:tab w:val="clear" w:pos="1710"/>
        </w:tabs>
        <w:rPr>
          <w:ins w:id="470" w:author="Ackerman, Peter" w:date="2020-11-16T09:33:00Z"/>
          <w:b/>
          <w:bCs/>
        </w:rPr>
      </w:pPr>
      <w:ins w:id="471" w:author="Ackerman, Peter" w:date="2020-11-16T09:33:00Z">
        <w:r>
          <w:t xml:space="preserve">In the upper-left corner, click </w:t>
        </w:r>
        <w:r w:rsidRPr="005F48A8">
          <w:rPr>
            <w:b/>
            <w:bCs/>
          </w:rPr>
          <w:t>Done</w:t>
        </w:r>
      </w:ins>
    </w:p>
    <w:p w14:paraId="420379CE" w14:textId="77777777" w:rsidR="008B1114" w:rsidRPr="00C8693E" w:rsidRDefault="008B1114" w:rsidP="008B1114">
      <w:pPr>
        <w:pStyle w:val="ListBullet"/>
        <w:numPr>
          <w:ilvl w:val="0"/>
          <w:numId w:val="74"/>
        </w:numPr>
        <w:tabs>
          <w:tab w:val="clear" w:pos="360"/>
          <w:tab w:val="clear" w:pos="504"/>
          <w:tab w:val="clear" w:pos="1710"/>
        </w:tabs>
        <w:ind w:left="1440"/>
        <w:rPr>
          <w:ins w:id="472" w:author="Ackerman, Peter" w:date="2020-11-16T09:33:00Z"/>
          <w:b/>
          <w:bCs/>
        </w:rPr>
      </w:pPr>
      <w:ins w:id="473" w:author="Ackerman, Peter" w:date="2020-11-16T09:33:00Z">
        <w:r w:rsidRPr="00C8693E">
          <w:rPr>
            <w:b/>
            <w:bCs/>
          </w:rPr>
          <w:t>Software Selection</w:t>
        </w:r>
      </w:ins>
    </w:p>
    <w:p w14:paraId="1A64BD7D" w14:textId="4BF5AAD1" w:rsidR="008B1114" w:rsidRPr="008B1114" w:rsidRDefault="008B1114" w:rsidP="008B1114">
      <w:pPr>
        <w:pStyle w:val="ListBullet"/>
        <w:numPr>
          <w:ilvl w:val="1"/>
          <w:numId w:val="74"/>
        </w:numPr>
        <w:tabs>
          <w:tab w:val="clear" w:pos="360"/>
          <w:tab w:val="clear" w:pos="504"/>
          <w:tab w:val="clear" w:pos="1710"/>
          <w:tab w:val="clear" w:pos="2160"/>
        </w:tabs>
        <w:rPr>
          <w:ins w:id="474" w:author="Ackerman, Peter" w:date="2020-11-16T09:33:00Z"/>
          <w:rPrChange w:id="475" w:author="Ackerman, Peter" w:date="2020-11-16T09:33:00Z">
            <w:rPr>
              <w:ins w:id="476" w:author="Ackerman, Peter" w:date="2020-11-16T09:33:00Z"/>
              <w:b/>
              <w:bCs/>
            </w:rPr>
          </w:rPrChange>
        </w:rPr>
      </w:pPr>
      <w:ins w:id="477" w:author="Ackerman, Peter" w:date="2020-11-16T09:33:00Z">
        <w:r>
          <w:t xml:space="preserve">Select </w:t>
        </w:r>
        <w:r w:rsidRPr="002B18F4">
          <w:rPr>
            <w:b/>
            <w:bCs/>
          </w:rPr>
          <w:t>Server with GUI</w:t>
        </w:r>
      </w:ins>
    </w:p>
    <w:p w14:paraId="1FB5B298" w14:textId="534CD24F" w:rsidR="008B1114" w:rsidRDefault="008B1114">
      <w:pPr>
        <w:pStyle w:val="ListBullet"/>
        <w:numPr>
          <w:ilvl w:val="1"/>
          <w:numId w:val="74"/>
        </w:numPr>
        <w:tabs>
          <w:tab w:val="clear" w:pos="360"/>
          <w:tab w:val="clear" w:pos="504"/>
          <w:tab w:val="clear" w:pos="1710"/>
          <w:tab w:val="clear" w:pos="2160"/>
        </w:tabs>
        <w:rPr>
          <w:ins w:id="478" w:author="Ackerman, Peter" w:date="2020-11-16T09:33:00Z"/>
        </w:rPr>
        <w:pPrChange w:id="479" w:author="Ackerman, Peter" w:date="2020-11-16T09:34:00Z">
          <w:pPr>
            <w:pStyle w:val="ListBullet"/>
            <w:numPr>
              <w:numId w:val="72"/>
            </w:numPr>
            <w:tabs>
              <w:tab w:val="clear" w:pos="360"/>
              <w:tab w:val="clear" w:pos="504"/>
              <w:tab w:val="clear" w:pos="540"/>
              <w:tab w:val="clear" w:pos="1710"/>
              <w:tab w:val="left" w:pos="1440"/>
            </w:tabs>
            <w:ind w:left="1080"/>
          </w:pPr>
        </w:pPrChange>
      </w:pPr>
      <w:ins w:id="480" w:author="Ackerman, Peter" w:date="2020-11-16T09:34:00Z">
        <w:r>
          <w:t xml:space="preserve">In the upper-left corner, click </w:t>
        </w:r>
        <w:r w:rsidRPr="002B18F4">
          <w:rPr>
            <w:b/>
            <w:bCs/>
          </w:rPr>
          <w:t>Done</w:t>
        </w:r>
      </w:ins>
    </w:p>
    <w:p w14:paraId="734E44B5" w14:textId="576820E6" w:rsidR="008B1114" w:rsidRDefault="008B1114" w:rsidP="008B1114">
      <w:pPr>
        <w:pStyle w:val="ListBullet"/>
        <w:numPr>
          <w:ilvl w:val="0"/>
          <w:numId w:val="72"/>
        </w:numPr>
        <w:tabs>
          <w:tab w:val="clear" w:pos="360"/>
          <w:tab w:val="clear" w:pos="504"/>
          <w:tab w:val="clear" w:pos="1710"/>
          <w:tab w:val="left" w:pos="1440"/>
        </w:tabs>
        <w:rPr>
          <w:ins w:id="481" w:author="Ackerman, Peter" w:date="2020-11-16T09:26:00Z"/>
        </w:rPr>
      </w:pPr>
      <w:ins w:id="482" w:author="Ackerman, Peter" w:date="2020-11-16T09:26:00Z">
        <w:r>
          <w:t xml:space="preserve">Under </w:t>
        </w:r>
      </w:ins>
      <w:ins w:id="483" w:author="Ackerman, Peter" w:date="2020-11-16T09:34:00Z">
        <w:r>
          <w:rPr>
            <w:b/>
            <w:bCs/>
          </w:rPr>
          <w:t>User Settings</w:t>
        </w:r>
      </w:ins>
      <w:ins w:id="484" w:author="Ackerman, Peter" w:date="2020-11-16T09:26:00Z">
        <w:r w:rsidRPr="00773236">
          <w:t>:</w:t>
        </w:r>
      </w:ins>
    </w:p>
    <w:p w14:paraId="2BBFEE26" w14:textId="609D4686" w:rsidR="008B1114" w:rsidDel="008B1114" w:rsidRDefault="008B1114">
      <w:pPr>
        <w:pStyle w:val="ListNumber"/>
        <w:numPr>
          <w:ilvl w:val="0"/>
          <w:numId w:val="78"/>
        </w:numPr>
        <w:rPr>
          <w:del w:id="485" w:author="Ackerman, Peter" w:date="2020-11-16T09:34:00Z"/>
          <w:moveTo w:id="486" w:author="Ackerman, Peter" w:date="2020-11-16T09:33:00Z"/>
        </w:rPr>
        <w:pPrChange w:id="487" w:author="Ackerman, Peter" w:date="2020-11-16T09:34:00Z">
          <w:pPr>
            <w:pStyle w:val="ListNumber"/>
            <w:numPr>
              <w:numId w:val="15"/>
            </w:numPr>
            <w:ind w:left="720"/>
          </w:pPr>
        </w:pPrChange>
      </w:pPr>
      <w:moveToRangeStart w:id="488" w:author="Ackerman, Peter" w:date="2020-11-16T09:33:00Z" w:name="move56411599"/>
      <w:moveTo w:id="489" w:author="Ackerman, Peter" w:date="2020-11-16T09:33:00Z">
        <w:del w:id="490" w:author="Ackerman, Peter" w:date="2020-11-16T09:34:00Z">
          <w:r w:rsidDel="008B1114">
            <w:delText xml:space="preserve">At the </w:delText>
          </w:r>
          <w:r w:rsidRPr="008B1114" w:rsidDel="008B1114">
            <w:rPr>
              <w:b/>
              <w:bCs/>
            </w:rPr>
            <w:delText>Configuration</w:delText>
          </w:r>
          <w:r w:rsidDel="008B1114">
            <w:delText xml:space="preserve"> window:</w:delText>
          </w:r>
        </w:del>
      </w:moveTo>
    </w:p>
    <w:p w14:paraId="7D1FFA26" w14:textId="77777777" w:rsidR="008B1114" w:rsidRDefault="008B1114">
      <w:pPr>
        <w:pStyle w:val="ListNumber"/>
        <w:numPr>
          <w:ilvl w:val="0"/>
          <w:numId w:val="78"/>
        </w:numPr>
        <w:rPr>
          <w:moveTo w:id="491" w:author="Ackerman, Peter" w:date="2020-11-16T09:33:00Z"/>
        </w:rPr>
        <w:pPrChange w:id="492" w:author="Ackerman, Peter" w:date="2020-11-16T09:34:00Z">
          <w:pPr>
            <w:pStyle w:val="ListBullet"/>
            <w:numPr>
              <w:numId w:val="78"/>
            </w:numPr>
            <w:tabs>
              <w:tab w:val="clear" w:pos="360"/>
              <w:tab w:val="clear" w:pos="504"/>
              <w:tab w:val="clear" w:pos="540"/>
            </w:tabs>
            <w:ind w:left="1440"/>
          </w:pPr>
        </w:pPrChange>
      </w:pPr>
      <w:moveTo w:id="493" w:author="Ackerman, Peter" w:date="2020-11-16T09:33:00Z">
        <w:r>
          <w:t xml:space="preserve">Click </w:t>
        </w:r>
        <w:r w:rsidRPr="008B1114">
          <w:rPr>
            <w:b/>
            <w:bCs/>
            <w:rPrChange w:id="494" w:author="Ackerman, Peter" w:date="2020-11-16T09:34:00Z">
              <w:rPr>
                <w:b/>
                <w:bCs/>
                <w:iCs w:val="0"/>
              </w:rPr>
            </w:rPrChange>
          </w:rPr>
          <w:t>Root Password</w:t>
        </w:r>
      </w:moveTo>
    </w:p>
    <w:p w14:paraId="4ECC758C" w14:textId="77777777" w:rsidR="008B1114" w:rsidRDefault="008B1114" w:rsidP="008B1114">
      <w:pPr>
        <w:pStyle w:val="ListBullet"/>
        <w:numPr>
          <w:ilvl w:val="0"/>
          <w:numId w:val="79"/>
        </w:numPr>
        <w:tabs>
          <w:tab w:val="clear" w:pos="360"/>
          <w:tab w:val="clear" w:pos="504"/>
          <w:tab w:val="clear" w:pos="720"/>
          <w:tab w:val="clear" w:pos="1710"/>
          <w:tab w:val="clear" w:pos="2160"/>
        </w:tabs>
        <w:ind w:left="1530"/>
        <w:rPr>
          <w:moveTo w:id="495" w:author="Ackerman, Peter" w:date="2020-11-16T09:33:00Z"/>
        </w:rPr>
      </w:pPr>
      <w:moveTo w:id="496" w:author="Ackerman, Peter" w:date="2020-11-16T09:33:00Z">
        <w:r>
          <w:t>Enter an applicable root password</w:t>
        </w:r>
      </w:moveTo>
    </w:p>
    <w:p w14:paraId="14C64B83" w14:textId="77777777" w:rsidR="008B1114" w:rsidRDefault="008B1114" w:rsidP="008B1114">
      <w:pPr>
        <w:pStyle w:val="ListBullet"/>
        <w:numPr>
          <w:ilvl w:val="0"/>
          <w:numId w:val="79"/>
        </w:numPr>
        <w:tabs>
          <w:tab w:val="clear" w:pos="360"/>
          <w:tab w:val="clear" w:pos="504"/>
          <w:tab w:val="clear" w:pos="720"/>
          <w:tab w:val="clear" w:pos="1710"/>
          <w:tab w:val="clear" w:pos="2160"/>
        </w:tabs>
        <w:ind w:left="1530"/>
        <w:rPr>
          <w:moveTo w:id="497" w:author="Ackerman, Peter" w:date="2020-11-16T09:33:00Z"/>
        </w:rPr>
      </w:pPr>
      <w:moveTo w:id="498" w:author="Ackerman, Peter" w:date="2020-11-16T09:33:00Z">
        <w:r>
          <w:t>Re-enter the root password</w:t>
        </w:r>
      </w:moveTo>
    </w:p>
    <w:p w14:paraId="164B974A" w14:textId="77777777" w:rsidR="008B1114" w:rsidRPr="00D744C5" w:rsidRDefault="008B1114" w:rsidP="008B1114">
      <w:pPr>
        <w:pStyle w:val="ListBullet"/>
        <w:numPr>
          <w:ilvl w:val="0"/>
          <w:numId w:val="80"/>
        </w:numPr>
        <w:tabs>
          <w:tab w:val="clear" w:pos="360"/>
          <w:tab w:val="clear" w:pos="504"/>
          <w:tab w:val="clear" w:pos="720"/>
          <w:tab w:val="clear" w:pos="1710"/>
          <w:tab w:val="clear" w:pos="2160"/>
        </w:tabs>
        <w:ind w:left="1440"/>
        <w:rPr>
          <w:moveTo w:id="499" w:author="Ackerman, Peter" w:date="2020-11-16T09:33:00Z"/>
        </w:rPr>
      </w:pPr>
      <w:moveTo w:id="500" w:author="Ackerman, Peter" w:date="2020-11-16T09:33:00Z">
        <w:r>
          <w:lastRenderedPageBreak/>
          <w:t xml:space="preserve">In the upper-left corner, click </w:t>
        </w:r>
        <w:r w:rsidRPr="00D744C5">
          <w:rPr>
            <w:b/>
            <w:bCs/>
          </w:rPr>
          <w:t>Done</w:t>
        </w:r>
      </w:moveTo>
    </w:p>
    <w:p w14:paraId="6CF7BC49" w14:textId="77777777" w:rsidR="008B1114" w:rsidRPr="00D744C5" w:rsidRDefault="008B1114" w:rsidP="008B1114">
      <w:pPr>
        <w:pStyle w:val="ListBullet"/>
        <w:numPr>
          <w:ilvl w:val="0"/>
          <w:numId w:val="78"/>
        </w:numPr>
        <w:tabs>
          <w:tab w:val="clear" w:pos="360"/>
          <w:tab w:val="clear" w:pos="504"/>
          <w:tab w:val="clear" w:pos="1710"/>
          <w:tab w:val="clear" w:pos="2160"/>
        </w:tabs>
        <w:rPr>
          <w:moveTo w:id="501" w:author="Ackerman, Peter" w:date="2020-11-16T09:33:00Z"/>
        </w:rPr>
      </w:pPr>
      <w:moveTo w:id="502" w:author="Ackerman, Peter" w:date="2020-11-16T09:33:00Z">
        <w:r w:rsidRPr="00D744C5">
          <w:t xml:space="preserve">Click </w:t>
        </w:r>
        <w:r>
          <w:rPr>
            <w:b/>
            <w:bCs/>
          </w:rPr>
          <w:t>User Creation</w:t>
        </w:r>
      </w:moveTo>
    </w:p>
    <w:p w14:paraId="76FF2484" w14:textId="1656B1FA" w:rsidR="008B1114" w:rsidRDefault="008B1114" w:rsidP="008B1114">
      <w:pPr>
        <w:pStyle w:val="ListBullet"/>
        <w:numPr>
          <w:ilvl w:val="0"/>
          <w:numId w:val="81"/>
        </w:numPr>
        <w:tabs>
          <w:tab w:val="clear" w:pos="360"/>
          <w:tab w:val="clear" w:pos="504"/>
          <w:tab w:val="clear" w:pos="720"/>
          <w:tab w:val="clear" w:pos="1710"/>
          <w:tab w:val="clear" w:pos="2160"/>
        </w:tabs>
        <w:ind w:left="1440"/>
        <w:rPr>
          <w:moveTo w:id="503" w:author="Ackerman, Peter" w:date="2020-11-16T09:33:00Z"/>
        </w:rPr>
      </w:pPr>
      <w:moveTo w:id="504" w:author="Ackerman, Peter" w:date="2020-11-16T09:33:00Z">
        <w:r>
          <w:t xml:space="preserve">Enter a </w:t>
        </w:r>
        <w:r w:rsidRPr="00D744C5">
          <w:rPr>
            <w:b/>
            <w:bCs/>
          </w:rPr>
          <w:t>Full Name</w:t>
        </w:r>
      </w:moveTo>
    </w:p>
    <w:p w14:paraId="3528E0A7" w14:textId="77777777" w:rsidR="008B1114" w:rsidRDefault="008B1114" w:rsidP="008B1114">
      <w:pPr>
        <w:pStyle w:val="ListBullet"/>
        <w:numPr>
          <w:ilvl w:val="0"/>
          <w:numId w:val="81"/>
        </w:numPr>
        <w:tabs>
          <w:tab w:val="clear" w:pos="360"/>
          <w:tab w:val="clear" w:pos="504"/>
          <w:tab w:val="clear" w:pos="720"/>
          <w:tab w:val="clear" w:pos="1710"/>
          <w:tab w:val="clear" w:pos="2160"/>
        </w:tabs>
        <w:ind w:left="1440"/>
        <w:rPr>
          <w:moveTo w:id="505" w:author="Ackerman, Peter" w:date="2020-11-16T09:33:00Z"/>
        </w:rPr>
      </w:pPr>
      <w:moveTo w:id="506" w:author="Ackerman, Peter" w:date="2020-11-16T09:33:00Z">
        <w:r>
          <w:t xml:space="preserve">Enter a </w:t>
        </w:r>
        <w:r w:rsidRPr="00D744C5">
          <w:rPr>
            <w:b/>
            <w:bCs/>
          </w:rPr>
          <w:t>Username</w:t>
        </w:r>
      </w:moveTo>
    </w:p>
    <w:p w14:paraId="7C3F3484" w14:textId="77777777" w:rsidR="008B1114" w:rsidRDefault="008B1114" w:rsidP="008B1114">
      <w:pPr>
        <w:pStyle w:val="ListBullet"/>
        <w:numPr>
          <w:ilvl w:val="0"/>
          <w:numId w:val="81"/>
        </w:numPr>
        <w:tabs>
          <w:tab w:val="clear" w:pos="360"/>
          <w:tab w:val="clear" w:pos="504"/>
          <w:tab w:val="clear" w:pos="720"/>
          <w:tab w:val="clear" w:pos="1710"/>
          <w:tab w:val="clear" w:pos="2160"/>
        </w:tabs>
        <w:ind w:left="1440"/>
        <w:rPr>
          <w:moveTo w:id="507" w:author="Ackerman, Peter" w:date="2020-11-16T09:33:00Z"/>
        </w:rPr>
      </w:pPr>
      <w:moveTo w:id="508" w:author="Ackerman, Peter" w:date="2020-11-16T09:33:00Z">
        <w:r>
          <w:t>Enter an applicable password</w:t>
        </w:r>
      </w:moveTo>
    </w:p>
    <w:p w14:paraId="1FCEA198" w14:textId="194B294D" w:rsidR="008B1114" w:rsidRDefault="008B1114" w:rsidP="008B1114">
      <w:pPr>
        <w:pStyle w:val="ListBullet"/>
        <w:numPr>
          <w:ilvl w:val="0"/>
          <w:numId w:val="81"/>
        </w:numPr>
        <w:tabs>
          <w:tab w:val="clear" w:pos="360"/>
          <w:tab w:val="clear" w:pos="504"/>
          <w:tab w:val="clear" w:pos="720"/>
          <w:tab w:val="clear" w:pos="1710"/>
          <w:tab w:val="clear" w:pos="2160"/>
        </w:tabs>
        <w:ind w:left="1440"/>
        <w:rPr>
          <w:ins w:id="509" w:author="Ackerman, Peter" w:date="2020-11-16T09:36:00Z"/>
        </w:rPr>
      </w:pPr>
      <w:moveTo w:id="510" w:author="Ackerman, Peter" w:date="2020-11-16T09:33:00Z">
        <w:r>
          <w:t>Re-enter the user password</w:t>
        </w:r>
      </w:moveTo>
    </w:p>
    <w:p w14:paraId="737C3268" w14:textId="3BFB6FBF" w:rsidR="0009134B" w:rsidDel="0009134B" w:rsidRDefault="0009134B" w:rsidP="008B1114">
      <w:pPr>
        <w:pStyle w:val="ListBullet"/>
        <w:numPr>
          <w:ilvl w:val="0"/>
          <w:numId w:val="81"/>
        </w:numPr>
        <w:tabs>
          <w:tab w:val="clear" w:pos="360"/>
          <w:tab w:val="clear" w:pos="504"/>
          <w:tab w:val="clear" w:pos="720"/>
          <w:tab w:val="clear" w:pos="1710"/>
          <w:tab w:val="clear" w:pos="2160"/>
        </w:tabs>
        <w:ind w:left="1440"/>
        <w:rPr>
          <w:del w:id="511" w:author="Ackerman, Peter" w:date="2020-11-16T09:36:00Z"/>
          <w:moveTo w:id="512" w:author="Ackerman, Peter" w:date="2020-11-16T09:33:00Z"/>
        </w:rPr>
      </w:pPr>
      <w:ins w:id="513" w:author="Ackerman, Peter" w:date="2020-11-16T09:36:00Z">
        <w:r>
          <w:t xml:space="preserve">In the upper-right corner, click </w:t>
        </w:r>
        <w:r w:rsidRPr="00D744C5">
          <w:rPr>
            <w:b/>
            <w:bCs/>
          </w:rPr>
          <w:t>Done</w:t>
        </w:r>
      </w:ins>
    </w:p>
    <w:p w14:paraId="0068EF60" w14:textId="69A1967F" w:rsidR="008B1114" w:rsidRDefault="008B1114">
      <w:pPr>
        <w:pStyle w:val="ListBullet"/>
        <w:numPr>
          <w:ilvl w:val="0"/>
          <w:numId w:val="81"/>
        </w:numPr>
        <w:tabs>
          <w:tab w:val="clear" w:pos="360"/>
          <w:tab w:val="clear" w:pos="504"/>
          <w:tab w:val="clear" w:pos="720"/>
          <w:tab w:val="clear" w:pos="1710"/>
          <w:tab w:val="clear" w:pos="2160"/>
        </w:tabs>
        <w:ind w:left="1440"/>
        <w:rPr>
          <w:ins w:id="514" w:author="Ackerman, Peter" w:date="2020-11-16T09:33:00Z"/>
        </w:rPr>
        <w:pPrChange w:id="515" w:author="Ackerman, Peter" w:date="2020-11-16T09:36:00Z">
          <w:pPr>
            <w:pStyle w:val="ListNumber"/>
            <w:numPr>
              <w:numId w:val="15"/>
            </w:numPr>
            <w:ind w:left="720"/>
          </w:pPr>
        </w:pPrChange>
      </w:pPr>
      <w:moveTo w:id="516" w:author="Ackerman, Peter" w:date="2020-11-16T09:33:00Z">
        <w:del w:id="517" w:author="Ackerman, Peter" w:date="2020-11-16T09:36:00Z">
          <w:r w:rsidDel="0009134B">
            <w:delText xml:space="preserve">In the upper-right corner, click </w:delText>
          </w:r>
          <w:r w:rsidRPr="0009134B" w:rsidDel="0009134B">
            <w:rPr>
              <w:b/>
              <w:bCs/>
              <w:rPrChange w:id="518" w:author="Ackerman, Peter" w:date="2020-11-16T09:36:00Z">
                <w:rPr>
                  <w:b/>
                  <w:bCs/>
                  <w:iCs/>
                </w:rPr>
              </w:rPrChange>
            </w:rPr>
            <w:delText>Done</w:delText>
          </w:r>
        </w:del>
      </w:moveTo>
      <w:moveToRangeEnd w:id="488"/>
    </w:p>
    <w:p w14:paraId="680776E1" w14:textId="4480233B" w:rsidR="000E012E" w:rsidDel="0009134B" w:rsidRDefault="000E012E" w:rsidP="00B427DA">
      <w:pPr>
        <w:pStyle w:val="ListNumber"/>
        <w:numPr>
          <w:ilvl w:val="0"/>
          <w:numId w:val="15"/>
        </w:numPr>
        <w:rPr>
          <w:del w:id="519" w:author="Ackerman, Peter" w:date="2020-11-16T09:36:00Z"/>
        </w:rPr>
      </w:pPr>
      <w:r>
        <w:t xml:space="preserve">In the bottom-right corner, click </w:t>
      </w:r>
      <w:r w:rsidRPr="00875818">
        <w:rPr>
          <w:b/>
          <w:bCs/>
        </w:rPr>
        <w:t>Beginning Installation</w:t>
      </w:r>
      <w:ins w:id="520" w:author="Ackerman, Peter" w:date="2020-11-16T09:37:00Z">
        <w:r w:rsidR="0009134B">
          <w:rPr>
            <w:b/>
            <w:bCs/>
          </w:rPr>
          <w:br/>
        </w:r>
      </w:ins>
    </w:p>
    <w:p w14:paraId="01687367" w14:textId="61AACBBE" w:rsidR="000E012E" w:rsidDel="008B1114" w:rsidRDefault="000E012E">
      <w:pPr>
        <w:pStyle w:val="ListNumber"/>
        <w:numPr>
          <w:ilvl w:val="0"/>
          <w:numId w:val="15"/>
        </w:numPr>
        <w:rPr>
          <w:moveFrom w:id="521" w:author="Ackerman, Peter" w:date="2020-11-16T09:33:00Z"/>
        </w:rPr>
      </w:pPr>
      <w:moveFromRangeStart w:id="522" w:author="Ackerman, Peter" w:date="2020-11-16T09:33:00Z" w:name="move56411599"/>
      <w:moveFrom w:id="523" w:author="Ackerman, Peter" w:date="2020-11-16T09:33:00Z">
        <w:r w:rsidDel="008B1114">
          <w:t xml:space="preserve">At the </w:t>
        </w:r>
        <w:r w:rsidRPr="0009134B" w:rsidDel="008B1114">
          <w:rPr>
            <w:b/>
            <w:bCs/>
          </w:rPr>
          <w:t>Configuration</w:t>
        </w:r>
        <w:r w:rsidDel="008B1114">
          <w:t xml:space="preserve"> window:</w:t>
        </w:r>
      </w:moveFrom>
    </w:p>
    <w:p w14:paraId="1F1FEBD8" w14:textId="4B3D1710" w:rsidR="000E012E" w:rsidDel="008B1114" w:rsidRDefault="000E012E">
      <w:pPr>
        <w:pStyle w:val="ListNumber"/>
        <w:rPr>
          <w:moveFrom w:id="524" w:author="Ackerman, Peter" w:date="2020-11-16T09:33:00Z"/>
        </w:rPr>
        <w:pPrChange w:id="525" w:author="Ackerman, Peter" w:date="2020-11-16T09:36:00Z">
          <w:pPr>
            <w:pStyle w:val="ListBullet"/>
            <w:numPr>
              <w:numId w:val="78"/>
            </w:numPr>
            <w:tabs>
              <w:tab w:val="clear" w:pos="360"/>
              <w:tab w:val="clear" w:pos="504"/>
              <w:tab w:val="clear" w:pos="540"/>
            </w:tabs>
            <w:ind w:left="1440"/>
          </w:pPr>
        </w:pPrChange>
      </w:pPr>
      <w:moveFrom w:id="526" w:author="Ackerman, Peter" w:date="2020-11-16T09:33:00Z">
        <w:r w:rsidDel="008B1114">
          <w:t xml:space="preserve">Click </w:t>
        </w:r>
        <w:r w:rsidRPr="00D744C5" w:rsidDel="008B1114">
          <w:rPr>
            <w:b/>
            <w:bCs/>
          </w:rPr>
          <w:t>Root Password</w:t>
        </w:r>
      </w:moveFrom>
    </w:p>
    <w:p w14:paraId="26A78481" w14:textId="0B37D09C" w:rsidR="000E012E" w:rsidDel="008B1114" w:rsidRDefault="000E012E">
      <w:pPr>
        <w:pStyle w:val="ListNumber"/>
        <w:rPr>
          <w:moveFrom w:id="527" w:author="Ackerman, Peter" w:date="2020-11-16T09:33:00Z"/>
        </w:rPr>
        <w:pPrChange w:id="528" w:author="Ackerman, Peter" w:date="2020-11-16T09:36:00Z">
          <w:pPr>
            <w:pStyle w:val="ListBullet"/>
            <w:numPr>
              <w:numId w:val="79"/>
            </w:numPr>
            <w:tabs>
              <w:tab w:val="clear" w:pos="360"/>
              <w:tab w:val="clear" w:pos="504"/>
              <w:tab w:val="clear" w:pos="540"/>
              <w:tab w:val="clear" w:pos="720"/>
              <w:tab w:val="clear" w:pos="1710"/>
              <w:tab w:val="clear" w:pos="2160"/>
            </w:tabs>
            <w:ind w:left="1530"/>
          </w:pPr>
        </w:pPrChange>
      </w:pPr>
      <w:moveFrom w:id="529" w:author="Ackerman, Peter" w:date="2020-11-16T09:33:00Z">
        <w:r w:rsidDel="008B1114">
          <w:t>Enter an applicable root password</w:t>
        </w:r>
      </w:moveFrom>
    </w:p>
    <w:p w14:paraId="03930F56" w14:textId="1BAF48E8" w:rsidR="000E012E" w:rsidDel="008B1114" w:rsidRDefault="000E012E">
      <w:pPr>
        <w:pStyle w:val="ListNumber"/>
        <w:rPr>
          <w:moveFrom w:id="530" w:author="Ackerman, Peter" w:date="2020-11-16T09:33:00Z"/>
        </w:rPr>
        <w:pPrChange w:id="531" w:author="Ackerman, Peter" w:date="2020-11-16T09:36:00Z">
          <w:pPr>
            <w:pStyle w:val="ListBullet"/>
            <w:numPr>
              <w:numId w:val="79"/>
            </w:numPr>
            <w:tabs>
              <w:tab w:val="clear" w:pos="360"/>
              <w:tab w:val="clear" w:pos="504"/>
              <w:tab w:val="clear" w:pos="540"/>
              <w:tab w:val="clear" w:pos="720"/>
              <w:tab w:val="clear" w:pos="1710"/>
              <w:tab w:val="clear" w:pos="2160"/>
            </w:tabs>
            <w:ind w:left="1530"/>
          </w:pPr>
        </w:pPrChange>
      </w:pPr>
      <w:moveFrom w:id="532" w:author="Ackerman, Peter" w:date="2020-11-16T09:33:00Z">
        <w:r w:rsidDel="008B1114">
          <w:t>Re-enter the root password</w:t>
        </w:r>
      </w:moveFrom>
    </w:p>
    <w:p w14:paraId="3BC0167E" w14:textId="393477CA" w:rsidR="000E012E" w:rsidRPr="00D744C5" w:rsidDel="008B1114" w:rsidRDefault="000E012E">
      <w:pPr>
        <w:pStyle w:val="ListNumber"/>
        <w:rPr>
          <w:moveFrom w:id="533" w:author="Ackerman, Peter" w:date="2020-11-16T09:33:00Z"/>
        </w:rPr>
        <w:pPrChange w:id="534" w:author="Ackerman, Peter" w:date="2020-11-16T09:36:00Z">
          <w:pPr>
            <w:pStyle w:val="ListBullet"/>
            <w:numPr>
              <w:numId w:val="80"/>
            </w:numPr>
            <w:tabs>
              <w:tab w:val="clear" w:pos="360"/>
              <w:tab w:val="clear" w:pos="504"/>
              <w:tab w:val="clear" w:pos="540"/>
              <w:tab w:val="clear" w:pos="720"/>
              <w:tab w:val="clear" w:pos="1710"/>
              <w:tab w:val="clear" w:pos="2160"/>
            </w:tabs>
            <w:ind w:left="1440"/>
          </w:pPr>
        </w:pPrChange>
      </w:pPr>
      <w:moveFrom w:id="535" w:author="Ackerman, Peter" w:date="2020-11-16T09:33:00Z">
        <w:r w:rsidDel="008B1114">
          <w:t xml:space="preserve">In the upper-left corner, click </w:t>
        </w:r>
        <w:r w:rsidRPr="00D744C5" w:rsidDel="008B1114">
          <w:rPr>
            <w:b/>
            <w:bCs/>
          </w:rPr>
          <w:t>Done</w:t>
        </w:r>
      </w:moveFrom>
    </w:p>
    <w:p w14:paraId="532BC377" w14:textId="2EC9D6DE" w:rsidR="000E012E" w:rsidRPr="00D744C5" w:rsidDel="008B1114" w:rsidRDefault="000E012E">
      <w:pPr>
        <w:pStyle w:val="ListNumber"/>
        <w:rPr>
          <w:moveFrom w:id="536" w:author="Ackerman, Peter" w:date="2020-11-16T09:33:00Z"/>
        </w:rPr>
        <w:pPrChange w:id="537" w:author="Ackerman, Peter" w:date="2020-11-16T09:36:00Z">
          <w:pPr>
            <w:pStyle w:val="ListBullet"/>
            <w:numPr>
              <w:numId w:val="78"/>
            </w:numPr>
            <w:tabs>
              <w:tab w:val="clear" w:pos="360"/>
              <w:tab w:val="clear" w:pos="504"/>
              <w:tab w:val="clear" w:pos="540"/>
              <w:tab w:val="clear" w:pos="1710"/>
              <w:tab w:val="clear" w:pos="2160"/>
            </w:tabs>
            <w:ind w:left="1440"/>
          </w:pPr>
        </w:pPrChange>
      </w:pPr>
      <w:moveFrom w:id="538" w:author="Ackerman, Peter" w:date="2020-11-16T09:33:00Z">
        <w:r w:rsidRPr="00D744C5" w:rsidDel="008B1114">
          <w:t xml:space="preserve">Click </w:t>
        </w:r>
        <w:r w:rsidDel="008B1114">
          <w:rPr>
            <w:b/>
            <w:bCs/>
          </w:rPr>
          <w:t>User Creation</w:t>
        </w:r>
      </w:moveFrom>
    </w:p>
    <w:p w14:paraId="50F68CBD" w14:textId="7F1FE621" w:rsidR="000E012E" w:rsidDel="008B1114" w:rsidRDefault="000E012E">
      <w:pPr>
        <w:pStyle w:val="ListNumber"/>
        <w:rPr>
          <w:moveFrom w:id="539" w:author="Ackerman, Peter" w:date="2020-11-16T09:33:00Z"/>
        </w:rPr>
        <w:pPrChange w:id="540" w:author="Ackerman, Peter" w:date="2020-11-16T09:36:00Z">
          <w:pPr>
            <w:pStyle w:val="ListBullet"/>
            <w:numPr>
              <w:numId w:val="81"/>
            </w:numPr>
            <w:tabs>
              <w:tab w:val="clear" w:pos="360"/>
              <w:tab w:val="clear" w:pos="504"/>
              <w:tab w:val="clear" w:pos="540"/>
              <w:tab w:val="clear" w:pos="720"/>
              <w:tab w:val="clear" w:pos="1710"/>
              <w:tab w:val="clear" w:pos="2160"/>
            </w:tabs>
            <w:ind w:left="1440"/>
          </w:pPr>
        </w:pPrChange>
      </w:pPr>
      <w:moveFrom w:id="541" w:author="Ackerman, Peter" w:date="2020-11-16T09:33:00Z">
        <w:r w:rsidDel="008B1114">
          <w:t xml:space="preserve">Enter a </w:t>
        </w:r>
        <w:r w:rsidRPr="00D744C5" w:rsidDel="008B1114">
          <w:rPr>
            <w:b/>
            <w:bCs/>
          </w:rPr>
          <w:t>Full Name</w:t>
        </w:r>
      </w:moveFrom>
    </w:p>
    <w:p w14:paraId="1D8206B4" w14:textId="5C5C55EB" w:rsidR="000E012E" w:rsidDel="008B1114" w:rsidRDefault="000E012E">
      <w:pPr>
        <w:pStyle w:val="ListNumber"/>
        <w:rPr>
          <w:moveFrom w:id="542" w:author="Ackerman, Peter" w:date="2020-11-16T09:33:00Z"/>
        </w:rPr>
        <w:pPrChange w:id="543" w:author="Ackerman, Peter" w:date="2020-11-16T09:36:00Z">
          <w:pPr>
            <w:pStyle w:val="ListBullet"/>
            <w:numPr>
              <w:numId w:val="81"/>
            </w:numPr>
            <w:tabs>
              <w:tab w:val="clear" w:pos="360"/>
              <w:tab w:val="clear" w:pos="504"/>
              <w:tab w:val="clear" w:pos="540"/>
              <w:tab w:val="clear" w:pos="720"/>
              <w:tab w:val="clear" w:pos="1710"/>
              <w:tab w:val="clear" w:pos="2160"/>
            </w:tabs>
            <w:ind w:left="1440"/>
          </w:pPr>
        </w:pPrChange>
      </w:pPr>
      <w:moveFrom w:id="544" w:author="Ackerman, Peter" w:date="2020-11-16T09:33:00Z">
        <w:r w:rsidDel="008B1114">
          <w:t xml:space="preserve">Enter a </w:t>
        </w:r>
        <w:r w:rsidRPr="00D744C5" w:rsidDel="008B1114">
          <w:rPr>
            <w:b/>
            <w:bCs/>
          </w:rPr>
          <w:t>Username</w:t>
        </w:r>
      </w:moveFrom>
    </w:p>
    <w:p w14:paraId="2047EB47" w14:textId="380616A7" w:rsidR="000E012E" w:rsidDel="008B1114" w:rsidRDefault="000E012E">
      <w:pPr>
        <w:pStyle w:val="ListNumber"/>
        <w:rPr>
          <w:moveFrom w:id="545" w:author="Ackerman, Peter" w:date="2020-11-16T09:33:00Z"/>
        </w:rPr>
        <w:pPrChange w:id="546" w:author="Ackerman, Peter" w:date="2020-11-16T09:36:00Z">
          <w:pPr>
            <w:pStyle w:val="ListBullet"/>
            <w:numPr>
              <w:numId w:val="81"/>
            </w:numPr>
            <w:tabs>
              <w:tab w:val="clear" w:pos="360"/>
              <w:tab w:val="clear" w:pos="504"/>
              <w:tab w:val="clear" w:pos="540"/>
              <w:tab w:val="clear" w:pos="720"/>
              <w:tab w:val="clear" w:pos="1710"/>
              <w:tab w:val="clear" w:pos="2160"/>
            </w:tabs>
            <w:ind w:left="1440"/>
          </w:pPr>
        </w:pPrChange>
      </w:pPr>
      <w:moveFrom w:id="547" w:author="Ackerman, Peter" w:date="2020-11-16T09:33:00Z">
        <w:r w:rsidDel="008B1114">
          <w:t>Enter an applicable password</w:t>
        </w:r>
      </w:moveFrom>
    </w:p>
    <w:p w14:paraId="0219CC01" w14:textId="64CFE730" w:rsidR="000E012E" w:rsidDel="008B1114" w:rsidRDefault="000E012E">
      <w:pPr>
        <w:pStyle w:val="ListNumber"/>
        <w:rPr>
          <w:moveFrom w:id="548" w:author="Ackerman, Peter" w:date="2020-11-16T09:33:00Z"/>
        </w:rPr>
        <w:pPrChange w:id="549" w:author="Ackerman, Peter" w:date="2020-11-16T09:36:00Z">
          <w:pPr>
            <w:pStyle w:val="ListBullet"/>
            <w:numPr>
              <w:numId w:val="81"/>
            </w:numPr>
            <w:tabs>
              <w:tab w:val="clear" w:pos="360"/>
              <w:tab w:val="clear" w:pos="504"/>
              <w:tab w:val="clear" w:pos="540"/>
              <w:tab w:val="clear" w:pos="720"/>
              <w:tab w:val="clear" w:pos="1710"/>
              <w:tab w:val="clear" w:pos="2160"/>
            </w:tabs>
            <w:ind w:left="1440"/>
          </w:pPr>
        </w:pPrChange>
      </w:pPr>
      <w:moveFrom w:id="550" w:author="Ackerman, Peter" w:date="2020-11-16T09:33:00Z">
        <w:r w:rsidDel="008B1114">
          <w:t>Re-enter the user password</w:t>
        </w:r>
      </w:moveFrom>
    </w:p>
    <w:p w14:paraId="32B3E13C" w14:textId="6C43EB5F" w:rsidR="000E012E" w:rsidRPr="00D744C5" w:rsidRDefault="000E012E">
      <w:pPr>
        <w:pStyle w:val="ListNumber"/>
        <w:numPr>
          <w:ilvl w:val="0"/>
          <w:numId w:val="15"/>
        </w:numPr>
        <w:pPrChange w:id="551" w:author="Ackerman, Peter" w:date="2020-11-16T09:36:00Z">
          <w:pPr>
            <w:pStyle w:val="ListBullet"/>
            <w:numPr>
              <w:numId w:val="81"/>
            </w:numPr>
            <w:tabs>
              <w:tab w:val="clear" w:pos="360"/>
              <w:tab w:val="clear" w:pos="504"/>
              <w:tab w:val="clear" w:pos="540"/>
              <w:tab w:val="clear" w:pos="720"/>
              <w:tab w:val="clear" w:pos="1710"/>
              <w:tab w:val="clear" w:pos="2160"/>
            </w:tabs>
            <w:ind w:left="1440"/>
          </w:pPr>
        </w:pPrChange>
      </w:pPr>
      <w:moveFrom w:id="552" w:author="Ackerman, Peter" w:date="2020-11-16T09:33:00Z">
        <w:r w:rsidDel="008B1114">
          <w:t xml:space="preserve">In the upper-right corner, click </w:t>
        </w:r>
        <w:r w:rsidRPr="00D744C5" w:rsidDel="008B1114">
          <w:rPr>
            <w:b/>
            <w:bCs/>
          </w:rPr>
          <w:t>Done</w:t>
        </w:r>
      </w:moveFrom>
      <w:moveFromRangeEnd w:id="522"/>
    </w:p>
    <w:p w14:paraId="39D48E58" w14:textId="77777777" w:rsidR="000E012E" w:rsidRDefault="000E012E" w:rsidP="000E012E">
      <w:pPr>
        <w:pStyle w:val="Note"/>
        <w:ind w:left="1440" w:hanging="540"/>
        <w:rPr>
          <w:sz w:val="22"/>
          <w:szCs w:val="22"/>
        </w:rPr>
      </w:pPr>
      <w:r w:rsidRPr="00327A14">
        <w:rPr>
          <w:b/>
          <w:bCs/>
        </w:rPr>
        <w:t>Note:</w:t>
      </w:r>
      <w:r>
        <w:t xml:space="preserve"> Wait for the “</w:t>
      </w:r>
      <w:r w:rsidRPr="00327A14">
        <w:rPr>
          <w:b/>
          <w:bCs/>
        </w:rPr>
        <w:t>Red Hat Enterprise Linux is now successfully installed and ready for you to use</w:t>
      </w:r>
      <w:r w:rsidRPr="008817B2">
        <w:rPr>
          <w:b/>
          <w:bCs/>
        </w:rPr>
        <w:t>! Go ahead and reboot to start using it!</w:t>
      </w:r>
      <w:r>
        <w:t>” to appear</w:t>
      </w:r>
    </w:p>
    <w:p w14:paraId="2A65A4C1" w14:textId="77777777" w:rsidR="000E012E" w:rsidRDefault="000E012E" w:rsidP="00B427DA">
      <w:pPr>
        <w:pStyle w:val="ListBullet"/>
        <w:numPr>
          <w:ilvl w:val="0"/>
          <w:numId w:val="82"/>
        </w:numPr>
        <w:tabs>
          <w:tab w:val="clear" w:pos="360"/>
          <w:tab w:val="clear" w:pos="504"/>
          <w:tab w:val="clear" w:pos="720"/>
        </w:tabs>
        <w:ind w:left="1440"/>
      </w:pPr>
      <w:r>
        <w:t xml:space="preserve">In the bottom-right corner, click </w:t>
      </w:r>
      <w:r w:rsidRPr="00053EC6">
        <w:rPr>
          <w:b/>
          <w:bCs/>
        </w:rPr>
        <w:t>Reboot</w:t>
      </w:r>
    </w:p>
    <w:p w14:paraId="186E5157" w14:textId="77777777" w:rsidR="000E012E" w:rsidRDefault="000E012E" w:rsidP="00B427DA">
      <w:pPr>
        <w:pStyle w:val="ListBullet"/>
        <w:numPr>
          <w:ilvl w:val="0"/>
          <w:numId w:val="82"/>
        </w:numPr>
        <w:tabs>
          <w:tab w:val="clear" w:pos="360"/>
          <w:tab w:val="clear" w:pos="504"/>
          <w:tab w:val="clear" w:pos="720"/>
        </w:tabs>
        <w:ind w:left="1440"/>
      </w:pPr>
      <w:r>
        <w:t>Remove the installation media</w:t>
      </w:r>
    </w:p>
    <w:p w14:paraId="5B33262F" w14:textId="77777777" w:rsidR="000E012E" w:rsidRDefault="000E012E" w:rsidP="00B427DA">
      <w:pPr>
        <w:pStyle w:val="ListNumber"/>
        <w:numPr>
          <w:ilvl w:val="0"/>
          <w:numId w:val="15"/>
        </w:numPr>
      </w:pPr>
      <w:r>
        <w:t xml:space="preserve">At the </w:t>
      </w:r>
      <w:r w:rsidRPr="00D744C5">
        <w:rPr>
          <w:b/>
          <w:bCs/>
        </w:rPr>
        <w:t>Initial Setup</w:t>
      </w:r>
      <w:r>
        <w:t xml:space="preserve"> window</w:t>
      </w:r>
    </w:p>
    <w:p w14:paraId="544CC006" w14:textId="77777777" w:rsidR="000E012E" w:rsidRDefault="000E012E" w:rsidP="00B427DA">
      <w:pPr>
        <w:pStyle w:val="ListBullet"/>
        <w:numPr>
          <w:ilvl w:val="0"/>
          <w:numId w:val="83"/>
        </w:numPr>
        <w:tabs>
          <w:tab w:val="clear" w:pos="360"/>
          <w:tab w:val="clear" w:pos="504"/>
        </w:tabs>
      </w:pPr>
      <w:r>
        <w:t xml:space="preserve">Under </w:t>
      </w:r>
      <w:r w:rsidRPr="00C500D9">
        <w:rPr>
          <w:b/>
          <w:bCs/>
        </w:rPr>
        <w:t>Licensing</w:t>
      </w:r>
    </w:p>
    <w:p w14:paraId="1F6F960D" w14:textId="77777777" w:rsidR="000E012E" w:rsidRDefault="000E012E" w:rsidP="00B427DA">
      <w:pPr>
        <w:pStyle w:val="ListBullet"/>
        <w:numPr>
          <w:ilvl w:val="0"/>
          <w:numId w:val="84"/>
        </w:numPr>
        <w:tabs>
          <w:tab w:val="clear" w:pos="360"/>
          <w:tab w:val="clear" w:pos="504"/>
          <w:tab w:val="clear" w:pos="720"/>
          <w:tab w:val="clear" w:pos="1710"/>
          <w:tab w:val="clear" w:pos="2160"/>
        </w:tabs>
        <w:ind w:left="1440"/>
      </w:pPr>
      <w:r>
        <w:t xml:space="preserve">Click </w:t>
      </w:r>
      <w:r w:rsidRPr="00C500D9">
        <w:rPr>
          <w:b/>
          <w:bCs/>
        </w:rPr>
        <w:t>License Information</w:t>
      </w:r>
    </w:p>
    <w:p w14:paraId="16DC2B78" w14:textId="77777777" w:rsidR="000E012E" w:rsidRDefault="000E012E" w:rsidP="00B427DA">
      <w:pPr>
        <w:pStyle w:val="ListBullet"/>
        <w:numPr>
          <w:ilvl w:val="0"/>
          <w:numId w:val="84"/>
        </w:numPr>
        <w:tabs>
          <w:tab w:val="clear" w:pos="360"/>
          <w:tab w:val="clear" w:pos="504"/>
          <w:tab w:val="clear" w:pos="720"/>
          <w:tab w:val="clear" w:pos="1710"/>
          <w:tab w:val="clear" w:pos="2160"/>
        </w:tabs>
        <w:ind w:left="1440"/>
        <w:rPr>
          <w:b/>
          <w:bCs/>
        </w:rPr>
      </w:pPr>
      <w:r>
        <w:t xml:space="preserve">Review the EULA and select (check mark) </w:t>
      </w:r>
      <w:r w:rsidRPr="00C500D9">
        <w:rPr>
          <w:b/>
          <w:bCs/>
        </w:rPr>
        <w:t>I accept the License Agreement</w:t>
      </w:r>
    </w:p>
    <w:p w14:paraId="177C5DA8" w14:textId="77777777" w:rsidR="000E012E" w:rsidRDefault="000E012E" w:rsidP="00B427DA">
      <w:pPr>
        <w:pStyle w:val="ListBullet"/>
        <w:numPr>
          <w:ilvl w:val="0"/>
          <w:numId w:val="84"/>
        </w:numPr>
        <w:tabs>
          <w:tab w:val="clear" w:pos="360"/>
          <w:tab w:val="clear" w:pos="504"/>
          <w:tab w:val="clear" w:pos="720"/>
          <w:tab w:val="clear" w:pos="1710"/>
          <w:tab w:val="clear" w:pos="2160"/>
        </w:tabs>
        <w:ind w:left="1440"/>
      </w:pPr>
      <w:r>
        <w:t xml:space="preserve">In the upper-left corner, click </w:t>
      </w:r>
      <w:r w:rsidRPr="00C500D9">
        <w:rPr>
          <w:b/>
          <w:bCs/>
        </w:rPr>
        <w:t>Done</w:t>
      </w:r>
    </w:p>
    <w:p w14:paraId="1921BF50" w14:textId="77777777" w:rsidR="000E012E" w:rsidRDefault="000E012E" w:rsidP="00B427DA">
      <w:pPr>
        <w:pStyle w:val="ListBullet"/>
        <w:numPr>
          <w:ilvl w:val="0"/>
          <w:numId w:val="83"/>
        </w:numPr>
        <w:tabs>
          <w:tab w:val="clear" w:pos="360"/>
          <w:tab w:val="clear" w:pos="504"/>
          <w:tab w:val="clear" w:pos="1710"/>
          <w:tab w:val="clear" w:pos="2160"/>
          <w:tab w:val="left" w:pos="1080"/>
        </w:tabs>
        <w:ind w:left="2340" w:hanging="1620"/>
      </w:pPr>
      <w:r>
        <w:t xml:space="preserve">Under </w:t>
      </w:r>
      <w:r w:rsidRPr="00C500D9">
        <w:rPr>
          <w:b/>
          <w:bCs/>
        </w:rPr>
        <w:t>System</w:t>
      </w:r>
    </w:p>
    <w:p w14:paraId="3EB52C44" w14:textId="77777777" w:rsidR="000E012E" w:rsidRDefault="000E012E" w:rsidP="00B427DA">
      <w:pPr>
        <w:pStyle w:val="ListBullet"/>
        <w:numPr>
          <w:ilvl w:val="0"/>
          <w:numId w:val="85"/>
        </w:numPr>
        <w:tabs>
          <w:tab w:val="clear" w:pos="360"/>
          <w:tab w:val="clear" w:pos="504"/>
          <w:tab w:val="clear" w:pos="720"/>
          <w:tab w:val="clear" w:pos="1710"/>
          <w:tab w:val="clear" w:pos="2160"/>
        </w:tabs>
        <w:ind w:left="1440"/>
      </w:pPr>
      <w:r>
        <w:t xml:space="preserve">Configure </w:t>
      </w:r>
      <w:r w:rsidRPr="00C500D9">
        <w:rPr>
          <w:b/>
          <w:bCs/>
        </w:rPr>
        <w:t>Subscription Manager</w:t>
      </w:r>
    </w:p>
    <w:p w14:paraId="476FFC21" w14:textId="77777777" w:rsidR="000E012E" w:rsidRPr="00C500D9" w:rsidRDefault="000E012E" w:rsidP="00B427DA">
      <w:pPr>
        <w:pStyle w:val="ListBullet"/>
        <w:numPr>
          <w:ilvl w:val="0"/>
          <w:numId w:val="85"/>
        </w:numPr>
        <w:tabs>
          <w:tab w:val="clear" w:pos="360"/>
          <w:tab w:val="clear" w:pos="504"/>
          <w:tab w:val="clear" w:pos="720"/>
          <w:tab w:val="clear" w:pos="1710"/>
          <w:tab w:val="clear" w:pos="2160"/>
        </w:tabs>
        <w:ind w:left="1440"/>
      </w:pPr>
      <w:r>
        <w:t xml:space="preserve">In the bottom-right corner, click </w:t>
      </w:r>
      <w:r w:rsidRPr="00C500D9">
        <w:rPr>
          <w:b/>
          <w:bCs/>
        </w:rPr>
        <w:t>Finish Configuration</w:t>
      </w:r>
    </w:p>
    <w:p w14:paraId="2E284625" w14:textId="77777777" w:rsidR="000E012E" w:rsidRDefault="000E012E" w:rsidP="00B427DA">
      <w:pPr>
        <w:pStyle w:val="ListNumber"/>
        <w:numPr>
          <w:ilvl w:val="0"/>
          <w:numId w:val="15"/>
        </w:numPr>
      </w:pPr>
      <w:r>
        <w:t>Login to the system</w:t>
      </w:r>
    </w:p>
    <w:p w14:paraId="5A17D035" w14:textId="77777777" w:rsidR="000E012E" w:rsidRDefault="000E012E" w:rsidP="00B427DA">
      <w:pPr>
        <w:pStyle w:val="ListBullet"/>
        <w:numPr>
          <w:ilvl w:val="0"/>
          <w:numId w:val="86"/>
        </w:numPr>
        <w:tabs>
          <w:tab w:val="clear" w:pos="360"/>
          <w:tab w:val="clear" w:pos="504"/>
        </w:tabs>
      </w:pPr>
      <w:r>
        <w:t>Select a user</w:t>
      </w:r>
    </w:p>
    <w:p w14:paraId="5E9B6821" w14:textId="77777777" w:rsidR="000E012E" w:rsidRDefault="000E012E" w:rsidP="00B427DA">
      <w:pPr>
        <w:pStyle w:val="ListBullet"/>
        <w:numPr>
          <w:ilvl w:val="0"/>
          <w:numId w:val="86"/>
        </w:numPr>
        <w:tabs>
          <w:tab w:val="clear" w:pos="360"/>
          <w:tab w:val="clear" w:pos="504"/>
        </w:tabs>
      </w:pPr>
      <w:r>
        <w:t>Enter a password</w:t>
      </w:r>
    </w:p>
    <w:p w14:paraId="0AF6A2E4" w14:textId="77777777" w:rsidR="000E012E" w:rsidRDefault="000E012E" w:rsidP="00B427DA">
      <w:pPr>
        <w:pStyle w:val="ListNumber"/>
        <w:numPr>
          <w:ilvl w:val="0"/>
          <w:numId w:val="15"/>
        </w:numPr>
      </w:pPr>
      <w:r>
        <w:t xml:space="preserve">At the </w:t>
      </w:r>
      <w:r w:rsidRPr="00D744C5">
        <w:rPr>
          <w:b/>
          <w:bCs/>
        </w:rPr>
        <w:t>Welcome</w:t>
      </w:r>
      <w:r>
        <w:t xml:space="preserve"> window</w:t>
      </w:r>
    </w:p>
    <w:p w14:paraId="32D3C3B2" w14:textId="77777777" w:rsidR="000E012E" w:rsidRDefault="000E012E" w:rsidP="00B427DA">
      <w:pPr>
        <w:pStyle w:val="ListBullet"/>
        <w:numPr>
          <w:ilvl w:val="0"/>
          <w:numId w:val="87"/>
        </w:numPr>
        <w:tabs>
          <w:tab w:val="clear" w:pos="360"/>
          <w:tab w:val="clear" w:pos="504"/>
        </w:tabs>
      </w:pPr>
      <w:r>
        <w:t xml:space="preserve">Select the desired </w:t>
      </w:r>
      <w:r w:rsidRPr="007F295E">
        <w:rPr>
          <w:b/>
          <w:bCs/>
        </w:rPr>
        <w:t>Language</w:t>
      </w:r>
    </w:p>
    <w:p w14:paraId="0107465B" w14:textId="77777777" w:rsidR="000E012E" w:rsidRDefault="000E012E" w:rsidP="00B427DA">
      <w:pPr>
        <w:pStyle w:val="ListBullet"/>
        <w:numPr>
          <w:ilvl w:val="0"/>
          <w:numId w:val="87"/>
        </w:numPr>
        <w:tabs>
          <w:tab w:val="clear" w:pos="360"/>
          <w:tab w:val="clear" w:pos="504"/>
        </w:tabs>
      </w:pPr>
      <w:r>
        <w:t xml:space="preserve">Click </w:t>
      </w:r>
      <w:r w:rsidRPr="007F295E">
        <w:rPr>
          <w:b/>
          <w:bCs/>
        </w:rPr>
        <w:t>Next</w:t>
      </w:r>
    </w:p>
    <w:p w14:paraId="0F22B780" w14:textId="77777777" w:rsidR="000E012E" w:rsidRDefault="000E012E" w:rsidP="00B427DA">
      <w:pPr>
        <w:pStyle w:val="ListNumber"/>
        <w:numPr>
          <w:ilvl w:val="0"/>
          <w:numId w:val="15"/>
        </w:numPr>
      </w:pPr>
      <w:r>
        <w:t xml:space="preserve">At the </w:t>
      </w:r>
      <w:r w:rsidRPr="006374A8">
        <w:rPr>
          <w:b/>
          <w:bCs/>
        </w:rPr>
        <w:t>Typing</w:t>
      </w:r>
      <w:r>
        <w:t xml:space="preserve"> window</w:t>
      </w:r>
    </w:p>
    <w:p w14:paraId="41E663F2" w14:textId="77777777" w:rsidR="000E012E" w:rsidRDefault="000E012E" w:rsidP="00B427DA">
      <w:pPr>
        <w:pStyle w:val="ListBullet"/>
        <w:numPr>
          <w:ilvl w:val="0"/>
          <w:numId w:val="88"/>
        </w:numPr>
        <w:tabs>
          <w:tab w:val="clear" w:pos="360"/>
          <w:tab w:val="clear" w:pos="504"/>
        </w:tabs>
      </w:pPr>
      <w:r>
        <w:t xml:space="preserve">Select the desired </w:t>
      </w:r>
      <w:r w:rsidRPr="007F295E">
        <w:rPr>
          <w:b/>
          <w:bCs/>
        </w:rPr>
        <w:t>Language</w:t>
      </w:r>
    </w:p>
    <w:p w14:paraId="3E9513F7" w14:textId="77777777" w:rsidR="000E012E" w:rsidRPr="007F295E" w:rsidRDefault="000E012E" w:rsidP="00B427DA">
      <w:pPr>
        <w:pStyle w:val="ListBullet"/>
        <w:numPr>
          <w:ilvl w:val="0"/>
          <w:numId w:val="88"/>
        </w:numPr>
        <w:tabs>
          <w:tab w:val="clear" w:pos="360"/>
          <w:tab w:val="clear" w:pos="504"/>
        </w:tabs>
        <w:rPr>
          <w:b/>
          <w:bCs/>
        </w:rPr>
      </w:pPr>
      <w:r>
        <w:t xml:space="preserve">Click </w:t>
      </w:r>
      <w:r w:rsidRPr="007F295E">
        <w:rPr>
          <w:b/>
          <w:bCs/>
        </w:rPr>
        <w:t>Next</w:t>
      </w:r>
    </w:p>
    <w:p w14:paraId="782BD32D" w14:textId="77777777" w:rsidR="000E012E" w:rsidRPr="007F295E" w:rsidRDefault="000E012E" w:rsidP="00B427DA">
      <w:pPr>
        <w:pStyle w:val="ListNumber"/>
        <w:numPr>
          <w:ilvl w:val="0"/>
          <w:numId w:val="15"/>
        </w:numPr>
      </w:pPr>
      <w:r>
        <w:t xml:space="preserve">If desired, configure </w:t>
      </w:r>
      <w:r w:rsidRPr="006374A8">
        <w:rPr>
          <w:b/>
          <w:bCs/>
        </w:rPr>
        <w:t>Privacy</w:t>
      </w:r>
    </w:p>
    <w:p w14:paraId="44516D7E" w14:textId="77777777" w:rsidR="000E012E" w:rsidRDefault="000E012E" w:rsidP="00B427DA">
      <w:pPr>
        <w:pStyle w:val="ListBullet"/>
        <w:numPr>
          <w:ilvl w:val="0"/>
          <w:numId w:val="89"/>
        </w:numPr>
        <w:tabs>
          <w:tab w:val="clear" w:pos="360"/>
          <w:tab w:val="clear" w:pos="504"/>
        </w:tabs>
      </w:pPr>
      <w:r>
        <w:t xml:space="preserve">Click </w:t>
      </w:r>
      <w:r w:rsidRPr="007F295E">
        <w:rPr>
          <w:b/>
          <w:bCs/>
        </w:rPr>
        <w:t>Next</w:t>
      </w:r>
    </w:p>
    <w:p w14:paraId="02E25644" w14:textId="77777777" w:rsidR="000E012E" w:rsidRPr="007F295E" w:rsidRDefault="000E012E" w:rsidP="00B427DA">
      <w:pPr>
        <w:pStyle w:val="ListNumber"/>
        <w:numPr>
          <w:ilvl w:val="0"/>
          <w:numId w:val="15"/>
        </w:numPr>
      </w:pPr>
      <w:r>
        <w:t xml:space="preserve">At the </w:t>
      </w:r>
      <w:r w:rsidRPr="008817B2">
        <w:t>Connect your Online Accounts</w:t>
      </w:r>
    </w:p>
    <w:p w14:paraId="401419DD" w14:textId="77777777" w:rsidR="000E012E" w:rsidRDefault="000E012E" w:rsidP="00B427DA">
      <w:pPr>
        <w:pStyle w:val="ListBullet"/>
        <w:numPr>
          <w:ilvl w:val="0"/>
          <w:numId w:val="90"/>
        </w:numPr>
        <w:tabs>
          <w:tab w:val="clear" w:pos="360"/>
          <w:tab w:val="clear" w:pos="504"/>
        </w:tabs>
      </w:pPr>
      <w:r>
        <w:t xml:space="preserve">Configure or click </w:t>
      </w:r>
      <w:r w:rsidRPr="007F295E">
        <w:rPr>
          <w:b/>
          <w:bCs/>
        </w:rPr>
        <w:t>Skip</w:t>
      </w:r>
    </w:p>
    <w:p w14:paraId="5E30FEBD" w14:textId="77777777" w:rsidR="000E012E" w:rsidRDefault="000E012E" w:rsidP="00B427DA">
      <w:pPr>
        <w:pStyle w:val="ListNumber"/>
        <w:numPr>
          <w:ilvl w:val="0"/>
          <w:numId w:val="15"/>
        </w:numPr>
      </w:pPr>
      <w:r>
        <w:t xml:space="preserve">Click </w:t>
      </w:r>
      <w:r w:rsidRPr="008817B2">
        <w:rPr>
          <w:b/>
          <w:bCs/>
        </w:rPr>
        <w:t>Start</w:t>
      </w:r>
      <w:r w:rsidRPr="006374A8">
        <w:t xml:space="preserve"> </w:t>
      </w:r>
      <w:r w:rsidRPr="002E23BA">
        <w:rPr>
          <w:b/>
          <w:bCs/>
          <w:rPrChange w:id="553" w:author="Ackerman, Peter" w:date="2020-11-16T10:30:00Z">
            <w:rPr/>
          </w:rPrChange>
        </w:rPr>
        <w:t>using the Red Hat Enterprise Linux Server</w:t>
      </w:r>
    </w:p>
    <w:p w14:paraId="18A98622" w14:textId="211164D2" w:rsidR="000E012E" w:rsidRDefault="000E012E" w:rsidP="000E012E">
      <w:pPr>
        <w:pStyle w:val="Heading3"/>
      </w:pPr>
      <w:bookmarkStart w:id="554" w:name="_Toc43389299"/>
      <w:bookmarkStart w:id="555" w:name="_Toc56412417"/>
      <w:r>
        <w:lastRenderedPageBreak/>
        <w:t>Install the RAIDXpert2 Management Application</w:t>
      </w:r>
      <w:bookmarkEnd w:id="554"/>
      <w:bookmarkEnd w:id="555"/>
    </w:p>
    <w:p w14:paraId="3A8B884A" w14:textId="77777777" w:rsidR="000E012E" w:rsidRDefault="000E012E" w:rsidP="00B427DA">
      <w:pPr>
        <w:pStyle w:val="ListNumber"/>
        <w:numPr>
          <w:ilvl w:val="0"/>
          <w:numId w:val="91"/>
        </w:numPr>
      </w:pPr>
      <w:r>
        <w:t>Contact your system supplier or motherboard vendor to obtain the new AMD-RAID Linux Management Application.</w:t>
      </w:r>
    </w:p>
    <w:p w14:paraId="15F852BB" w14:textId="77777777" w:rsidR="000E012E" w:rsidRDefault="000E012E" w:rsidP="00B427DA">
      <w:pPr>
        <w:pStyle w:val="ListNumber"/>
        <w:numPr>
          <w:ilvl w:val="0"/>
          <w:numId w:val="91"/>
        </w:numPr>
      </w:pPr>
      <w:r>
        <w:t>Copy the AMD-RAID 9.3.0-00xxx_linux_raidxpert2.tgz to a USB flash drive.</w:t>
      </w:r>
    </w:p>
    <w:p w14:paraId="728A8D39" w14:textId="77777777" w:rsidR="000E012E" w:rsidRDefault="000E012E" w:rsidP="00B427DA">
      <w:pPr>
        <w:pStyle w:val="ListNumber"/>
        <w:numPr>
          <w:ilvl w:val="0"/>
          <w:numId w:val="91"/>
        </w:numPr>
      </w:pPr>
      <w:r>
        <w:t>Insert a USB flash drive, formatted as FAT32.</w:t>
      </w:r>
    </w:p>
    <w:p w14:paraId="4858B3E0" w14:textId="77777777" w:rsidR="000E012E" w:rsidRDefault="000E012E" w:rsidP="00B427DA">
      <w:pPr>
        <w:pStyle w:val="ListNumber"/>
        <w:numPr>
          <w:ilvl w:val="0"/>
          <w:numId w:val="91"/>
        </w:numPr>
      </w:pPr>
      <w:r>
        <w:t xml:space="preserve">Log into the system as </w:t>
      </w:r>
      <w:r w:rsidRPr="00D13F5E">
        <w:rPr>
          <w:rFonts w:ascii="Courier New" w:hAnsi="Courier New" w:cs="Courier New"/>
          <w:b/>
          <w:bCs/>
          <w:sz w:val="22"/>
          <w:szCs w:val="22"/>
        </w:rPr>
        <w:t>root</w:t>
      </w:r>
      <w:r>
        <w:t xml:space="preserve"> or </w:t>
      </w:r>
      <w:r w:rsidRPr="00D13F5E">
        <w:rPr>
          <w:rFonts w:ascii="Courier New" w:hAnsi="Courier New" w:cs="Courier New"/>
          <w:b/>
          <w:bCs/>
          <w:sz w:val="22"/>
          <w:szCs w:val="22"/>
        </w:rPr>
        <w:t>su root</w:t>
      </w:r>
      <w:r w:rsidRPr="00D13F5E">
        <w:rPr>
          <w:b/>
          <w:bCs/>
        </w:rPr>
        <w:t>.</w:t>
      </w:r>
    </w:p>
    <w:p w14:paraId="0DF96F12" w14:textId="77777777" w:rsidR="000E012E" w:rsidRDefault="000E012E" w:rsidP="00B427DA">
      <w:pPr>
        <w:pStyle w:val="ListNumber"/>
        <w:numPr>
          <w:ilvl w:val="0"/>
          <w:numId w:val="91"/>
        </w:numPr>
      </w:pPr>
      <w:r>
        <w:t xml:space="preserve">Click </w:t>
      </w:r>
      <w:r w:rsidRPr="0011622E">
        <w:rPr>
          <w:b/>
          <w:bCs/>
        </w:rPr>
        <w:t>Activities</w:t>
      </w:r>
      <w:r w:rsidRPr="00945375">
        <w:t>-&gt;</w:t>
      </w:r>
      <w:r w:rsidRPr="0011622E">
        <w:rPr>
          <w:b/>
          <w:bCs/>
        </w:rPr>
        <w:t>Files</w:t>
      </w:r>
      <w:r>
        <w:t xml:space="preserve"> and select the USB flash drive inserted previously.</w:t>
      </w:r>
    </w:p>
    <w:p w14:paraId="3526BF16" w14:textId="77777777" w:rsidR="000E012E" w:rsidRDefault="000E012E" w:rsidP="00B427DA">
      <w:pPr>
        <w:pStyle w:val="ListNumber"/>
        <w:numPr>
          <w:ilvl w:val="0"/>
          <w:numId w:val="91"/>
        </w:numPr>
      </w:pPr>
      <w:r>
        <w:t xml:space="preserve">Locate and select the AMD-RAID 9.3.0-00xxx_linux_raidxpert2.tgz package and drag it to </w:t>
      </w:r>
      <w:r w:rsidRPr="0011622E">
        <w:rPr>
          <w:b/>
          <w:bCs/>
        </w:rPr>
        <w:t>/home</w:t>
      </w:r>
      <w:r>
        <w:t xml:space="preserve"> on </w:t>
      </w:r>
      <w:r w:rsidRPr="00D96557">
        <w:t>you</w:t>
      </w:r>
      <w:r>
        <w:t>r</w:t>
      </w:r>
      <w:r w:rsidRPr="00D96557">
        <w:t xml:space="preserve"> </w:t>
      </w:r>
      <w:r w:rsidRPr="000209B9">
        <w:t>desktop</w:t>
      </w:r>
      <w:r>
        <w:t>.</w:t>
      </w:r>
    </w:p>
    <w:p w14:paraId="2A7D75A7" w14:textId="77777777" w:rsidR="000E012E" w:rsidRDefault="000E012E" w:rsidP="00B427DA">
      <w:pPr>
        <w:pStyle w:val="ListNumber"/>
        <w:numPr>
          <w:ilvl w:val="0"/>
          <w:numId w:val="91"/>
        </w:numPr>
      </w:pPr>
      <w:r>
        <w:t xml:space="preserve">Click </w:t>
      </w:r>
      <w:r w:rsidRPr="0011622E">
        <w:rPr>
          <w:b/>
          <w:bCs/>
        </w:rPr>
        <w:t>Activities</w:t>
      </w:r>
      <w:r w:rsidRPr="00945375">
        <w:t>-&gt;</w:t>
      </w:r>
      <w:r w:rsidRPr="0011622E">
        <w:rPr>
          <w:b/>
          <w:bCs/>
        </w:rPr>
        <w:t>Terminal</w:t>
      </w:r>
      <w:r>
        <w:t xml:space="preserve"> to open a terminal / console window.</w:t>
      </w:r>
    </w:p>
    <w:p w14:paraId="2A174629" w14:textId="37D8E2E8" w:rsidR="000E012E" w:rsidRDefault="000E012E" w:rsidP="00B427DA">
      <w:pPr>
        <w:pStyle w:val="ListNumber"/>
        <w:numPr>
          <w:ilvl w:val="0"/>
          <w:numId w:val="91"/>
        </w:numPr>
      </w:pPr>
      <w:r>
        <w:t>Enter</w:t>
      </w:r>
      <w:r w:rsidR="00360C5D">
        <w:t>:</w:t>
      </w:r>
      <w:r>
        <w:t xml:space="preserve"> </w:t>
      </w:r>
      <w:r w:rsidRPr="00360C5D">
        <w:rPr>
          <w:b/>
          <w:bCs/>
        </w:rPr>
        <w:t>tar xzvf 9.3.0-00xxx_linux_raidxpert2.tgz -C /opt</w:t>
      </w:r>
    </w:p>
    <w:p w14:paraId="59EB591A" w14:textId="77777777" w:rsidR="000E012E" w:rsidRDefault="000E012E" w:rsidP="00B427DA">
      <w:pPr>
        <w:pStyle w:val="ListNumber"/>
        <w:numPr>
          <w:ilvl w:val="0"/>
          <w:numId w:val="91"/>
        </w:numPr>
      </w:pPr>
      <w:r>
        <w:t xml:space="preserve">To open the </w:t>
      </w:r>
      <w:r w:rsidRPr="00046926">
        <w:t>AMD-RAID RAIDXpert2 Management Application</w:t>
      </w:r>
      <w:r>
        <w:t>:</w:t>
      </w:r>
    </w:p>
    <w:p w14:paraId="34C61BDA" w14:textId="32090520" w:rsidR="000E012E" w:rsidRPr="00D13F5E" w:rsidRDefault="000E012E" w:rsidP="00B427DA">
      <w:pPr>
        <w:pStyle w:val="ListBullet"/>
        <w:numPr>
          <w:ilvl w:val="0"/>
          <w:numId w:val="92"/>
        </w:numPr>
        <w:tabs>
          <w:tab w:val="clear" w:pos="360"/>
          <w:tab w:val="clear" w:pos="504"/>
        </w:tabs>
      </w:pPr>
      <w:r w:rsidRPr="00D13F5E">
        <w:t xml:space="preserve">Click </w:t>
      </w:r>
      <w:r w:rsidRPr="00D13F5E">
        <w:rPr>
          <w:b/>
          <w:bCs/>
        </w:rPr>
        <w:t>Activities</w:t>
      </w:r>
      <w:r w:rsidRPr="00D13F5E">
        <w:t>-&gt;</w:t>
      </w:r>
      <w:r w:rsidRPr="00D13F5E">
        <w:rPr>
          <w:b/>
          <w:bCs/>
        </w:rPr>
        <w:t>Terminal</w:t>
      </w:r>
      <w:r w:rsidRPr="00D13F5E">
        <w:t xml:space="preserve"> </w:t>
      </w:r>
      <w:r w:rsidRPr="00D13F5E">
        <w:rPr>
          <w:b/>
          <w:bCs/>
        </w:rPr>
        <w:t>to open a terminal / console window</w:t>
      </w:r>
    </w:p>
    <w:p w14:paraId="2F275921" w14:textId="692866F7" w:rsidR="000E012E" w:rsidRPr="00D13F5E" w:rsidRDefault="000E012E" w:rsidP="00B427DA">
      <w:pPr>
        <w:pStyle w:val="ListBullet"/>
        <w:numPr>
          <w:ilvl w:val="0"/>
          <w:numId w:val="92"/>
        </w:numPr>
        <w:tabs>
          <w:tab w:val="clear" w:pos="360"/>
          <w:tab w:val="clear" w:pos="504"/>
        </w:tabs>
      </w:pPr>
      <w:r w:rsidRPr="00D13F5E">
        <w:t>Enter</w:t>
      </w:r>
      <w:r w:rsidR="00360C5D">
        <w:t>:</w:t>
      </w:r>
      <w:r w:rsidRPr="00D13F5E">
        <w:t xml:space="preserve"> </w:t>
      </w:r>
      <w:r w:rsidRPr="00D13F5E">
        <w:rPr>
          <w:rFonts w:ascii="Courier New" w:hAnsi="Courier New" w:cs="Courier New"/>
          <w:b/>
          <w:bCs/>
          <w:sz w:val="22"/>
          <w:szCs w:val="22"/>
        </w:rPr>
        <w:t>cd /opt/raidxpert2/bin</w:t>
      </w:r>
    </w:p>
    <w:p w14:paraId="13932626" w14:textId="4CCB33E2" w:rsidR="000E012E" w:rsidRPr="00087E9D" w:rsidRDefault="000E012E" w:rsidP="00B427DA">
      <w:pPr>
        <w:pStyle w:val="ListBullet"/>
        <w:numPr>
          <w:ilvl w:val="0"/>
          <w:numId w:val="92"/>
        </w:numPr>
        <w:tabs>
          <w:tab w:val="clear" w:pos="360"/>
          <w:tab w:val="clear" w:pos="504"/>
        </w:tabs>
      </w:pPr>
      <w:r w:rsidRPr="00D13F5E">
        <w:t>Enter</w:t>
      </w:r>
      <w:r w:rsidR="00360C5D">
        <w:t>:</w:t>
      </w:r>
      <w:r w:rsidRPr="00D13F5E">
        <w:t xml:space="preserve"> </w:t>
      </w:r>
      <w:r w:rsidRPr="00D13F5E">
        <w:rPr>
          <w:rFonts w:ascii="Courier New" w:hAnsi="Courier New" w:cs="Courier New"/>
          <w:b/>
          <w:bCs/>
          <w:sz w:val="22"/>
          <w:szCs w:val="22"/>
        </w:rPr>
        <w:t>./RAIDXpert2 &amp;</w:t>
      </w:r>
    </w:p>
    <w:p w14:paraId="0F2B4D82" w14:textId="77777777" w:rsidR="000E012E" w:rsidRDefault="000E012E" w:rsidP="000E012E">
      <w:pPr>
        <w:pStyle w:val="Note"/>
        <w:spacing w:before="120"/>
        <w:ind w:left="1530" w:hanging="806"/>
      </w:pPr>
      <w:r w:rsidRPr="00087E9D">
        <w:rPr>
          <w:b/>
          <w:bCs/>
        </w:rPr>
        <w:t xml:space="preserve">Note: </w:t>
      </w:r>
      <w:r w:rsidRPr="00087E9D">
        <w:t>“Cannot Open Display”</w:t>
      </w:r>
      <w:r>
        <w:t xml:space="preserve">Error While Launching RAIDXpert2 on RHEL 8.x. When the latest RAIDXpert2 Management Utility is executed, you may receive an error that looks like: </w:t>
      </w:r>
      <w:r w:rsidRPr="00087E9D">
        <w:rPr>
          <w:b/>
          <w:bCs/>
        </w:rPr>
        <w:t>qt.qpa.xcb: could not connect to display :0</w:t>
      </w:r>
      <w:r>
        <w:t xml:space="preserve"> </w:t>
      </w:r>
    </w:p>
    <w:p w14:paraId="0B493591" w14:textId="77777777" w:rsidR="000E012E" w:rsidRDefault="000E012E" w:rsidP="000E012E">
      <w:pPr>
        <w:pStyle w:val="Note"/>
      </w:pPr>
      <w:r>
        <w:tab/>
        <w:t>RHEL requires elevated permissions to run the program, use the following commands to create temporary elevated session permission:</w:t>
      </w:r>
    </w:p>
    <w:p w14:paraId="1298BE24" w14:textId="4DAEC7B4" w:rsidR="000E012E" w:rsidRPr="00E94F57" w:rsidRDefault="000E012E" w:rsidP="00B427DA">
      <w:pPr>
        <w:pStyle w:val="ListBullet"/>
        <w:numPr>
          <w:ilvl w:val="0"/>
          <w:numId w:val="92"/>
        </w:numPr>
        <w:tabs>
          <w:tab w:val="clear" w:pos="360"/>
          <w:tab w:val="clear" w:pos="504"/>
          <w:tab w:val="clear" w:pos="1710"/>
          <w:tab w:val="clear" w:pos="2160"/>
        </w:tabs>
        <w:ind w:left="1170"/>
      </w:pPr>
      <w:r w:rsidRPr="00E94F57">
        <w:t xml:space="preserve">Open a terminal window to allow clients to connect from any host using </w:t>
      </w:r>
      <w:r w:rsidRPr="00E94F57">
        <w:rPr>
          <w:rFonts w:ascii="Courier New" w:hAnsi="Courier New" w:cs="Courier New"/>
          <w:sz w:val="22"/>
          <w:szCs w:val="22"/>
        </w:rPr>
        <w:t>xhos</w:t>
      </w:r>
      <w:ins w:id="556" w:author="Ackerman, Peter" w:date="2020-10-22T08:03:00Z">
        <w:r w:rsidR="00794861">
          <w:rPr>
            <w:rFonts w:ascii="Courier New" w:hAnsi="Courier New" w:cs="Courier New"/>
            <w:sz w:val="22"/>
            <w:szCs w:val="22"/>
          </w:rPr>
          <w:t>t</w:t>
        </w:r>
      </w:ins>
      <w:del w:id="557" w:author="Ackerman, Peter" w:date="2020-10-22T08:03:00Z">
        <w:r w:rsidRPr="00E94F57" w:rsidDel="00794861">
          <w:rPr>
            <w:rFonts w:ascii="Courier New" w:hAnsi="Courier New" w:cs="Courier New"/>
            <w:sz w:val="22"/>
            <w:szCs w:val="22"/>
          </w:rPr>
          <w:delText>t</w:delText>
        </w:r>
      </w:del>
      <w:r w:rsidRPr="00E94F57">
        <w:rPr>
          <w:rFonts w:ascii="Courier New" w:hAnsi="Courier New" w:cs="Courier New"/>
          <w:sz w:val="22"/>
          <w:szCs w:val="22"/>
        </w:rPr>
        <w:t>+</w:t>
      </w:r>
      <w:del w:id="558" w:author="Ackerman, Peter" w:date="2020-10-22T08:03:00Z">
        <w:r w:rsidRPr="00E94F57" w:rsidDel="00794861">
          <w:delText>.</w:delText>
        </w:r>
      </w:del>
    </w:p>
    <w:p w14:paraId="08C322FA" w14:textId="77777777" w:rsidR="000E012E" w:rsidRPr="00E94F57" w:rsidRDefault="000E012E" w:rsidP="00B427DA">
      <w:pPr>
        <w:pStyle w:val="ListBullet"/>
        <w:numPr>
          <w:ilvl w:val="0"/>
          <w:numId w:val="92"/>
        </w:numPr>
        <w:tabs>
          <w:tab w:val="clear" w:pos="360"/>
          <w:tab w:val="clear" w:pos="504"/>
          <w:tab w:val="clear" w:pos="1710"/>
          <w:tab w:val="clear" w:pos="2160"/>
        </w:tabs>
        <w:ind w:left="1170"/>
      </w:pPr>
      <w:r w:rsidRPr="00E94F57">
        <w:t>The following commands must be entered as a non-root user:</w:t>
      </w:r>
    </w:p>
    <w:p w14:paraId="40C2C7EA" w14:textId="77777777" w:rsidR="000E012E" w:rsidRDefault="000E012E" w:rsidP="00E94F57">
      <w:pPr>
        <w:pStyle w:val="ListBullet2"/>
        <w:tabs>
          <w:tab w:val="clear" w:pos="720"/>
        </w:tabs>
        <w:ind w:left="1620"/>
      </w:pPr>
      <w:r>
        <w:t xml:space="preserve">Enter the following command: xhost+ </w:t>
      </w:r>
    </w:p>
    <w:p w14:paraId="38BD0566" w14:textId="1730DA97" w:rsidR="000E012E" w:rsidRDefault="000E012E" w:rsidP="00E94F57">
      <w:pPr>
        <w:pStyle w:val="ListBullet2"/>
        <w:tabs>
          <w:tab w:val="clear" w:pos="720"/>
        </w:tabs>
        <w:ind w:left="1620"/>
      </w:pPr>
      <w:r>
        <w:t>access control disabled, clients can connect from any host</w:t>
      </w:r>
    </w:p>
    <w:p w14:paraId="6E5348B6" w14:textId="0CDB7A11" w:rsidR="000E012E" w:rsidRPr="00070DED" w:rsidRDefault="000E012E" w:rsidP="00175A0A">
      <w:pPr>
        <w:pStyle w:val="Note"/>
      </w:pPr>
      <w:r w:rsidRPr="000E012E">
        <w:rPr>
          <w:b/>
          <w:bCs/>
        </w:rPr>
        <w:t>Note:</w:t>
      </w:r>
      <w:r>
        <w:t xml:space="preserve"> This will grant the user </w:t>
      </w:r>
      <w:r w:rsidRPr="004F79FA">
        <w:rPr>
          <w:b/>
          <w:bCs/>
        </w:rPr>
        <w:t>temporary</w:t>
      </w:r>
      <w:r>
        <w:t xml:space="preserve"> elevated permissions to run the program. Please note, once you reboot or update the program, you will have to re-enter these commands to regrant yourself these permissions.</w:t>
      </w:r>
    </w:p>
    <w:sectPr w:rsidR="000E012E" w:rsidRPr="00070DED" w:rsidSect="001468A5">
      <w:pgSz w:w="12240" w:h="15840" w:code="1"/>
      <w:pgMar w:top="1440" w:right="1296"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84" w:author="Agarwal, Neha" w:date="2020-08-28T22:20:00Z" w:initials="AN">
    <w:p w14:paraId="5C7A4528" w14:textId="7FB7E7F9" w:rsidR="00BD29D2" w:rsidRDefault="00BD29D2">
      <w:pPr>
        <w:pStyle w:val="CommentText"/>
      </w:pPr>
      <w:r>
        <w:rPr>
          <w:rStyle w:val="CommentReference"/>
        </w:rPr>
        <w:annotationRef/>
      </w:r>
      <w:r>
        <w:t>This can be removed, since 7917 Device ID is only supported</w:t>
      </w:r>
    </w:p>
  </w:comment>
  <w:comment w:id="287" w:author="Agarwal, Neha" w:date="2020-08-28T16:29:00Z" w:initials="AN">
    <w:p w14:paraId="3C6D765A" w14:textId="1EDC3A36" w:rsidR="00BD29D2" w:rsidRDefault="00BD29D2">
      <w:pPr>
        <w:pStyle w:val="CommentText"/>
      </w:pPr>
      <w:r>
        <w:rPr>
          <w:rStyle w:val="CommentReference"/>
        </w:rPr>
        <w:annotationRef/>
      </w:r>
      <w:r>
        <w:t>Supported AMD Processors</w:t>
      </w:r>
    </w:p>
  </w:comment>
  <w:comment w:id="290" w:author="Agarwal, Neha" w:date="2020-08-28T16:29:00Z" w:initials="AN">
    <w:p w14:paraId="6D5E0AC5" w14:textId="77777777" w:rsidR="00BD29D2" w:rsidRPr="001E02CC" w:rsidRDefault="00BD29D2" w:rsidP="000300D2">
      <w:pPr>
        <w:pStyle w:val="CommentText"/>
      </w:pPr>
      <w:r>
        <w:rPr>
          <w:rStyle w:val="CommentReference"/>
        </w:rPr>
        <w:annotationRef/>
      </w:r>
      <w:r>
        <w:rPr>
          <w:rStyle w:val="CommentReference"/>
        </w:rPr>
        <w:annotationRef/>
      </w:r>
      <w:r>
        <w:rPr>
          <w:rStyle w:val="CommentReference"/>
        </w:rPr>
        <w:t>3</w:t>
      </w:r>
      <w:r>
        <w:rPr>
          <w:rStyle w:val="CommentReference"/>
          <w:vertAlign w:val="superscript"/>
        </w:rPr>
        <w:t>rd</w:t>
      </w:r>
      <w:r>
        <w:rPr>
          <w:rStyle w:val="CommentReference"/>
        </w:rPr>
        <w:t xml:space="preserve"> Gen AMD Ryzen</w:t>
      </w:r>
      <w:r>
        <w:rPr>
          <w:rStyle w:val="CommentReference"/>
          <w:vertAlign w:val="superscript"/>
        </w:rPr>
        <w:t>TM</w:t>
      </w:r>
      <w:r>
        <w:rPr>
          <w:rStyle w:val="CommentReference"/>
        </w:rPr>
        <w:t xml:space="preserve"> Threadripper</w:t>
      </w:r>
      <w:r>
        <w:rPr>
          <w:rStyle w:val="CommentReference"/>
          <w:vertAlign w:val="superscript"/>
        </w:rPr>
        <w:t>TM</w:t>
      </w:r>
      <w:r>
        <w:rPr>
          <w:rStyle w:val="CommentReference"/>
        </w:rPr>
        <w:t xml:space="preserve"> Processor</w:t>
      </w:r>
    </w:p>
    <w:p w14:paraId="188DB424" w14:textId="4BD0072D" w:rsidR="00BD29D2" w:rsidRDefault="00BD29D2">
      <w:pPr>
        <w:pStyle w:val="CommentText"/>
      </w:pPr>
    </w:p>
  </w:comment>
  <w:comment w:id="300" w:author="Agarwal, Neha" w:date="2020-08-28T12:24:00Z" w:initials="AN">
    <w:p w14:paraId="599C66C3" w14:textId="1244E3B0" w:rsidR="00BD29D2" w:rsidRPr="00CB74AE" w:rsidRDefault="00BD29D2" w:rsidP="00CB74AE">
      <w:pPr>
        <w:pStyle w:val="ListBullet"/>
        <w:numPr>
          <w:ilvl w:val="0"/>
          <w:numId w:val="0"/>
        </w:numPr>
        <w:tabs>
          <w:tab w:val="clear" w:pos="360"/>
          <w:tab w:val="clear" w:pos="504"/>
          <w:tab w:val="clear" w:pos="720"/>
        </w:tabs>
        <w:rPr>
          <w:rFonts w:eastAsia="Cambria"/>
        </w:rPr>
      </w:pPr>
      <w:r>
        <w:rPr>
          <w:rStyle w:val="CommentReference"/>
        </w:rPr>
        <w:annotationRef/>
      </w:r>
      <w:r>
        <w:rPr>
          <w:rFonts w:eastAsia="Cambria"/>
        </w:rPr>
        <w:t>Max support of 14</w:t>
      </w:r>
      <w:r>
        <w:rPr>
          <w:rStyle w:val="CommentReference"/>
          <w:iCs w:val="0"/>
        </w:rPr>
        <w:annotationRef/>
      </w:r>
      <w:r>
        <w:rPr>
          <w:rFonts w:eastAsia="Cambria"/>
        </w:rPr>
        <w:t xml:space="preserve"> devices including ATAPI, SATA and NVMe</w:t>
      </w:r>
    </w:p>
  </w:comment>
  <w:comment w:id="440" w:author="Ackerman, Peter" w:date="2020-08-20T10:46:00Z" w:initials="AP">
    <w:p w14:paraId="029A79C2" w14:textId="3016D4C4" w:rsidR="00BD29D2" w:rsidRDefault="00BD29D2">
      <w:pPr>
        <w:pStyle w:val="CommentText"/>
      </w:pPr>
      <w:r>
        <w:rPr>
          <w:rStyle w:val="CommentReference"/>
        </w:rPr>
        <w:annotationRef/>
      </w:r>
      <w:r>
        <w:t>We have a rewording of this statement, waiting for approval from OEMs.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C7A4528" w15:done="0"/>
  <w15:commentEx w15:paraId="3C6D765A" w15:done="1"/>
  <w15:commentEx w15:paraId="188DB424" w15:done="1"/>
  <w15:commentEx w15:paraId="599C66C3" w15:done="1"/>
  <w15:commentEx w15:paraId="029A79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401A3" w16cex:dateUtc="2020-08-28T16:50:00Z"/>
  <w16cex:commentExtensible w16cex:durableId="22F3AF54" w16cex:dateUtc="2020-08-28T10:59:00Z"/>
  <w16cex:commentExtensible w16cex:durableId="22F3AF65" w16cex:dateUtc="2020-08-28T10:59:00Z"/>
  <w16cex:commentExtensible w16cex:durableId="22F375E4" w16cex:dateUtc="2020-08-28T06:54:00Z"/>
  <w16cex:commentExtensible w16cex:durableId="22E8D319" w16cex:dateUtc="2020-08-20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7A4528" w16cid:durableId="22F401A3"/>
  <w16cid:commentId w16cid:paraId="3C6D765A" w16cid:durableId="22F3AF54"/>
  <w16cid:commentId w16cid:paraId="188DB424" w16cid:durableId="22F3AF65"/>
  <w16cid:commentId w16cid:paraId="599C66C3" w16cid:durableId="22F375E4"/>
  <w16cid:commentId w16cid:paraId="029A79C2" w16cid:durableId="22E8D3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4670EA" w14:textId="77777777" w:rsidR="00FF6A47" w:rsidRDefault="00FF6A47">
      <w:r>
        <w:separator/>
      </w:r>
    </w:p>
  </w:endnote>
  <w:endnote w:type="continuationSeparator" w:id="0">
    <w:p w14:paraId="224FCB09" w14:textId="77777777" w:rsidR="00FF6A47" w:rsidRDefault="00FF6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6AE6A" w14:textId="77777777" w:rsidR="00A91603" w:rsidRDefault="00A91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ED824" w14:textId="77777777" w:rsidR="00A91603" w:rsidRDefault="00A916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40" w:type="dxa"/>
      <w:tblInd w:w="108" w:type="dxa"/>
      <w:tblLook w:val="0000" w:firstRow="0" w:lastRow="0" w:firstColumn="0" w:lastColumn="0" w:noHBand="0" w:noVBand="0"/>
    </w:tblPr>
    <w:tblGrid>
      <w:gridCol w:w="1417"/>
      <w:gridCol w:w="4793"/>
      <w:gridCol w:w="3330"/>
    </w:tblGrid>
    <w:tr w:rsidR="00BD29D2" w14:paraId="0E1DD2EE" w14:textId="77777777">
      <w:trPr>
        <w:cantSplit/>
      </w:trPr>
      <w:tc>
        <w:tcPr>
          <w:tcW w:w="1417" w:type="dxa"/>
          <w:vAlign w:val="bottom"/>
        </w:tcPr>
        <w:p w14:paraId="214D612C" w14:textId="77777777" w:rsidR="00BD29D2" w:rsidRDefault="00BD29D2">
          <w:pPr>
            <w:pStyle w:val="zLFooter"/>
          </w:pPr>
        </w:p>
      </w:tc>
      <w:tc>
        <w:tcPr>
          <w:tcW w:w="4793" w:type="dxa"/>
          <w:vAlign w:val="center"/>
        </w:tcPr>
        <w:p w14:paraId="3095A2E9" w14:textId="77777777" w:rsidR="00BD29D2" w:rsidRDefault="00BD29D2">
          <w:pPr>
            <w:pStyle w:val="zCenterFooter"/>
            <w:jc w:val="right"/>
            <w:rPr>
              <w:sz w:val="28"/>
              <w:szCs w:val="28"/>
            </w:rPr>
          </w:pPr>
          <w:r>
            <w:rPr>
              <w:sz w:val="28"/>
              <w:szCs w:val="28"/>
            </w:rPr>
            <w:t>Advanced Micro Devices</w:t>
          </w:r>
        </w:p>
      </w:tc>
      <w:tc>
        <w:tcPr>
          <w:tcW w:w="3330" w:type="dxa"/>
          <w:tcMar>
            <w:left w:w="0" w:type="dxa"/>
            <w:right w:w="115" w:type="dxa"/>
          </w:tcMar>
          <w:vAlign w:val="center"/>
        </w:tcPr>
        <w:p w14:paraId="77979AE2" w14:textId="77777777" w:rsidR="00BD29D2" w:rsidRDefault="00BD29D2">
          <w:pPr>
            <w:pStyle w:val="zCenterFooter"/>
            <w:jc w:val="left"/>
          </w:pPr>
          <w:r>
            <w:rPr>
              <w:noProof/>
            </w:rPr>
            <w:drawing>
              <wp:inline distT="0" distB="0" distL="0" distR="0" wp14:anchorId="2439EF9B" wp14:editId="5DA9CA73">
                <wp:extent cx="289560" cy="266700"/>
                <wp:effectExtent l="0" t="0" r="0" b="0"/>
                <wp:docPr id="5" name="Picture 6" descr="AMD_Arrow_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MD_Arrow_8bit"/>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289560" cy="266700"/>
                        </a:xfrm>
                        <a:prstGeom prst="rect">
                          <a:avLst/>
                        </a:prstGeom>
                        <a:noFill/>
                        <a:ln>
                          <a:noFill/>
                        </a:ln>
                      </pic:spPr>
                    </pic:pic>
                  </a:graphicData>
                </a:graphic>
              </wp:inline>
            </w:drawing>
          </w:r>
        </w:p>
      </w:tc>
    </w:tr>
  </w:tbl>
  <w:p w14:paraId="2931ADA2" w14:textId="77777777" w:rsidR="00BD29D2" w:rsidRDefault="00BD29D2">
    <w:pPr>
      <w:pStyle w:val="ListNewStar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000" w:firstRow="0" w:lastRow="0" w:firstColumn="0" w:lastColumn="0" w:noHBand="0" w:noVBand="0"/>
    </w:tblPr>
    <w:tblGrid>
      <w:gridCol w:w="1350"/>
      <w:gridCol w:w="6735"/>
      <w:gridCol w:w="1419"/>
    </w:tblGrid>
    <w:tr w:rsidR="00BD29D2" w14:paraId="739097B4" w14:textId="77777777">
      <w:tc>
        <w:tcPr>
          <w:tcW w:w="1368" w:type="dxa"/>
          <w:vAlign w:val="bottom"/>
        </w:tcPr>
        <w:p w14:paraId="6507252C" w14:textId="77777777" w:rsidR="00BD29D2" w:rsidRDefault="00BD29D2">
          <w:pPr>
            <w:pStyle w:val="zLFooter"/>
          </w:pPr>
          <w:r>
            <w:rPr>
              <w:rStyle w:val="PageNumber"/>
              <w:iCs w:val="0"/>
            </w:rPr>
            <w:fldChar w:fldCharType="begin"/>
          </w:r>
          <w:r>
            <w:rPr>
              <w:rStyle w:val="PageNumber"/>
              <w:iCs w:val="0"/>
            </w:rPr>
            <w:instrText xml:space="preserve">PAGE  </w:instrText>
          </w:r>
          <w:r>
            <w:rPr>
              <w:rStyle w:val="PageNumber"/>
              <w:iCs w:val="0"/>
            </w:rPr>
            <w:fldChar w:fldCharType="separate"/>
          </w:r>
          <w:r>
            <w:rPr>
              <w:rStyle w:val="PageNumber"/>
              <w:iCs w:val="0"/>
            </w:rPr>
            <w:t>6</w:t>
          </w:r>
          <w:r>
            <w:rPr>
              <w:rStyle w:val="PageNumber"/>
              <w:iCs w:val="0"/>
            </w:rPr>
            <w:fldChar w:fldCharType="end"/>
          </w:r>
        </w:p>
      </w:tc>
      <w:tc>
        <w:tcPr>
          <w:tcW w:w="6840" w:type="dxa"/>
          <w:vAlign w:val="bottom"/>
        </w:tcPr>
        <w:p w14:paraId="5E29F328" w14:textId="2B157DFF" w:rsidR="00BD29D2" w:rsidRDefault="00BD29D2">
          <w:pPr>
            <w:pStyle w:val="zCenterFooter"/>
          </w:pPr>
          <w:fldSimple w:instr=" STYLEREF &quot;z_FrontMatterHead&quot; \* MERGEFORMAT ">
            <w:r w:rsidR="00A91603">
              <w:rPr>
                <w:noProof/>
              </w:rPr>
              <w:t>Contents</w:t>
            </w:r>
          </w:fldSimple>
        </w:p>
      </w:tc>
      <w:tc>
        <w:tcPr>
          <w:tcW w:w="1440" w:type="dxa"/>
          <w:vAlign w:val="bottom"/>
        </w:tcPr>
        <w:p w14:paraId="0A622E22" w14:textId="77777777" w:rsidR="00BD29D2" w:rsidRDefault="00BD29D2">
          <w:pPr>
            <w:pStyle w:val="zLFooter"/>
          </w:pPr>
        </w:p>
      </w:tc>
    </w:tr>
  </w:tbl>
  <w:p w14:paraId="0D18CDEE" w14:textId="77777777" w:rsidR="00BD29D2" w:rsidRDefault="00BD29D2" w:rsidP="00F5758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000" w:firstRow="0" w:lastRow="0" w:firstColumn="0" w:lastColumn="0" w:noHBand="0" w:noVBand="0"/>
    </w:tblPr>
    <w:tblGrid>
      <w:gridCol w:w="1337"/>
      <w:gridCol w:w="6511"/>
      <w:gridCol w:w="1656"/>
    </w:tblGrid>
    <w:tr w:rsidR="00BD29D2" w14:paraId="327CD1CA" w14:textId="77777777">
      <w:tc>
        <w:tcPr>
          <w:tcW w:w="1368" w:type="dxa"/>
        </w:tcPr>
        <w:p w14:paraId="323A9FB1" w14:textId="77777777" w:rsidR="00BD29D2" w:rsidRDefault="00BD29D2">
          <w:pPr>
            <w:pStyle w:val="zLFooter"/>
          </w:pPr>
        </w:p>
      </w:tc>
      <w:tc>
        <w:tcPr>
          <w:tcW w:w="6660" w:type="dxa"/>
        </w:tcPr>
        <w:p w14:paraId="0E0D144F" w14:textId="1255FB25" w:rsidR="00BD29D2" w:rsidRDefault="00BD29D2">
          <w:pPr>
            <w:pStyle w:val="zCenterFooter"/>
          </w:pPr>
          <w:fldSimple w:instr=" STYLEREF &quot;z_FrontMatterHead&quot; \* MERGEFORMAT ">
            <w:r w:rsidR="00A91603">
              <w:rPr>
                <w:noProof/>
              </w:rPr>
              <w:t>Contents</w:t>
            </w:r>
          </w:fldSimple>
        </w:p>
      </w:tc>
      <w:tc>
        <w:tcPr>
          <w:tcW w:w="1692" w:type="dxa"/>
        </w:tcPr>
        <w:p w14:paraId="26D0C75C" w14:textId="77777777" w:rsidR="00BD29D2" w:rsidRDefault="00BD29D2">
          <w:pPr>
            <w:pStyle w:val="zRPageNumb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tc>
    </w:tr>
  </w:tbl>
  <w:p w14:paraId="79890327" w14:textId="77777777" w:rsidR="00BD29D2" w:rsidRDefault="00BD29D2" w:rsidP="00F5758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000" w:firstRow="0" w:lastRow="0" w:firstColumn="0" w:lastColumn="0" w:noHBand="0" w:noVBand="0"/>
    </w:tblPr>
    <w:tblGrid>
      <w:gridCol w:w="1352"/>
      <w:gridCol w:w="6666"/>
      <w:gridCol w:w="1522"/>
    </w:tblGrid>
    <w:tr w:rsidR="00BD29D2" w14:paraId="18EAD260" w14:textId="77777777">
      <w:tc>
        <w:tcPr>
          <w:tcW w:w="1368" w:type="dxa"/>
          <w:vAlign w:val="bottom"/>
        </w:tcPr>
        <w:p w14:paraId="0CB42DF0" w14:textId="77777777" w:rsidR="00BD29D2" w:rsidRDefault="00BD29D2">
          <w:pPr>
            <w:pStyle w:val="zLFooter"/>
          </w:pPr>
          <w:r>
            <w:rPr>
              <w:rStyle w:val="PageNumber"/>
              <w:iCs w:val="0"/>
            </w:rPr>
            <w:fldChar w:fldCharType="begin"/>
          </w:r>
          <w:r>
            <w:rPr>
              <w:rStyle w:val="PageNumber"/>
              <w:iCs w:val="0"/>
            </w:rPr>
            <w:instrText xml:space="preserve">PAGE  </w:instrText>
          </w:r>
          <w:r>
            <w:rPr>
              <w:rStyle w:val="PageNumber"/>
              <w:iCs w:val="0"/>
            </w:rPr>
            <w:fldChar w:fldCharType="separate"/>
          </w:r>
          <w:r>
            <w:rPr>
              <w:rStyle w:val="PageNumber"/>
              <w:iCs w:val="0"/>
            </w:rPr>
            <w:t>12</w:t>
          </w:r>
          <w:r>
            <w:rPr>
              <w:rStyle w:val="PageNumber"/>
              <w:iCs w:val="0"/>
            </w:rPr>
            <w:fldChar w:fldCharType="end"/>
          </w:r>
        </w:p>
      </w:tc>
      <w:tc>
        <w:tcPr>
          <w:tcW w:w="6750" w:type="dxa"/>
          <w:vAlign w:val="bottom"/>
        </w:tcPr>
        <w:p w14:paraId="7752F80C" w14:textId="3FBEDFC3" w:rsidR="00BD29D2" w:rsidRDefault="00BD29D2">
          <w:pPr>
            <w:pStyle w:val="zCenterFooter"/>
          </w:pPr>
          <w:fldSimple w:instr=" STYLEREF  &quot;Heading 1&quot;  \* MERGEFORMAT ">
            <w:r w:rsidR="00A91603">
              <w:rPr>
                <w:noProof/>
              </w:rPr>
              <w:t>Install the AMD RAID Drivers During a RHEL Linux Installation</w:t>
            </w:r>
          </w:fldSimple>
        </w:p>
      </w:tc>
      <w:tc>
        <w:tcPr>
          <w:tcW w:w="1530" w:type="dxa"/>
          <w:vAlign w:val="bottom"/>
        </w:tcPr>
        <w:p w14:paraId="4502D67A" w14:textId="0DE6C50E" w:rsidR="00BD29D2" w:rsidRDefault="00BD29D2">
          <w:pPr>
            <w:pStyle w:val="zLFooter"/>
          </w:pPr>
          <w:r>
            <w:t xml:space="preserve"> </w:t>
          </w:r>
          <w:fldSimple w:instr=" STYLEREF  &quot;Heading 1&quot; \n  \* MERGEFORMAT ">
            <w:r w:rsidR="00A91603">
              <w:t>Chapter 5</w:t>
            </w:r>
          </w:fldSimple>
        </w:p>
      </w:tc>
    </w:tr>
  </w:tbl>
  <w:p w14:paraId="03956E5E" w14:textId="77777777" w:rsidR="00BD29D2" w:rsidRDefault="00BD29D2" w:rsidP="00F5758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000" w:firstRow="0" w:lastRow="0" w:firstColumn="0" w:lastColumn="0" w:noHBand="0" w:noVBand="0"/>
    </w:tblPr>
    <w:tblGrid>
      <w:gridCol w:w="1531"/>
      <w:gridCol w:w="6323"/>
      <w:gridCol w:w="1650"/>
    </w:tblGrid>
    <w:tr w:rsidR="00BD29D2" w14:paraId="1B471FD5" w14:textId="77777777">
      <w:tc>
        <w:tcPr>
          <w:tcW w:w="1548" w:type="dxa"/>
        </w:tcPr>
        <w:p w14:paraId="20D4FF18" w14:textId="62C31EFB" w:rsidR="00BD29D2" w:rsidRDefault="00BD29D2">
          <w:pPr>
            <w:pStyle w:val="zLFooter"/>
          </w:pPr>
          <w:r>
            <w:t xml:space="preserve"> </w:t>
          </w:r>
          <w:fldSimple w:instr=" STYLEREF  &quot;Heading 1&quot; \n  \* MERGEFORMAT ">
            <w:r w:rsidR="00A91603">
              <w:t>Chapter 5</w:t>
            </w:r>
          </w:fldSimple>
        </w:p>
      </w:tc>
      <w:tc>
        <w:tcPr>
          <w:tcW w:w="6480" w:type="dxa"/>
        </w:tcPr>
        <w:p w14:paraId="264B0347" w14:textId="795C07B0" w:rsidR="00BD29D2" w:rsidRDefault="00BD29D2">
          <w:pPr>
            <w:pStyle w:val="zCenterFooter"/>
          </w:pPr>
          <w:fldSimple w:instr=" STYLEREF  &quot;Heading 1&quot;  \* MERGEFORMAT ">
            <w:r w:rsidR="00A91603">
              <w:rPr>
                <w:noProof/>
              </w:rPr>
              <w:t>Install the AMD RAID Drivers During a RHEL Linux Installation</w:t>
            </w:r>
          </w:fldSimple>
        </w:p>
      </w:tc>
      <w:tc>
        <w:tcPr>
          <w:tcW w:w="1692" w:type="dxa"/>
        </w:tcPr>
        <w:p w14:paraId="26C9802E" w14:textId="77777777" w:rsidR="00BD29D2" w:rsidRDefault="00BD29D2">
          <w:pPr>
            <w:pStyle w:val="zRPageNumb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tc>
    </w:tr>
  </w:tbl>
  <w:p w14:paraId="129CEDEC" w14:textId="77777777" w:rsidR="00BD29D2" w:rsidRDefault="00BD29D2" w:rsidP="00F5758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40" w:type="dxa"/>
      <w:tblInd w:w="108" w:type="dxa"/>
      <w:tblBorders>
        <w:top w:val="single" w:sz="4" w:space="0" w:color="auto"/>
      </w:tblBorders>
      <w:tblLook w:val="0000" w:firstRow="0" w:lastRow="0" w:firstColumn="0" w:lastColumn="0" w:noHBand="0" w:noVBand="0"/>
    </w:tblPr>
    <w:tblGrid>
      <w:gridCol w:w="1417"/>
      <w:gridCol w:w="6863"/>
      <w:gridCol w:w="1260"/>
    </w:tblGrid>
    <w:tr w:rsidR="00BD29D2" w14:paraId="749FF4AF" w14:textId="77777777">
      <w:tc>
        <w:tcPr>
          <w:tcW w:w="1417" w:type="dxa"/>
          <w:vAlign w:val="bottom"/>
        </w:tcPr>
        <w:p w14:paraId="696E2938" w14:textId="77777777" w:rsidR="00BD29D2" w:rsidRDefault="00BD29D2">
          <w:pPr>
            <w:pStyle w:val="zLFooter"/>
          </w:pPr>
          <w:r>
            <w:t xml:space="preserve"> </w:t>
          </w:r>
          <w:r>
            <w:fldChar w:fldCharType="begin"/>
          </w:r>
          <w:r>
            <w:instrText xml:space="preserve"> STYLEREF "App Heading 1"\n  \* MERGEFORMAT </w:instrText>
          </w:r>
          <w:r>
            <w:fldChar w:fldCharType="separate"/>
          </w:r>
          <w:r>
            <w:rPr>
              <w:b w:val="0"/>
              <w:bCs w:val="0"/>
            </w:rPr>
            <w:t>Error! No text of specified style in document.</w:t>
          </w:r>
          <w:r>
            <w:fldChar w:fldCharType="end"/>
          </w:r>
        </w:p>
      </w:tc>
      <w:tc>
        <w:tcPr>
          <w:tcW w:w="6863" w:type="dxa"/>
          <w:vAlign w:val="bottom"/>
        </w:tcPr>
        <w:p w14:paraId="42302D86" w14:textId="77777777" w:rsidR="00BD29D2" w:rsidRDefault="00BD29D2">
          <w:pPr>
            <w:pStyle w:val="zCenterFooter"/>
          </w:pPr>
          <w:r>
            <w:fldChar w:fldCharType="begin"/>
          </w:r>
          <w:r>
            <w:instrText xml:space="preserve"> STYLEREF "App Heading 1" \* MERGEFORMAT </w:instrText>
          </w:r>
          <w:r>
            <w:fldChar w:fldCharType="separate"/>
          </w:r>
          <w:r>
            <w:rPr>
              <w:b w:val="0"/>
              <w:bCs w:val="0"/>
              <w:noProof/>
            </w:rPr>
            <w:t>Error! No text of specified style in document.</w:t>
          </w:r>
          <w:r>
            <w:rPr>
              <w:noProof/>
            </w:rPr>
            <w:fldChar w:fldCharType="end"/>
          </w:r>
        </w:p>
      </w:tc>
      <w:tc>
        <w:tcPr>
          <w:tcW w:w="1260" w:type="dxa"/>
          <w:vAlign w:val="bottom"/>
        </w:tcPr>
        <w:p w14:paraId="4D4F41E6" w14:textId="77777777" w:rsidR="00BD29D2" w:rsidRDefault="00BD29D2">
          <w:pPr>
            <w:pStyle w:val="zRPageNumber"/>
          </w:pPr>
          <w:r>
            <w:rPr>
              <w:rStyle w:val="PageNumber"/>
              <w:b w:val="0"/>
              <w:i w:val="0"/>
            </w:rPr>
            <w:fldChar w:fldCharType="begin"/>
          </w:r>
          <w:r>
            <w:rPr>
              <w:rStyle w:val="PageNumber"/>
              <w:b w:val="0"/>
              <w:i w:val="0"/>
            </w:rPr>
            <w:instrText xml:space="preserve"> PAGE </w:instrText>
          </w:r>
          <w:r>
            <w:rPr>
              <w:rStyle w:val="PageNumber"/>
              <w:b w:val="0"/>
              <w:i w:val="0"/>
            </w:rPr>
            <w:fldChar w:fldCharType="separate"/>
          </w:r>
          <w:r>
            <w:rPr>
              <w:rStyle w:val="PageNumber"/>
              <w:b w:val="0"/>
              <w:i w:val="0"/>
              <w:noProof/>
            </w:rPr>
            <w:t>8</w:t>
          </w:r>
          <w:r>
            <w:rPr>
              <w:rStyle w:val="PageNumber"/>
              <w:b w:val="0"/>
              <w:i w:val="0"/>
            </w:rPr>
            <w:fldChar w:fldCharType="end"/>
          </w:r>
        </w:p>
      </w:tc>
    </w:tr>
  </w:tbl>
  <w:p w14:paraId="377ADF80" w14:textId="77777777" w:rsidR="00BD29D2" w:rsidRDefault="00BD29D2">
    <w:pPr>
      <w:pStyle w:val="ListNewStar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A76B85" w14:textId="77777777" w:rsidR="00FF6A47" w:rsidRDefault="00FF6A47">
      <w:r>
        <w:separator/>
      </w:r>
    </w:p>
  </w:footnote>
  <w:footnote w:type="continuationSeparator" w:id="0">
    <w:p w14:paraId="06841D00" w14:textId="77777777" w:rsidR="00FF6A47" w:rsidRDefault="00FF6A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AC9" w14:textId="570EAB41" w:rsidR="00BD29D2" w:rsidRDefault="00BD29D2">
    <w:pPr>
      <w:pStyle w:val="Header"/>
    </w:pPr>
    <w:r>
      <w:rPr>
        <w:noProof/>
      </w:rPr>
      <mc:AlternateContent>
        <mc:Choice Requires="wps">
          <w:drawing>
            <wp:anchor distT="0" distB="0" distL="114300" distR="114300" simplePos="0" relativeHeight="251663360" behindDoc="0" locked="0" layoutInCell="0" allowOverlap="1" wp14:anchorId="68CCD120" wp14:editId="55EB3B55">
              <wp:simplePos x="0" y="0"/>
              <wp:positionH relativeFrom="page">
                <wp:posOffset>0</wp:posOffset>
              </wp:positionH>
              <wp:positionV relativeFrom="page">
                <wp:posOffset>190500</wp:posOffset>
              </wp:positionV>
              <wp:extent cx="7772400" cy="252095"/>
              <wp:effectExtent l="0" t="0" r="0" b="14605"/>
              <wp:wrapNone/>
              <wp:docPr id="3" name="MSIPCMc6034e8c960d5a9d7f5eb791" descr="{&quot;HashCode&quot;:-1456518052,&quot;Height&quot;:792.0,&quot;Width&quot;:612.0,&quot;Placement&quot;:&quot;Head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E572865" w14:textId="1DF13147" w:rsidR="00BD29D2" w:rsidRPr="00C359AE" w:rsidRDefault="00BD29D2" w:rsidP="00C359AE">
                          <w:pPr>
                            <w:spacing w:after="0"/>
                            <w:rPr>
                              <w:rFonts w:ascii="Arial" w:hAnsi="Arial" w:cs="Arial"/>
                              <w:color w:val="0078D7"/>
                              <w:sz w:val="22"/>
                            </w:rPr>
                          </w:pPr>
                          <w:r w:rsidRPr="00C359AE">
                            <w:rPr>
                              <w:rFonts w:ascii="Arial" w:hAnsi="Arial" w:cs="Arial"/>
                              <w:color w:val="0078D7"/>
                              <w:sz w:val="22"/>
                            </w:rPr>
                            <w:t>[AMD Official Use Only - Internal Distribution Only]</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8CCD120" id="_x0000_t202" coordsize="21600,21600" o:spt="202" path="m,l,21600r21600,l21600,xe">
              <v:stroke joinstyle="miter"/>
              <v:path gradientshapeok="t" o:connecttype="rect"/>
            </v:shapetype>
            <v:shape id="MSIPCMc6034e8c960d5a9d7f5eb791" o:spid="_x0000_s1026" type="#_x0000_t202" alt="{&quot;HashCode&quot;:-1456518052,&quot;Height&quot;:792.0,&quot;Width&quot;:612.0,&quot;Placement&quot;:&quot;Header&quot;,&quot;Index&quot;:&quot;OddAndEven&quot;,&quot;Section&quot;:1,&quot;Top&quot;:0.0,&quot;Left&quot;:0.0}" style="position:absolute;margin-left:0;margin-top:15pt;width:612pt;height:19.85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" o:allowincell="f" filled="f" stroked="f" strokeweight=".5pt">
              <v:textbox inset="20pt,0,,0">
                <w:txbxContent>
                  <w:p w14:paraId="4E572865" w14:textId="1DF13147" w:rsidR="00BD29D2" w:rsidRPr="00C359AE" w:rsidRDefault="00BD29D2" w:rsidP="00C359AE">
                    <w:pPr>
                      <w:spacing w:after="0"/>
                      <w:rPr>
                        <w:rFonts w:ascii="Arial" w:hAnsi="Arial" w:cs="Arial"/>
                        <w:color w:val="0078D7"/>
                        <w:sz w:val="22"/>
                      </w:rPr>
                    </w:pPr>
                    <w:r w:rsidRPr="00C359AE">
                      <w:rPr>
                        <w:rFonts w:ascii="Arial" w:hAnsi="Arial" w:cs="Arial"/>
                        <w:color w:val="0078D7"/>
                        <w:sz w:val="22"/>
                      </w:rPr>
                      <w:t>[AMD Official Use Only - Internal Distribution Only]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3383"/>
      <w:gridCol w:w="3778"/>
      <w:gridCol w:w="2379"/>
    </w:tblGrid>
    <w:tr w:rsidR="00BD29D2" w14:paraId="0BC64FA7" w14:textId="77777777">
      <w:tc>
        <w:tcPr>
          <w:tcW w:w="7308" w:type="dxa"/>
          <w:gridSpan w:val="2"/>
          <w:vAlign w:val="bottom"/>
        </w:tcPr>
        <w:p w14:paraId="23C4B875" w14:textId="69CDC385" w:rsidR="00BD29D2" w:rsidRDefault="00BD29D2">
          <w:pPr>
            <w:pStyle w:val="zRHeader2Conf"/>
          </w:pPr>
          <w:r>
            <w:rPr>
              <w:noProof/>
            </w:rPr>
            <mc:AlternateContent>
              <mc:Choice Requires="wps">
                <w:drawing>
                  <wp:anchor distT="0" distB="0" distL="114300" distR="114300" simplePos="1" relativeHeight="251660799" behindDoc="0" locked="0" layoutInCell="0" allowOverlap="1" wp14:anchorId="15D2AC37" wp14:editId="19B10210">
                    <wp:simplePos x="0" y="190500"/>
                    <wp:positionH relativeFrom="page">
                      <wp:posOffset>0</wp:posOffset>
                    </wp:positionH>
                    <wp:positionV relativeFrom="page">
                      <wp:posOffset>190500</wp:posOffset>
                    </wp:positionV>
                    <wp:extent cx="7772400" cy="252095"/>
                    <wp:effectExtent l="0" t="0" r="0" b="14605"/>
                    <wp:wrapNone/>
                    <wp:docPr id="1" name="MSIPCM89d946128ab9d33e4ed9f38c" descr="{&quot;HashCode&quot;:-1456518052,&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994988" w14:textId="3DC4321A" w:rsidR="00BD29D2" w:rsidRPr="00C359AE" w:rsidRDefault="00BD29D2" w:rsidP="00C359AE">
                                <w:pPr>
                                  <w:spacing w:after="0"/>
                                  <w:rPr>
                                    <w:rFonts w:ascii="Arial" w:hAnsi="Arial" w:cs="Arial"/>
                                    <w:color w:val="0078D7"/>
                                    <w:sz w:val="22"/>
                                  </w:rPr>
                                </w:pPr>
                                <w:r w:rsidRPr="00C359AE">
                                  <w:rPr>
                                    <w:rFonts w:ascii="Arial" w:hAnsi="Arial" w:cs="Arial"/>
                                    <w:color w:val="0078D7"/>
                                    <w:sz w:val="22"/>
                                  </w:rPr>
                                  <w:t>[AMD Official Use Only - Internal Distribution Only]</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5D2AC37" id="_x0000_t202" coordsize="21600,21600" o:spt="202" path="m,l,21600r21600,l21600,xe">
                    <v:stroke joinstyle="miter"/>
                    <v:path gradientshapeok="t" o:connecttype="rect"/>
                  </v:shapetype>
                  <v:shape id="MSIPCM89d946128ab9d33e4ed9f38c" o:spid="_x0000_s1027" type="#_x0000_t202" alt="{&quot;HashCode&quot;:-1456518052,&quot;Height&quot;:792.0,&quot;Width&quot;:612.0,&quot;Placement&quot;:&quot;Header&quot;,&quot;Index&quot;:&quot;Primary&quot;,&quot;Section&quot;:1,&quot;Top&quot;:0.0,&quot;Left&quot;:0.0}" style="position:absolute;left:0;text-align:left;margin-left:0;margin-top:15pt;width:612pt;height:19.85pt;z-index:251660799;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" o:allowincell="f" filled="f" stroked="f" strokeweight=".5pt">
                    <v:textbox inset="20pt,0,,0">
                      <w:txbxContent>
                        <w:p w14:paraId="1A994988" w14:textId="3DC4321A" w:rsidR="00BD29D2" w:rsidRPr="00C359AE" w:rsidRDefault="00BD29D2" w:rsidP="00C359AE">
                          <w:pPr>
                            <w:spacing w:after="0"/>
                            <w:rPr>
                              <w:rFonts w:ascii="Arial" w:hAnsi="Arial" w:cs="Arial"/>
                              <w:color w:val="0078D7"/>
                              <w:sz w:val="22"/>
                            </w:rPr>
                          </w:pPr>
                          <w:r w:rsidRPr="00C359AE">
                            <w:rPr>
                              <w:rFonts w:ascii="Arial" w:hAnsi="Arial" w:cs="Arial"/>
                              <w:color w:val="0078D7"/>
                              <w:sz w:val="22"/>
                            </w:rPr>
                            <w:t>[AMD Official Use Only - Internal Distribution Only]</w:t>
                          </w:r>
                        </w:p>
                      </w:txbxContent>
                    </v:textbox>
                    <w10:wrap anchorx="page" anchory="page"/>
                  </v:shape>
                </w:pict>
              </mc:Fallback>
            </mc:AlternateContent>
          </w:r>
          <w:r>
            <w:t>AMD Confidential—Advance Information</w:t>
          </w:r>
        </w:p>
      </w:tc>
      <w:tc>
        <w:tcPr>
          <w:tcW w:w="2412" w:type="dxa"/>
          <w:vAlign w:val="bottom"/>
        </w:tcPr>
        <w:p w14:paraId="4CE51793" w14:textId="77777777" w:rsidR="00BD29D2" w:rsidRDefault="00BD29D2">
          <w:pPr>
            <w:pStyle w:val="zRHeaderLOGO"/>
          </w:pPr>
          <w:r>
            <w:rPr>
              <w:noProof/>
            </w:rPr>
            <w:drawing>
              <wp:inline distT="0" distB="0" distL="0" distR="0" wp14:anchorId="30441115" wp14:editId="3E5028CC">
                <wp:extent cx="594360" cy="15240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52400"/>
                        </a:xfrm>
                        <a:prstGeom prst="rect">
                          <a:avLst/>
                        </a:prstGeom>
                        <a:noFill/>
                        <a:ln>
                          <a:noFill/>
                        </a:ln>
                      </pic:spPr>
                    </pic:pic>
                  </a:graphicData>
                </a:graphic>
              </wp:inline>
            </w:drawing>
          </w:r>
        </w:p>
      </w:tc>
    </w:tr>
    <w:tr w:rsidR="00BD29D2" w14:paraId="556BFD54" w14:textId="77777777">
      <w:tc>
        <w:tcPr>
          <w:tcW w:w="3438" w:type="dxa"/>
          <w:tcBorders>
            <w:top w:val="single" w:sz="4" w:space="0" w:color="auto"/>
          </w:tcBorders>
        </w:tcPr>
        <w:p w14:paraId="51EA66B3" w14:textId="77777777" w:rsidR="00BD29D2" w:rsidRDefault="00BD29D2">
          <w:pPr>
            <w:pStyle w:val="zRHeader2PID"/>
          </w:pPr>
          <w:fldSimple w:instr=" STYLEREF z_PID \* MERGEFORMAT ">
            <w:r>
              <w:rPr>
                <w:noProof/>
              </w:rPr>
              <w:t>26995</w:t>
            </w:r>
          </w:fldSimple>
          <w:r>
            <w:t> </w:t>
          </w:r>
          <w:r>
            <w:t xml:space="preserve">Rev. </w:t>
          </w:r>
          <w:fldSimple w:instr=" STYLEREF z_Rev \* MERGEFORMAT ">
            <w:r>
              <w:rPr>
                <w:noProof/>
              </w:rPr>
              <w:t>2.27</w:t>
            </w:r>
          </w:fldSimple>
          <w:r>
            <w:t> </w:t>
          </w:r>
          <w:fldSimple w:instr=" STYLEREF z_Date \* MERGEFORMAT ">
            <w:r>
              <w:rPr>
                <w:noProof/>
              </w:rPr>
              <w:t>July 2019</w:t>
            </w:r>
          </w:fldSimple>
        </w:p>
      </w:tc>
      <w:tc>
        <w:tcPr>
          <w:tcW w:w="6282" w:type="dxa"/>
          <w:gridSpan w:val="2"/>
          <w:tcBorders>
            <w:top w:val="single" w:sz="4" w:space="0" w:color="auto"/>
          </w:tcBorders>
        </w:tcPr>
        <w:p w14:paraId="2872C13D" w14:textId="77777777" w:rsidR="00BD29D2" w:rsidRDefault="00BD29D2">
          <w:pPr>
            <w:pStyle w:val="zRHeader2Title"/>
          </w:pPr>
          <w:r>
            <w:tab/>
          </w:r>
          <w:r>
            <w:tab/>
          </w:r>
          <w:fldSimple w:instr=" STYLEREF &quot;Title&quot; \* MERGEFORMAT ">
            <w:r>
              <w:t>AMD-XXXX™ Device Document</w:t>
            </w:r>
          </w:fldSimple>
        </w:p>
      </w:tc>
    </w:tr>
  </w:tbl>
  <w:p w14:paraId="2AE253E3" w14:textId="77777777" w:rsidR="00BD29D2" w:rsidRDefault="00BD29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08" w:type="dxa"/>
      <w:tblLook w:val="0000" w:firstRow="0" w:lastRow="0" w:firstColumn="0" w:lastColumn="0" w:noHBand="0" w:noVBand="0"/>
    </w:tblPr>
    <w:tblGrid>
      <w:gridCol w:w="2681"/>
      <w:gridCol w:w="6751"/>
    </w:tblGrid>
    <w:tr w:rsidR="00BD29D2" w14:paraId="0B8D9790" w14:textId="77777777">
      <w:trPr>
        <w:cantSplit/>
      </w:trPr>
      <w:tc>
        <w:tcPr>
          <w:tcW w:w="2700" w:type="dxa"/>
        </w:tcPr>
        <w:p w14:paraId="1BE9A69A" w14:textId="6AF46AFE" w:rsidR="00BD29D2" w:rsidRDefault="00BD29D2">
          <w:pPr>
            <w:pStyle w:val="zLHeader2LOGO"/>
          </w:pPr>
        </w:p>
      </w:tc>
      <w:tc>
        <w:tcPr>
          <w:tcW w:w="6790" w:type="dxa"/>
          <w:vAlign w:val="bottom"/>
        </w:tcPr>
        <w:p w14:paraId="6DA91B6A" w14:textId="77777777" w:rsidR="00BD29D2" w:rsidRDefault="00BD29D2">
          <w:pPr>
            <w:pStyle w:val="zLHeader2Conf"/>
          </w:pPr>
          <w:r>
            <w:t>AMD Confidential—Advance Information</w:t>
          </w:r>
        </w:p>
      </w:tc>
    </w:tr>
  </w:tbl>
  <w:p w14:paraId="51FC3213" w14:textId="3DB97C13" w:rsidR="00BD29D2" w:rsidRDefault="00BD29D2">
    <w:pPr>
      <w:pStyle w:val="Header"/>
    </w:pPr>
    <w:r>
      <w:rPr>
        <w:noProof/>
      </w:rPr>
      <mc:AlternateContent>
        <mc:Choice Requires="wps">
          <w:drawing>
            <wp:anchor distT="0" distB="0" distL="114300" distR="114300" simplePos="0" relativeHeight="251661055" behindDoc="0" locked="0" layoutInCell="0" allowOverlap="1" wp14:anchorId="1941CB35" wp14:editId="5DE15D0A">
              <wp:simplePos x="0" y="0"/>
              <wp:positionH relativeFrom="page">
                <wp:posOffset>0</wp:posOffset>
              </wp:positionH>
              <wp:positionV relativeFrom="page">
                <wp:posOffset>190500</wp:posOffset>
              </wp:positionV>
              <wp:extent cx="7772400" cy="252095"/>
              <wp:effectExtent l="0" t="0" r="0" b="14605"/>
              <wp:wrapNone/>
              <wp:docPr id="2" name="MSIPCMe4a74b1faf5499a911871e3a" descr="{&quot;HashCode&quot;:-1456518052,&quot;Height&quot;:792.0,&quot;Width&quot;:612.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C7ADCA" w14:textId="1F5536F2" w:rsidR="00BD29D2" w:rsidRPr="00C359AE" w:rsidRDefault="00BD29D2" w:rsidP="00C359AE">
                          <w:pPr>
                            <w:spacing w:after="0"/>
                            <w:rPr>
                              <w:rFonts w:ascii="Arial" w:hAnsi="Arial" w:cs="Arial"/>
                              <w:color w:val="0078D7"/>
                              <w:sz w:val="22"/>
                            </w:rPr>
                          </w:pPr>
                          <w:r w:rsidRPr="00C359AE">
                            <w:rPr>
                              <w:rFonts w:ascii="Arial" w:hAnsi="Arial" w:cs="Arial"/>
                              <w:color w:val="0078D7"/>
                              <w:sz w:val="22"/>
                            </w:rPr>
                            <w:t>[AMD Official Use Only - Internal Distribution Only]</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941CB35" id="_x0000_t202" coordsize="21600,21600" o:spt="202" path="m,l,21600r21600,l21600,xe">
              <v:stroke joinstyle="miter"/>
              <v:path gradientshapeok="t" o:connecttype="rect"/>
            </v:shapetype>
            <v:shape id="MSIPCMe4a74b1faf5499a911871e3a" o:spid="_x0000_s1028" type="#_x0000_t202" alt="{&quot;HashCode&quot;:-1456518052,&quot;Height&quot;:792.0,&quot;Width&quot;:612.0,&quot;Placement&quot;:&quot;Header&quot;,&quot;Index&quot;:&quot;FirstPage&quot;,&quot;Section&quot;:1,&quot;Top&quot;:0.0,&quot;Left&quot;:0.0}" style="position:absolute;margin-left:0;margin-top:15pt;width:612pt;height:19.85pt;z-index:251661055;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" o:allowincell="f" filled="f" stroked="f" strokeweight=".5pt">
              <v:textbox inset="20pt,0,,0">
                <w:txbxContent>
                  <w:p w14:paraId="5BC7ADCA" w14:textId="1F5536F2" w:rsidR="00BD29D2" w:rsidRPr="00C359AE" w:rsidRDefault="00BD29D2" w:rsidP="00C359AE">
                    <w:pPr>
                      <w:spacing w:after="0"/>
                      <w:rPr>
                        <w:rFonts w:ascii="Arial" w:hAnsi="Arial" w:cs="Arial"/>
                        <w:color w:val="0078D7"/>
                        <w:sz w:val="22"/>
                      </w:rPr>
                    </w:pPr>
                    <w:r w:rsidRPr="00C359AE">
                      <w:rPr>
                        <w:rFonts w:ascii="Arial" w:hAnsi="Arial" w:cs="Arial"/>
                        <w:color w:val="0078D7"/>
                        <w:sz w:val="22"/>
                      </w:rPr>
                      <w:t>[AMD Official Use Only - Internal Distribution Only]</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08" w:type="dxa"/>
      <w:tblLook w:val="0000" w:firstRow="0" w:lastRow="0" w:firstColumn="0" w:lastColumn="0" w:noHBand="0" w:noVBand="0"/>
    </w:tblPr>
    <w:tblGrid>
      <w:gridCol w:w="2687"/>
      <w:gridCol w:w="3125"/>
      <w:gridCol w:w="3620"/>
    </w:tblGrid>
    <w:tr w:rsidR="00BD29D2" w14:paraId="2A32C98D" w14:textId="77777777">
      <w:trPr>
        <w:cantSplit/>
      </w:trPr>
      <w:tc>
        <w:tcPr>
          <w:tcW w:w="2700" w:type="dxa"/>
          <w:tcBorders>
            <w:bottom w:val="single" w:sz="6" w:space="0" w:color="auto"/>
          </w:tcBorders>
        </w:tcPr>
        <w:p w14:paraId="0FC50801" w14:textId="77777777" w:rsidR="00BD29D2" w:rsidRDefault="00BD29D2">
          <w:pPr>
            <w:pStyle w:val="zLHeader2LOGO"/>
          </w:pPr>
          <w:r>
            <w:rPr>
              <w:noProof/>
            </w:rPr>
            <w:drawing>
              <wp:inline distT="0" distB="0" distL="0" distR="0" wp14:anchorId="55C88002" wp14:editId="07E3AB97">
                <wp:extent cx="594360" cy="152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52400"/>
                        </a:xfrm>
                        <a:prstGeom prst="rect">
                          <a:avLst/>
                        </a:prstGeom>
                        <a:noFill/>
                        <a:ln>
                          <a:noFill/>
                        </a:ln>
                      </pic:spPr>
                    </pic:pic>
                  </a:graphicData>
                </a:graphic>
              </wp:inline>
            </w:drawing>
          </w:r>
        </w:p>
      </w:tc>
      <w:tc>
        <w:tcPr>
          <w:tcW w:w="6790" w:type="dxa"/>
          <w:gridSpan w:val="2"/>
          <w:tcBorders>
            <w:bottom w:val="single" w:sz="6" w:space="0" w:color="auto"/>
          </w:tcBorders>
          <w:vAlign w:val="bottom"/>
        </w:tcPr>
        <w:p w14:paraId="14D0D2C7" w14:textId="77777777" w:rsidR="00BD29D2" w:rsidRDefault="00BD29D2">
          <w:pPr>
            <w:pStyle w:val="zLHeader2Conf"/>
          </w:pPr>
          <w:r>
            <w:t>AMD Confidential—Advance Information</w:t>
          </w:r>
        </w:p>
      </w:tc>
    </w:tr>
    <w:tr w:rsidR="00BD29D2" w14:paraId="451E31C5" w14:textId="77777777" w:rsidTr="00DE1F72">
      <w:tc>
        <w:tcPr>
          <w:tcW w:w="5850" w:type="dxa"/>
          <w:gridSpan w:val="2"/>
          <w:tcBorders>
            <w:top w:val="single" w:sz="6" w:space="0" w:color="auto"/>
          </w:tcBorders>
        </w:tcPr>
        <w:p w14:paraId="796AF4F8" w14:textId="1EFA7575" w:rsidR="00BD29D2" w:rsidRDefault="00BD29D2">
          <w:pPr>
            <w:pStyle w:val="zLHeader2Title"/>
          </w:pPr>
          <w:fldSimple w:instr=" STYLEREF &quot;Title&quot; \* MERGEFORMAT ">
            <w:r w:rsidR="00A91603">
              <w:t>AMD-RAID™ Quick Start Guide for Red Hat 8.3 (RHEL) Operating Systems</w:t>
            </w:r>
          </w:fldSimple>
        </w:p>
      </w:tc>
      <w:tc>
        <w:tcPr>
          <w:tcW w:w="3640" w:type="dxa"/>
          <w:tcBorders>
            <w:top w:val="single" w:sz="6" w:space="0" w:color="auto"/>
          </w:tcBorders>
        </w:tcPr>
        <w:p w14:paraId="1744CAA1" w14:textId="07768E5A" w:rsidR="00BD29D2" w:rsidRDefault="00BD29D2">
          <w:pPr>
            <w:pStyle w:val="zLHeader2PID"/>
          </w:pPr>
          <w:fldSimple w:instr=" STYLEREF z_PID \* MERGEFORMAT ">
            <w:r w:rsidR="00A91603">
              <w:rPr>
                <w:noProof/>
              </w:rPr>
              <w:t>56963</w:t>
            </w:r>
          </w:fldSimple>
          <w:r>
            <w:t> </w:t>
          </w:r>
          <w:r>
            <w:t>Rev. 0.52</w:t>
          </w:r>
          <w:r>
            <w:t> </w:t>
          </w:r>
          <w:fldSimple w:instr=" STYLEREF z_Date \* MERGEFORMAT ">
            <w:r w:rsidR="00A91603">
              <w:rPr>
                <w:noProof/>
              </w:rPr>
              <w:t>August November 2020</w:t>
            </w:r>
          </w:fldSimple>
          <w:r>
            <w:t xml:space="preserve"> </w:t>
          </w:r>
        </w:p>
      </w:tc>
    </w:tr>
  </w:tbl>
  <w:p w14:paraId="32681DA5" w14:textId="77777777" w:rsidR="00BD29D2" w:rsidRDefault="00BD29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3377"/>
      <w:gridCol w:w="3755"/>
      <w:gridCol w:w="2372"/>
    </w:tblGrid>
    <w:tr w:rsidR="00BD29D2" w14:paraId="1878ABEA" w14:textId="77777777">
      <w:tc>
        <w:tcPr>
          <w:tcW w:w="7308" w:type="dxa"/>
          <w:gridSpan w:val="2"/>
          <w:vAlign w:val="bottom"/>
        </w:tcPr>
        <w:p w14:paraId="1FD0B612" w14:textId="29483A77" w:rsidR="00BD29D2" w:rsidRDefault="00BD29D2">
          <w:pPr>
            <w:pStyle w:val="zRHeader2Conf"/>
          </w:pPr>
          <w:r>
            <w:t>AMD Confidential—Advance Information</w:t>
          </w:r>
        </w:p>
      </w:tc>
      <w:tc>
        <w:tcPr>
          <w:tcW w:w="2412" w:type="dxa"/>
          <w:vAlign w:val="bottom"/>
        </w:tcPr>
        <w:p w14:paraId="24E5A1B0" w14:textId="77777777" w:rsidR="00BD29D2" w:rsidRDefault="00BD29D2">
          <w:pPr>
            <w:pStyle w:val="zRHeaderLOGO"/>
          </w:pPr>
          <w:r>
            <w:rPr>
              <w:noProof/>
            </w:rPr>
            <w:drawing>
              <wp:inline distT="0" distB="0" distL="0" distR="0" wp14:anchorId="443A71AF" wp14:editId="11281866">
                <wp:extent cx="594360" cy="152400"/>
                <wp:effectExtent l="0" t="0" r="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152400"/>
                        </a:xfrm>
                        <a:prstGeom prst="rect">
                          <a:avLst/>
                        </a:prstGeom>
                        <a:noFill/>
                        <a:ln>
                          <a:noFill/>
                        </a:ln>
                      </pic:spPr>
                    </pic:pic>
                  </a:graphicData>
                </a:graphic>
              </wp:inline>
            </w:drawing>
          </w:r>
        </w:p>
      </w:tc>
    </w:tr>
    <w:tr w:rsidR="00BD29D2" w14:paraId="3B1FD816" w14:textId="77777777">
      <w:tc>
        <w:tcPr>
          <w:tcW w:w="3438" w:type="dxa"/>
          <w:tcBorders>
            <w:top w:val="single" w:sz="4" w:space="0" w:color="auto"/>
          </w:tcBorders>
        </w:tcPr>
        <w:p w14:paraId="6867F4B7" w14:textId="60358D2E" w:rsidR="00BD29D2" w:rsidRDefault="00BD29D2">
          <w:pPr>
            <w:pStyle w:val="zRHeader2PID"/>
          </w:pPr>
          <w:fldSimple w:instr=" STYLEREF z_PID \* MERGEFORMAT ">
            <w:r w:rsidR="00A91603">
              <w:rPr>
                <w:noProof/>
              </w:rPr>
              <w:t>56963</w:t>
            </w:r>
          </w:fldSimple>
          <w:r>
            <w:t> </w:t>
          </w:r>
          <w:r>
            <w:t xml:space="preserve">Rev. </w:t>
          </w:r>
          <w:del w:id="268" w:author="Ackerman, Peter" w:date="2020-11-16T09:51:00Z">
            <w:r w:rsidDel="00C359AE">
              <w:delText>0</w:delText>
            </w:r>
          </w:del>
          <w:ins w:id="269" w:author="Ackerman, Peter" w:date="2020-11-16T09:51:00Z">
            <w:r>
              <w:t>1</w:t>
            </w:r>
          </w:ins>
          <w:del w:id="270" w:author="Ackerman, Peter" w:date="2020-11-16T09:51:00Z">
            <w:r w:rsidDel="00C359AE">
              <w:delText>.</w:delText>
            </w:r>
          </w:del>
          <w:del w:id="271" w:author="Ackerman, Peter" w:date="2020-10-22T10:16:00Z">
            <w:r w:rsidDel="003F349A">
              <w:delText>52</w:delText>
            </w:r>
          </w:del>
          <w:r>
            <w:t> </w:t>
          </w:r>
          <w:fldSimple w:instr=" STYLEREF z_Date \* MERGEFORMAT ">
            <w:r w:rsidR="00A91603">
              <w:rPr>
                <w:noProof/>
              </w:rPr>
              <w:t>August November 2020</w:t>
            </w:r>
          </w:fldSimple>
        </w:p>
      </w:tc>
      <w:tc>
        <w:tcPr>
          <w:tcW w:w="6282" w:type="dxa"/>
          <w:gridSpan w:val="2"/>
          <w:tcBorders>
            <w:top w:val="single" w:sz="4" w:space="0" w:color="auto"/>
          </w:tcBorders>
        </w:tcPr>
        <w:p w14:paraId="7723FFF9" w14:textId="25FFC9E3" w:rsidR="00BD29D2" w:rsidRDefault="00BD29D2">
          <w:pPr>
            <w:pStyle w:val="zRHeader2Title"/>
          </w:pPr>
          <w:r>
            <w:tab/>
          </w:r>
          <w:r>
            <w:tab/>
          </w:r>
          <w:fldSimple w:instr=" STYLEREF &quot;Title&quot; \* MERGEFORMAT ">
            <w:r w:rsidR="00A91603">
              <w:t>AMD-RAID™ Quick Start Guide for Red Hat 8.3 (RHEL) Operating Systems</w:t>
            </w:r>
          </w:fldSimple>
        </w:p>
      </w:tc>
    </w:tr>
  </w:tbl>
  <w:p w14:paraId="4FB19BBC" w14:textId="52F7ADF6" w:rsidR="00BD29D2" w:rsidRDefault="00BD29D2">
    <w:pPr>
      <w:pStyle w:val="Header"/>
    </w:pPr>
    <w:r>
      <w:rPr>
        <w:noProof/>
      </w:rPr>
      <mc:AlternateContent>
        <mc:Choice Requires="wps">
          <w:drawing>
            <wp:anchor distT="0" distB="0" distL="114300" distR="114300" simplePos="0" relativeHeight="251662336" behindDoc="0" locked="0" layoutInCell="0" allowOverlap="1" wp14:anchorId="3FA9F7E2" wp14:editId="4D205E25">
              <wp:simplePos x="0" y="0"/>
              <wp:positionH relativeFrom="page">
                <wp:posOffset>0</wp:posOffset>
              </wp:positionH>
              <wp:positionV relativeFrom="page">
                <wp:posOffset>190500</wp:posOffset>
              </wp:positionV>
              <wp:extent cx="7772400" cy="252095"/>
              <wp:effectExtent l="0" t="0" r="0" b="14605"/>
              <wp:wrapNone/>
              <wp:docPr id="4" name="MSIPCM15f44ecbb6c111f066ae3b66" descr="{&quot;HashCode&quot;:-1456601573,&quot;Height&quot;:792.0,&quot;Width&quot;:612.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37E015" w14:textId="1955CF1E" w:rsidR="00BD29D2" w:rsidRPr="00E711DC" w:rsidRDefault="00BD29D2" w:rsidP="00E711DC">
                          <w:pPr>
                            <w:spacing w:after="0"/>
                            <w:rPr>
                              <w:rFonts w:ascii="Arial" w:hAnsi="Arial" w:cs="Arial"/>
                              <w:color w:val="0078D7"/>
                              <w:sz w:val="20"/>
                            </w:rPr>
                          </w:pPr>
                          <w:r w:rsidRPr="00E711DC">
                            <w:rPr>
                              <w:rFonts w:ascii="Arial" w:hAnsi="Arial" w:cs="Arial"/>
                              <w:color w:val="0078D7"/>
                              <w:sz w:val="20"/>
                            </w:rPr>
                            <w:t>[AMD Official Use Only - Internal Distribution Only]</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FA9F7E2" id="_x0000_t202" coordsize="21600,21600" o:spt="202" path="m,l,21600r21600,l21600,xe">
              <v:stroke joinstyle="miter"/>
              <v:path gradientshapeok="t" o:connecttype="rect"/>
            </v:shapetype>
            <v:shape id="MSIPCM15f44ecbb6c111f066ae3b66" o:spid="_x0000_s1029" type="#_x0000_t202" alt="{&quot;HashCode&quot;:-1456601573,&quot;Height&quot;:792.0,&quot;Width&quot;:612.0,&quot;Placement&quot;:&quot;Header&quot;,&quot;Index&quot;:&quot;Primary&quot;,&quot;Section&quot;:2,&quot;Top&quot;:0.0,&quot;Left&quot;:0.0}" style="position:absolute;margin-left:0;margin-top:15pt;width:612pt;height:19.8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" o:allowincell="f" filled="f" stroked="f" strokeweight=".5pt">
              <v:textbox inset="20pt,0,,0">
                <w:txbxContent>
                  <w:p w14:paraId="2437E015" w14:textId="1955CF1E" w:rsidR="00BD29D2" w:rsidRPr="00E711DC" w:rsidRDefault="00BD29D2" w:rsidP="00E711DC">
                    <w:pPr>
                      <w:spacing w:after="0"/>
                      <w:rPr>
                        <w:rFonts w:ascii="Arial" w:hAnsi="Arial" w:cs="Arial"/>
                        <w:color w:val="0078D7"/>
                        <w:sz w:val="20"/>
                      </w:rPr>
                    </w:pPr>
                    <w:r w:rsidRPr="00E711DC">
                      <w:rPr>
                        <w:rFonts w:ascii="Arial" w:hAnsi="Arial" w:cs="Arial"/>
                        <w:color w:val="0078D7"/>
                        <w:sz w:val="20"/>
                      </w:rPr>
                      <w:t>[AMD Official Use Only - Internal Distribution Only]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A0E5C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E0088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286C82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6CA22C"/>
    <w:lvl w:ilvl="0">
      <w:start w:val="1"/>
      <w:numFmt w:val="lowerLetter"/>
      <w:pStyle w:val="ListNumber2"/>
      <w:lvlText w:val="%1."/>
      <w:lvlJc w:val="left"/>
      <w:pPr>
        <w:tabs>
          <w:tab w:val="num" w:pos="720"/>
        </w:tabs>
        <w:ind w:left="720" w:hanging="360"/>
      </w:pPr>
      <w:rPr>
        <w:rFonts w:hint="default"/>
      </w:rPr>
    </w:lvl>
  </w:abstractNum>
  <w:abstractNum w:abstractNumId="4" w15:restartNumberingAfterBreak="0">
    <w:nsid w:val="FFFFFF80"/>
    <w:multiLevelType w:val="singleLevel"/>
    <w:tmpl w:val="224876E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C587DC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A92A1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9D003C4"/>
    <w:lvl w:ilvl="0">
      <w:start w:val="1"/>
      <w:numFmt w:val="bullet"/>
      <w:pStyle w:val="ListBullet2"/>
      <w:lvlText w:val=""/>
      <w:lvlJc w:val="left"/>
      <w:pPr>
        <w:tabs>
          <w:tab w:val="num" w:pos="864"/>
        </w:tabs>
        <w:ind w:left="864" w:hanging="504"/>
      </w:pPr>
      <w:rPr>
        <w:rFonts w:ascii="Symbol" w:hAnsi="Symbol" w:hint="default"/>
      </w:rPr>
    </w:lvl>
  </w:abstractNum>
  <w:abstractNum w:abstractNumId="8" w15:restartNumberingAfterBreak="0">
    <w:nsid w:val="FFFFFF88"/>
    <w:multiLevelType w:val="singleLevel"/>
    <w:tmpl w:val="04BCFCC0"/>
    <w:lvl w:ilvl="0">
      <w:start w:val="1"/>
      <w:numFmt w:val="bullet"/>
      <w:pStyle w:val="ListBullet"/>
      <w:lvlText w:val=""/>
      <w:lvlJc w:val="left"/>
      <w:pPr>
        <w:tabs>
          <w:tab w:val="num" w:pos="540"/>
        </w:tabs>
        <w:ind w:left="540" w:hanging="360"/>
      </w:pPr>
      <w:rPr>
        <w:rFonts w:ascii="Symbol" w:hAnsi="Symbol" w:hint="default"/>
      </w:rPr>
    </w:lvl>
  </w:abstractNum>
  <w:abstractNum w:abstractNumId="9" w15:restartNumberingAfterBreak="0">
    <w:nsid w:val="062E3AA4"/>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8FF4302"/>
    <w:multiLevelType w:val="hybridMultilevel"/>
    <w:tmpl w:val="C0AE8B20"/>
    <w:lvl w:ilvl="0" w:tplc="00DC3390">
      <w:start w:val="1"/>
      <w:numFmt w:val="decimal"/>
      <w:lvlText w:val="%1."/>
      <w:lvlJc w:val="left"/>
      <w:pPr>
        <w:ind w:left="720" w:hanging="360"/>
      </w:pPr>
      <w:rPr>
        <w:b w:val="0"/>
        <w:bCs w:val="0"/>
      </w:rPr>
    </w:lvl>
    <w:lvl w:ilvl="1" w:tplc="DA6AC3F8">
      <w:start w:val="1"/>
      <w:numFmt w:val="lowerLetter"/>
      <w:lvlText w:val="%2."/>
      <w:lvlJc w:val="left"/>
      <w:pPr>
        <w:ind w:left="1440" w:hanging="360"/>
      </w:pPr>
      <w:rPr>
        <w:rFonts w:ascii="Times New Roman" w:eastAsia="Times New Roman" w:hAnsi="Times New Roman"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0D2575"/>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B5C6BF1"/>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C721352"/>
    <w:multiLevelType w:val="hybridMultilevel"/>
    <w:tmpl w:val="127CA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9437E3"/>
    <w:multiLevelType w:val="hybridMultilevel"/>
    <w:tmpl w:val="9FF6083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CD92383"/>
    <w:multiLevelType w:val="hybridMultilevel"/>
    <w:tmpl w:val="EFB82422"/>
    <w:lvl w:ilvl="0" w:tplc="D59EB1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E2701"/>
    <w:multiLevelType w:val="hybridMultilevel"/>
    <w:tmpl w:val="B38A40D4"/>
    <w:lvl w:ilvl="0" w:tplc="5CBC0FC0">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5B861E4"/>
    <w:multiLevelType w:val="hybridMultilevel"/>
    <w:tmpl w:val="7F4AC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CF30DB"/>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D26CE2"/>
    <w:multiLevelType w:val="hybridMultilevel"/>
    <w:tmpl w:val="F41ED99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D0A35A2"/>
    <w:multiLevelType w:val="hybridMultilevel"/>
    <w:tmpl w:val="E1066888"/>
    <w:lvl w:ilvl="0" w:tplc="9244D9FC">
      <w:start w:val="1"/>
      <w:numFmt w:val="decimal"/>
      <w:pStyle w:val="ListNumStep"/>
      <w:lvlText w:val="Step %1."/>
      <w:lvlJc w:val="left"/>
      <w:pPr>
        <w:tabs>
          <w:tab w:val="num" w:pos="720"/>
        </w:tabs>
        <w:ind w:left="720" w:hanging="720"/>
      </w:pPr>
      <w:rPr>
        <w:rFonts w:hint="default"/>
        <w:b/>
        <w:i w:val="0"/>
      </w:rPr>
    </w:lvl>
    <w:lvl w:ilvl="1" w:tplc="D5B2A334">
      <w:start w:val="1"/>
      <w:numFmt w:val="decimal"/>
      <w:lvlText w:val="%2."/>
      <w:lvlJc w:val="left"/>
      <w:pPr>
        <w:tabs>
          <w:tab w:val="num" w:pos="1440"/>
        </w:tabs>
        <w:ind w:left="1440" w:hanging="360"/>
      </w:pPr>
    </w:lvl>
    <w:lvl w:ilvl="2" w:tplc="AD566C44">
      <w:start w:val="1"/>
      <w:numFmt w:val="decimal"/>
      <w:lvlText w:val="%3."/>
      <w:lvlJc w:val="left"/>
      <w:pPr>
        <w:tabs>
          <w:tab w:val="num" w:pos="2160"/>
        </w:tabs>
        <w:ind w:left="2160" w:hanging="360"/>
      </w:pPr>
    </w:lvl>
    <w:lvl w:ilvl="3" w:tplc="E96A1EC6">
      <w:start w:val="1"/>
      <w:numFmt w:val="decimal"/>
      <w:lvlText w:val="%4."/>
      <w:lvlJc w:val="left"/>
      <w:pPr>
        <w:tabs>
          <w:tab w:val="num" w:pos="2880"/>
        </w:tabs>
        <w:ind w:left="2880" w:hanging="360"/>
      </w:pPr>
    </w:lvl>
    <w:lvl w:ilvl="4" w:tplc="D21C0364">
      <w:start w:val="1"/>
      <w:numFmt w:val="decimal"/>
      <w:lvlText w:val="%5."/>
      <w:lvlJc w:val="left"/>
      <w:pPr>
        <w:tabs>
          <w:tab w:val="num" w:pos="3600"/>
        </w:tabs>
        <w:ind w:left="3600" w:hanging="360"/>
      </w:pPr>
    </w:lvl>
    <w:lvl w:ilvl="5" w:tplc="5CEC3C70">
      <w:start w:val="1"/>
      <w:numFmt w:val="decimal"/>
      <w:lvlText w:val="%6."/>
      <w:lvlJc w:val="left"/>
      <w:pPr>
        <w:tabs>
          <w:tab w:val="num" w:pos="4320"/>
        </w:tabs>
        <w:ind w:left="4320" w:hanging="360"/>
      </w:pPr>
    </w:lvl>
    <w:lvl w:ilvl="6" w:tplc="FBFA4948">
      <w:start w:val="1"/>
      <w:numFmt w:val="decimal"/>
      <w:lvlText w:val="%7."/>
      <w:lvlJc w:val="left"/>
      <w:pPr>
        <w:tabs>
          <w:tab w:val="num" w:pos="5040"/>
        </w:tabs>
        <w:ind w:left="5040" w:hanging="360"/>
      </w:pPr>
    </w:lvl>
    <w:lvl w:ilvl="7" w:tplc="A4CEDC68">
      <w:start w:val="1"/>
      <w:numFmt w:val="decimal"/>
      <w:lvlText w:val="%8."/>
      <w:lvlJc w:val="left"/>
      <w:pPr>
        <w:tabs>
          <w:tab w:val="num" w:pos="5760"/>
        </w:tabs>
        <w:ind w:left="5760" w:hanging="360"/>
      </w:pPr>
    </w:lvl>
    <w:lvl w:ilvl="8" w:tplc="35623E4A">
      <w:start w:val="1"/>
      <w:numFmt w:val="decimal"/>
      <w:lvlText w:val="%9."/>
      <w:lvlJc w:val="left"/>
      <w:pPr>
        <w:tabs>
          <w:tab w:val="num" w:pos="6480"/>
        </w:tabs>
        <w:ind w:left="6480" w:hanging="360"/>
      </w:pPr>
    </w:lvl>
  </w:abstractNum>
  <w:abstractNum w:abstractNumId="21" w15:restartNumberingAfterBreak="0">
    <w:nsid w:val="1F496F3C"/>
    <w:multiLevelType w:val="hybridMultilevel"/>
    <w:tmpl w:val="18EEA614"/>
    <w:lvl w:ilvl="0" w:tplc="D59EB1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B31388"/>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68909C4"/>
    <w:multiLevelType w:val="hybridMultilevel"/>
    <w:tmpl w:val="A6A0DE7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71E76AD"/>
    <w:multiLevelType w:val="hybridMultilevel"/>
    <w:tmpl w:val="2076A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B81B6D"/>
    <w:multiLevelType w:val="hybridMultilevel"/>
    <w:tmpl w:val="B38A40D4"/>
    <w:lvl w:ilvl="0" w:tplc="5CBC0FC0">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D7D5371"/>
    <w:multiLevelType w:val="multilevel"/>
    <w:tmpl w:val="AD16925C"/>
    <w:lvl w:ilvl="0">
      <w:start w:val="1"/>
      <w:numFmt w:val="decimal"/>
      <w:pStyle w:val="Heading1"/>
      <w:lvlText w:val="Chapter %1"/>
      <w:lvlJc w:val="left"/>
      <w:pPr>
        <w:tabs>
          <w:tab w:val="num" w:pos="2880"/>
        </w:tabs>
        <w:ind w:left="2880" w:hanging="2880"/>
      </w:pPr>
      <w:rPr>
        <w:rFonts w:hint="default"/>
      </w:rPr>
    </w:lvl>
    <w:lvl w:ilvl="1">
      <w:start w:val="1"/>
      <w:numFmt w:val="decimal"/>
      <w:pStyle w:val="Heading2"/>
      <w:lvlText w:val="%1.%2"/>
      <w:lvlJc w:val="left"/>
      <w:pPr>
        <w:tabs>
          <w:tab w:val="num" w:pos="1152"/>
        </w:tabs>
        <w:ind w:left="1152" w:hanging="1152"/>
      </w:pPr>
      <w:rPr>
        <w:rFonts w:hint="default"/>
      </w:rPr>
    </w:lvl>
    <w:lvl w:ilvl="2">
      <w:start w:val="1"/>
      <w:numFmt w:val="decimal"/>
      <w:pStyle w:val="Heading3"/>
      <w:lvlText w:val="%1.%2.%3"/>
      <w:lvlJc w:val="left"/>
      <w:pPr>
        <w:tabs>
          <w:tab w:val="num" w:pos="1152"/>
        </w:tabs>
        <w:ind w:left="1152" w:hanging="1152"/>
      </w:pPr>
      <w:rPr>
        <w:rFonts w:hint="default"/>
      </w:rPr>
    </w:lvl>
    <w:lvl w:ilvl="3">
      <w:start w:val="1"/>
      <w:numFmt w:val="decimal"/>
      <w:pStyle w:val="Heading4"/>
      <w:lvlText w:val="%1.%2.%3.%4"/>
      <w:lvlJc w:val="left"/>
      <w:pPr>
        <w:tabs>
          <w:tab w:val="num" w:pos="1440"/>
        </w:tabs>
        <w:ind w:left="1152" w:hanging="1152"/>
      </w:pPr>
      <w:rPr>
        <w:rFonts w:hint="default"/>
      </w:rPr>
    </w:lvl>
    <w:lvl w:ilvl="4">
      <w:start w:val="1"/>
      <w:numFmt w:val="decimal"/>
      <w:pStyle w:val="Heading5"/>
      <w:lvlText w:val="%1.%2.%3.%4.%5"/>
      <w:lvlJc w:val="left"/>
      <w:pPr>
        <w:tabs>
          <w:tab w:val="num" w:pos="1800"/>
        </w:tabs>
        <w:ind w:left="1008" w:hanging="1008"/>
      </w:pPr>
      <w:rPr>
        <w:rFonts w:hint="default"/>
      </w:rPr>
    </w:lvl>
    <w:lvl w:ilvl="5">
      <w:start w:val="1"/>
      <w:numFmt w:val="decimal"/>
      <w:pStyle w:val="Heading6"/>
      <w:lvlText w:val="%1.%2.%3.%4.%5.%6"/>
      <w:lvlJc w:val="left"/>
      <w:pPr>
        <w:tabs>
          <w:tab w:val="num" w:pos="216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00F69FC"/>
    <w:multiLevelType w:val="hybridMultilevel"/>
    <w:tmpl w:val="674895C2"/>
    <w:lvl w:ilvl="0" w:tplc="FFFFFFFF">
      <w:start w:val="1"/>
      <w:numFmt w:val="bullet"/>
      <w:lvlText w:val="•"/>
      <w:lvlJc w:val="left"/>
      <w:pPr>
        <w:ind w:left="1584" w:hanging="360"/>
      </w:p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8" w15:restartNumberingAfterBreak="0">
    <w:nsid w:val="32B33E0E"/>
    <w:multiLevelType w:val="hybridMultilevel"/>
    <w:tmpl w:val="CA92BFB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1511273"/>
    <w:multiLevelType w:val="hybridMultilevel"/>
    <w:tmpl w:val="DA14D83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369590D"/>
    <w:multiLevelType w:val="hybridMultilevel"/>
    <w:tmpl w:val="E9F6FF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4821D6"/>
    <w:multiLevelType w:val="hybridMultilevel"/>
    <w:tmpl w:val="F89AD5C6"/>
    <w:lvl w:ilvl="0" w:tplc="008E8B5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AB96FC4"/>
    <w:multiLevelType w:val="hybridMultilevel"/>
    <w:tmpl w:val="FEBAEBE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B1A643B"/>
    <w:multiLevelType w:val="hybridMultilevel"/>
    <w:tmpl w:val="CB2AA64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C4E0B47"/>
    <w:multiLevelType w:val="hybridMultilevel"/>
    <w:tmpl w:val="497A5EFE"/>
    <w:lvl w:ilvl="0" w:tplc="8DB82FB8">
      <w:start w:val="1"/>
      <w:numFmt w:val="decimal"/>
      <w:pStyle w:val="ListNumb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6E9CD082">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EB8261F"/>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24738C3"/>
    <w:multiLevelType w:val="hybridMultilevel"/>
    <w:tmpl w:val="A68A78FE"/>
    <w:lvl w:ilvl="0" w:tplc="0409000F">
      <w:start w:val="1"/>
      <w:numFmt w:val="decimal"/>
      <w:lvlText w:val="%1."/>
      <w:lvlJc w:val="left"/>
      <w:pPr>
        <w:ind w:left="720" w:hanging="360"/>
      </w:pPr>
    </w:lvl>
    <w:lvl w:ilvl="1" w:tplc="188E4620">
      <w:start w:val="2"/>
      <w:numFmt w:val="bullet"/>
      <w:lvlText w:val="•"/>
      <w:lvlJc w:val="left"/>
      <w:pPr>
        <w:ind w:left="1440" w:hanging="360"/>
      </w:pPr>
      <w:rPr>
        <w:rFonts w:ascii="ArialMT" w:eastAsiaTheme="minorHAnsi" w:hAnsi="ArialMT" w:cs="ArialMT" w:hint="default"/>
      </w:rPr>
    </w:lvl>
    <w:lvl w:ilvl="2" w:tplc="188E4620">
      <w:start w:val="2"/>
      <w:numFmt w:val="bullet"/>
      <w:lvlText w:val="•"/>
      <w:lvlJc w:val="left"/>
      <w:pPr>
        <w:ind w:left="2160" w:hanging="180"/>
      </w:pPr>
      <w:rPr>
        <w:rFonts w:ascii="ArialMT" w:eastAsiaTheme="minorHAnsi" w:hAnsi="ArialMT" w:cs="ArialMT"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48694E"/>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69979AB"/>
    <w:multiLevelType w:val="hybridMultilevel"/>
    <w:tmpl w:val="8E3AF316"/>
    <w:lvl w:ilvl="0" w:tplc="C7DE38BE">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6E9CD082">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7D42023"/>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BED4DE5"/>
    <w:multiLevelType w:val="hybridMultilevel"/>
    <w:tmpl w:val="FA5E7DE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DFF43CA"/>
    <w:multiLevelType w:val="hybridMultilevel"/>
    <w:tmpl w:val="0B18F0A2"/>
    <w:lvl w:ilvl="0" w:tplc="93F8F8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DD5A5A"/>
    <w:multiLevelType w:val="hybridMultilevel"/>
    <w:tmpl w:val="D80CBDAA"/>
    <w:lvl w:ilvl="0" w:tplc="2C3E9BCE">
      <w:start w:val="1"/>
      <w:numFmt w:val="decimal"/>
      <w:lvlText w:val="%1."/>
      <w:lvlJc w:val="left"/>
      <w:pPr>
        <w:ind w:left="720" w:hanging="360"/>
      </w:pPr>
      <w:rPr>
        <w:b w:val="0"/>
      </w:rPr>
    </w:lvl>
    <w:lvl w:ilvl="1" w:tplc="BC42A876">
      <w:start w:val="1"/>
      <w:numFmt w:val="lowerLetter"/>
      <w:lvlText w:val="%2."/>
      <w:lvlJc w:val="left"/>
      <w:pPr>
        <w:ind w:left="1440" w:hanging="360"/>
      </w:pPr>
      <w:rPr>
        <w:rFonts w:ascii="Times New Roman" w:eastAsia="Times New Roman" w:hAnsi="Times New Roman"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DD396C"/>
    <w:multiLevelType w:val="hybridMultilevel"/>
    <w:tmpl w:val="B38A40D4"/>
    <w:lvl w:ilvl="0" w:tplc="5CBC0FC0">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E38170C"/>
    <w:multiLevelType w:val="hybridMultilevel"/>
    <w:tmpl w:val="9D0AEE3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F42179F"/>
    <w:multiLevelType w:val="hybridMultilevel"/>
    <w:tmpl w:val="9F7E3504"/>
    <w:lvl w:ilvl="0" w:tplc="41FA642A">
      <w:start w:val="1"/>
      <w:numFmt w:val="decimal"/>
      <w:pStyle w:val="TableNoteNum"/>
      <w:lvlText w:val="%1."/>
      <w:lvlJc w:val="left"/>
      <w:pPr>
        <w:tabs>
          <w:tab w:val="num" w:pos="1170"/>
        </w:tabs>
        <w:ind w:left="1170" w:hanging="360"/>
      </w:p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46" w15:restartNumberingAfterBreak="0">
    <w:nsid w:val="71883DB1"/>
    <w:multiLevelType w:val="hybridMultilevel"/>
    <w:tmpl w:val="DD22122C"/>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7" w15:restartNumberingAfterBreak="0">
    <w:nsid w:val="72B56626"/>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367756A"/>
    <w:multiLevelType w:val="hybridMultilevel"/>
    <w:tmpl w:val="FA62193C"/>
    <w:lvl w:ilvl="0" w:tplc="C7DE38BE">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6E9CD082">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370536A"/>
    <w:multiLevelType w:val="hybridMultilevel"/>
    <w:tmpl w:val="95F0B58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6BB43A6"/>
    <w:multiLevelType w:val="hybridMultilevel"/>
    <w:tmpl w:val="FA62193C"/>
    <w:lvl w:ilvl="0" w:tplc="C7DE38BE">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6E9CD082">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6F2656C"/>
    <w:multiLevelType w:val="hybridMultilevel"/>
    <w:tmpl w:val="3B92CD4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C4954B6"/>
    <w:multiLevelType w:val="hybridMultilevel"/>
    <w:tmpl w:val="B38A40D4"/>
    <w:lvl w:ilvl="0" w:tplc="5CBC0FC0">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DD225B6"/>
    <w:multiLevelType w:val="hybridMultilevel"/>
    <w:tmpl w:val="F89AD5C6"/>
    <w:lvl w:ilvl="0" w:tplc="008E8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E832DB1"/>
    <w:multiLevelType w:val="multilevel"/>
    <w:tmpl w:val="B0C04958"/>
    <w:lvl w:ilvl="0">
      <w:start w:val="1"/>
      <w:numFmt w:val="upperLetter"/>
      <w:pStyle w:val="AppHeading1"/>
      <w:lvlText w:val="Appendix %1"/>
      <w:lvlJc w:val="left"/>
      <w:pPr>
        <w:tabs>
          <w:tab w:val="num" w:pos="2520"/>
        </w:tabs>
        <w:ind w:left="1152" w:hanging="1152"/>
      </w:pPr>
      <w:rPr>
        <w:rFonts w:hint="default"/>
      </w:rPr>
    </w:lvl>
    <w:lvl w:ilvl="1">
      <w:start w:val="1"/>
      <w:numFmt w:val="decimal"/>
      <w:pStyle w:val="AppHeading2"/>
      <w:lvlText w:val="%1.%2"/>
      <w:lvlJc w:val="left"/>
      <w:pPr>
        <w:tabs>
          <w:tab w:val="num" w:pos="1152"/>
        </w:tabs>
        <w:ind w:left="1152" w:hanging="1152"/>
      </w:pPr>
      <w:rPr>
        <w:rFonts w:hint="default"/>
      </w:rPr>
    </w:lvl>
    <w:lvl w:ilvl="2">
      <w:start w:val="1"/>
      <w:numFmt w:val="decimal"/>
      <w:pStyle w:val="AppHeading3"/>
      <w:lvlText w:val="%1.%2.%3"/>
      <w:lvlJc w:val="left"/>
      <w:pPr>
        <w:tabs>
          <w:tab w:val="num" w:pos="1152"/>
        </w:tabs>
        <w:ind w:left="1152" w:hanging="1152"/>
      </w:pPr>
      <w:rPr>
        <w:rFonts w:hint="default"/>
      </w:rPr>
    </w:lvl>
    <w:lvl w:ilvl="3">
      <w:start w:val="1"/>
      <w:numFmt w:val="decimal"/>
      <w:pStyle w:val="AppHeading4"/>
      <w:lvlText w:val="%1.%2.%3.%4"/>
      <w:lvlJc w:val="left"/>
      <w:pPr>
        <w:tabs>
          <w:tab w:val="num" w:pos="1440"/>
        </w:tabs>
        <w:ind w:left="576" w:hanging="576"/>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2"/>
  </w:num>
  <w:num w:numId="3">
    <w:abstractNumId w:val="1"/>
  </w:num>
  <w:num w:numId="4">
    <w:abstractNumId w:val="7"/>
  </w:num>
  <w:num w:numId="5">
    <w:abstractNumId w:val="8"/>
  </w:num>
  <w:num w:numId="6">
    <w:abstractNumId w:val="54"/>
  </w:num>
  <w:num w:numId="7">
    <w:abstractNumId w:val="5"/>
  </w:num>
  <w:num w:numId="8">
    <w:abstractNumId w:val="4"/>
  </w:num>
  <w:num w:numId="9">
    <w:abstractNumId w:val="0"/>
  </w:num>
  <w:num w:numId="10">
    <w:abstractNumId w:val="45"/>
  </w:num>
  <w:num w:numId="11">
    <w:abstractNumId w:val="6"/>
  </w:num>
  <w:num w:numId="12">
    <w:abstractNumId w:val="26"/>
  </w:num>
  <w:num w:numId="13">
    <w:abstractNumId w:val="3"/>
  </w:num>
  <w:num w:numId="14">
    <w:abstractNumId w:val="20"/>
  </w:num>
  <w:num w:numId="15">
    <w:abstractNumId w:val="21"/>
  </w:num>
  <w:num w:numId="16">
    <w:abstractNumId w:val="21"/>
    <w:lvlOverride w:ilvl="0">
      <w:startOverride w:val="1"/>
    </w:lvlOverride>
  </w:num>
  <w:num w:numId="17">
    <w:abstractNumId w:val="34"/>
  </w:num>
  <w:num w:numId="18">
    <w:abstractNumId w:val="24"/>
  </w:num>
  <w:num w:numId="19">
    <w:abstractNumId w:val="34"/>
    <w:lvlOverride w:ilvl="0">
      <w:startOverride w:val="1"/>
    </w:lvlOverride>
  </w:num>
  <w:num w:numId="20">
    <w:abstractNumId w:val="3"/>
    <w:lvlOverride w:ilvl="0">
      <w:startOverride w:val="1"/>
    </w:lvlOverride>
  </w:num>
  <w:num w:numId="21">
    <w:abstractNumId w:val="50"/>
  </w:num>
  <w:num w:numId="22">
    <w:abstractNumId w:val="50"/>
    <w:lvlOverride w:ilvl="0">
      <w:startOverride w:val="1"/>
    </w:lvlOverride>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3"/>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38"/>
  </w:num>
  <w:num w:numId="42">
    <w:abstractNumId w:val="48"/>
  </w:num>
  <w:num w:numId="43">
    <w:abstractNumId w:val="13"/>
  </w:num>
  <w:num w:numId="44">
    <w:abstractNumId w:val="41"/>
  </w:num>
  <w:num w:numId="45">
    <w:abstractNumId w:val="34"/>
    <w:lvlOverride w:ilvl="0">
      <w:startOverride w:val="1"/>
    </w:lvlOverride>
  </w:num>
  <w:num w:numId="46">
    <w:abstractNumId w:val="34"/>
    <w:lvlOverride w:ilvl="0">
      <w:startOverride w:val="1"/>
    </w:lvlOverride>
  </w:num>
  <w:num w:numId="47">
    <w:abstractNumId w:val="42"/>
  </w:num>
  <w:num w:numId="48">
    <w:abstractNumId w:val="10"/>
  </w:num>
  <w:num w:numId="49">
    <w:abstractNumId w:val="3"/>
    <w:lvlOverride w:ilvl="0">
      <w:startOverride w:val="1"/>
    </w:lvlOverride>
  </w:num>
  <w:num w:numId="50">
    <w:abstractNumId w:val="3"/>
    <w:lvlOverride w:ilvl="0">
      <w:startOverride w:val="1"/>
    </w:lvlOverride>
  </w:num>
  <w:num w:numId="51">
    <w:abstractNumId w:val="3"/>
    <w:lvlOverride w:ilvl="0">
      <w:startOverride w:val="1"/>
    </w:lvlOverride>
  </w:num>
  <w:num w:numId="52">
    <w:abstractNumId w:val="3"/>
    <w:lvlOverride w:ilvl="0">
      <w:startOverride w:val="1"/>
    </w:lvlOverride>
  </w:num>
  <w:num w:numId="53">
    <w:abstractNumId w:val="3"/>
    <w:lvlOverride w:ilvl="0">
      <w:startOverride w:val="1"/>
    </w:lvlOverride>
  </w:num>
  <w:num w:numId="54">
    <w:abstractNumId w:val="3"/>
    <w:lvlOverride w:ilvl="0">
      <w:startOverride w:val="1"/>
    </w:lvlOverride>
  </w:num>
  <w:num w:numId="55">
    <w:abstractNumId w:val="3"/>
    <w:lvlOverride w:ilvl="0">
      <w:startOverride w:val="1"/>
    </w:lvlOverride>
  </w:num>
  <w:num w:numId="56">
    <w:abstractNumId w:val="3"/>
    <w:lvlOverride w:ilvl="0">
      <w:startOverride w:val="1"/>
    </w:lvlOverride>
  </w:num>
  <w:num w:numId="57">
    <w:abstractNumId w:val="34"/>
    <w:lvlOverride w:ilvl="0">
      <w:startOverride w:val="1"/>
    </w:lvlOverride>
  </w:num>
  <w:num w:numId="58">
    <w:abstractNumId w:val="3"/>
    <w:lvlOverride w:ilvl="0">
      <w:startOverride w:val="1"/>
    </w:lvlOverride>
  </w:num>
  <w:num w:numId="59">
    <w:abstractNumId w:val="3"/>
    <w:lvlOverride w:ilvl="0">
      <w:startOverride w:val="1"/>
    </w:lvlOverride>
  </w:num>
  <w:num w:numId="60">
    <w:abstractNumId w:val="3"/>
    <w:lvlOverride w:ilvl="0">
      <w:startOverride w:val="1"/>
    </w:lvlOverride>
  </w:num>
  <w:num w:numId="61">
    <w:abstractNumId w:val="3"/>
    <w:lvlOverride w:ilvl="0">
      <w:startOverride w:val="1"/>
    </w:lvlOverride>
  </w:num>
  <w:num w:numId="62">
    <w:abstractNumId w:val="3"/>
    <w:lvlOverride w:ilvl="0">
      <w:startOverride w:val="1"/>
    </w:lvlOverride>
  </w:num>
  <w:num w:numId="63">
    <w:abstractNumId w:val="34"/>
    <w:lvlOverride w:ilvl="0">
      <w:startOverride w:val="1"/>
    </w:lvlOverride>
  </w:num>
  <w:num w:numId="64">
    <w:abstractNumId w:val="30"/>
  </w:num>
  <w:num w:numId="65">
    <w:abstractNumId w:val="3"/>
    <w:lvlOverride w:ilvl="0">
      <w:startOverride w:val="1"/>
    </w:lvlOverride>
  </w:num>
  <w:num w:numId="66">
    <w:abstractNumId w:val="9"/>
  </w:num>
  <w:num w:numId="67">
    <w:abstractNumId w:val="18"/>
  </w:num>
  <w:num w:numId="68">
    <w:abstractNumId w:val="22"/>
  </w:num>
  <w:num w:numId="69">
    <w:abstractNumId w:val="35"/>
  </w:num>
  <w:num w:numId="70">
    <w:abstractNumId w:val="53"/>
  </w:num>
  <w:num w:numId="71">
    <w:abstractNumId w:val="11"/>
  </w:num>
  <w:num w:numId="72">
    <w:abstractNumId w:val="47"/>
  </w:num>
  <w:num w:numId="73">
    <w:abstractNumId w:val="33"/>
  </w:num>
  <w:num w:numId="74">
    <w:abstractNumId w:val="32"/>
  </w:num>
  <w:num w:numId="75">
    <w:abstractNumId w:val="29"/>
  </w:num>
  <w:num w:numId="76">
    <w:abstractNumId w:val="44"/>
  </w:num>
  <w:num w:numId="77">
    <w:abstractNumId w:val="49"/>
  </w:num>
  <w:num w:numId="78">
    <w:abstractNumId w:val="31"/>
  </w:num>
  <w:num w:numId="79">
    <w:abstractNumId w:val="23"/>
  </w:num>
  <w:num w:numId="80">
    <w:abstractNumId w:val="40"/>
  </w:num>
  <w:num w:numId="81">
    <w:abstractNumId w:val="14"/>
  </w:num>
  <w:num w:numId="82">
    <w:abstractNumId w:val="51"/>
  </w:num>
  <w:num w:numId="83">
    <w:abstractNumId w:val="12"/>
  </w:num>
  <w:num w:numId="84">
    <w:abstractNumId w:val="28"/>
  </w:num>
  <w:num w:numId="85">
    <w:abstractNumId w:val="19"/>
  </w:num>
  <w:num w:numId="86">
    <w:abstractNumId w:val="39"/>
  </w:num>
  <w:num w:numId="87">
    <w:abstractNumId w:val="37"/>
  </w:num>
  <w:num w:numId="88">
    <w:abstractNumId w:val="25"/>
  </w:num>
  <w:num w:numId="89">
    <w:abstractNumId w:val="16"/>
  </w:num>
  <w:num w:numId="90">
    <w:abstractNumId w:val="52"/>
  </w:num>
  <w:num w:numId="91">
    <w:abstractNumId w:val="15"/>
  </w:num>
  <w:num w:numId="92">
    <w:abstractNumId w:val="43"/>
  </w:num>
  <w:num w:numId="93">
    <w:abstractNumId w:val="17"/>
  </w:num>
  <w:num w:numId="94">
    <w:abstractNumId w:val="36"/>
  </w:num>
  <w:num w:numId="95">
    <w:abstractNumId w:val="27"/>
  </w:num>
  <w:num w:numId="96">
    <w:abstractNumId w:val="46"/>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ckerman, Peter">
    <w15:presenceInfo w15:providerId="AD" w15:userId="S::packerma@amd.com::4b588934-782e-4f72-9c35-e997f21de8ee"/>
  </w15:person>
  <w15:person w15:author="Agarwal, Neha">
    <w15:presenceInfo w15:providerId="AD" w15:userId="S::nehgupta@amd.com::d8394dc5-66c9-4042-bdfb-e811bac0e2c9"/>
  </w15:person>
  <w15:person w15:author="TS, Sridhar">
    <w15:presenceInfo w15:providerId="AD" w15:userId="S::sridhart@amd.com::3482b8b4-8452-4ed8-9b00-5e38ec78d8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D1C"/>
    <w:rsid w:val="0001437F"/>
    <w:rsid w:val="0001524F"/>
    <w:rsid w:val="00026A02"/>
    <w:rsid w:val="000300D2"/>
    <w:rsid w:val="000331E6"/>
    <w:rsid w:val="00070DED"/>
    <w:rsid w:val="0007641D"/>
    <w:rsid w:val="0009134B"/>
    <w:rsid w:val="00094EF5"/>
    <w:rsid w:val="000A5FAC"/>
    <w:rsid w:val="000B2190"/>
    <w:rsid w:val="000C1BBF"/>
    <w:rsid w:val="000E012E"/>
    <w:rsid w:val="00102500"/>
    <w:rsid w:val="00133153"/>
    <w:rsid w:val="00136DB6"/>
    <w:rsid w:val="001468A5"/>
    <w:rsid w:val="00152306"/>
    <w:rsid w:val="0016379B"/>
    <w:rsid w:val="00164492"/>
    <w:rsid w:val="00175A0A"/>
    <w:rsid w:val="00187150"/>
    <w:rsid w:val="001D1FC2"/>
    <w:rsid w:val="001D4D86"/>
    <w:rsid w:val="001D55E6"/>
    <w:rsid w:val="001E02CC"/>
    <w:rsid w:val="001F59BD"/>
    <w:rsid w:val="002012B8"/>
    <w:rsid w:val="00206CDA"/>
    <w:rsid w:val="002427FC"/>
    <w:rsid w:val="002475BA"/>
    <w:rsid w:val="0026314D"/>
    <w:rsid w:val="002724B0"/>
    <w:rsid w:val="00293170"/>
    <w:rsid w:val="00293C44"/>
    <w:rsid w:val="002D5B72"/>
    <w:rsid w:val="002D5C42"/>
    <w:rsid w:val="002E23BA"/>
    <w:rsid w:val="002E6552"/>
    <w:rsid w:val="003047C4"/>
    <w:rsid w:val="003114CE"/>
    <w:rsid w:val="003342DD"/>
    <w:rsid w:val="0034540E"/>
    <w:rsid w:val="00360C5D"/>
    <w:rsid w:val="003B1BD5"/>
    <w:rsid w:val="003C1294"/>
    <w:rsid w:val="003F349A"/>
    <w:rsid w:val="00401C90"/>
    <w:rsid w:val="00414CB0"/>
    <w:rsid w:val="004515BF"/>
    <w:rsid w:val="004644F4"/>
    <w:rsid w:val="00476208"/>
    <w:rsid w:val="00484F34"/>
    <w:rsid w:val="004D673E"/>
    <w:rsid w:val="00510E39"/>
    <w:rsid w:val="0051352E"/>
    <w:rsid w:val="0051373C"/>
    <w:rsid w:val="00536FB4"/>
    <w:rsid w:val="00541E0B"/>
    <w:rsid w:val="00543B35"/>
    <w:rsid w:val="00552246"/>
    <w:rsid w:val="00570DA9"/>
    <w:rsid w:val="00573C52"/>
    <w:rsid w:val="00584B41"/>
    <w:rsid w:val="005E7615"/>
    <w:rsid w:val="00620CAB"/>
    <w:rsid w:val="00622743"/>
    <w:rsid w:val="00630C44"/>
    <w:rsid w:val="00633271"/>
    <w:rsid w:val="00644A95"/>
    <w:rsid w:val="0065245F"/>
    <w:rsid w:val="00656C37"/>
    <w:rsid w:val="0066795B"/>
    <w:rsid w:val="00686291"/>
    <w:rsid w:val="006934EF"/>
    <w:rsid w:val="006A19EB"/>
    <w:rsid w:val="006B029B"/>
    <w:rsid w:val="006C0947"/>
    <w:rsid w:val="006C698F"/>
    <w:rsid w:val="007023D2"/>
    <w:rsid w:val="00713AD6"/>
    <w:rsid w:val="007671F3"/>
    <w:rsid w:val="007829C3"/>
    <w:rsid w:val="00794861"/>
    <w:rsid w:val="007B06DA"/>
    <w:rsid w:val="007B73C4"/>
    <w:rsid w:val="007C58F4"/>
    <w:rsid w:val="008059B8"/>
    <w:rsid w:val="008104B0"/>
    <w:rsid w:val="00820C5E"/>
    <w:rsid w:val="00836D1C"/>
    <w:rsid w:val="008432A1"/>
    <w:rsid w:val="0084425C"/>
    <w:rsid w:val="00856E10"/>
    <w:rsid w:val="00896E55"/>
    <w:rsid w:val="008B1114"/>
    <w:rsid w:val="008D3949"/>
    <w:rsid w:val="008E5859"/>
    <w:rsid w:val="009354C5"/>
    <w:rsid w:val="00935B29"/>
    <w:rsid w:val="00965166"/>
    <w:rsid w:val="00972939"/>
    <w:rsid w:val="009E0A52"/>
    <w:rsid w:val="009E1617"/>
    <w:rsid w:val="00A12C3B"/>
    <w:rsid w:val="00A367A1"/>
    <w:rsid w:val="00A44549"/>
    <w:rsid w:val="00A50381"/>
    <w:rsid w:val="00A75918"/>
    <w:rsid w:val="00A76584"/>
    <w:rsid w:val="00A91603"/>
    <w:rsid w:val="00AE45CA"/>
    <w:rsid w:val="00B0025E"/>
    <w:rsid w:val="00B052AA"/>
    <w:rsid w:val="00B14401"/>
    <w:rsid w:val="00B1653A"/>
    <w:rsid w:val="00B27E25"/>
    <w:rsid w:val="00B4205F"/>
    <w:rsid w:val="00B427DA"/>
    <w:rsid w:val="00B57FEF"/>
    <w:rsid w:val="00B8010F"/>
    <w:rsid w:val="00B857AF"/>
    <w:rsid w:val="00B871D3"/>
    <w:rsid w:val="00BC7606"/>
    <w:rsid w:val="00BD29D2"/>
    <w:rsid w:val="00BD380D"/>
    <w:rsid w:val="00BD6969"/>
    <w:rsid w:val="00C359AE"/>
    <w:rsid w:val="00C47CF8"/>
    <w:rsid w:val="00C744A5"/>
    <w:rsid w:val="00C8156A"/>
    <w:rsid w:val="00CA145B"/>
    <w:rsid w:val="00CB74AE"/>
    <w:rsid w:val="00CC56E4"/>
    <w:rsid w:val="00CE3435"/>
    <w:rsid w:val="00CF0362"/>
    <w:rsid w:val="00CF5EA3"/>
    <w:rsid w:val="00D35199"/>
    <w:rsid w:val="00D9066B"/>
    <w:rsid w:val="00D90A74"/>
    <w:rsid w:val="00D936AF"/>
    <w:rsid w:val="00DE1F72"/>
    <w:rsid w:val="00DE225B"/>
    <w:rsid w:val="00E2744E"/>
    <w:rsid w:val="00E47053"/>
    <w:rsid w:val="00E52101"/>
    <w:rsid w:val="00E711DC"/>
    <w:rsid w:val="00E94F57"/>
    <w:rsid w:val="00EA0D74"/>
    <w:rsid w:val="00EC20FA"/>
    <w:rsid w:val="00ED550C"/>
    <w:rsid w:val="00EF4E52"/>
    <w:rsid w:val="00F11996"/>
    <w:rsid w:val="00F23A83"/>
    <w:rsid w:val="00F26312"/>
    <w:rsid w:val="00F57584"/>
    <w:rsid w:val="00FA2BE6"/>
    <w:rsid w:val="00FB749C"/>
    <w:rsid w:val="00FC17FA"/>
    <w:rsid w:val="00FF6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EBFFCD"/>
  <w15:docId w15:val="{7B785B96-007A-4618-A5A3-EF92E3A0C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8A5"/>
    <w:pPr>
      <w:tabs>
        <w:tab w:val="left" w:pos="504"/>
        <w:tab w:val="left" w:pos="720"/>
        <w:tab w:val="left" w:pos="1710"/>
        <w:tab w:val="left" w:pos="2160"/>
      </w:tabs>
      <w:autoSpaceDE w:val="0"/>
      <w:autoSpaceDN w:val="0"/>
      <w:adjustRightInd w:val="0"/>
      <w:spacing w:after="240"/>
    </w:pPr>
    <w:rPr>
      <w:sz w:val="24"/>
      <w:szCs w:val="24"/>
    </w:rPr>
  </w:style>
  <w:style w:type="paragraph" w:styleId="Heading1">
    <w:name w:val="heading 1"/>
    <w:next w:val="Normal"/>
    <w:qFormat/>
    <w:rsid w:val="002E6552"/>
    <w:pPr>
      <w:keepNext/>
      <w:keepLines/>
      <w:widowControl w:val="0"/>
      <w:numPr>
        <w:numId w:val="12"/>
      </w:numPr>
      <w:pBdr>
        <w:bottom w:val="single" w:sz="4" w:space="6" w:color="auto"/>
      </w:pBdr>
      <w:suppressAutoHyphens/>
      <w:spacing w:before="240" w:after="400"/>
      <w:outlineLvl w:val="0"/>
    </w:pPr>
    <w:rPr>
      <w:b/>
      <w:kern w:val="28"/>
      <w:sz w:val="44"/>
    </w:rPr>
  </w:style>
  <w:style w:type="paragraph" w:styleId="Heading2">
    <w:name w:val="heading 2"/>
    <w:next w:val="Normal"/>
    <w:qFormat/>
    <w:rsid w:val="00026A02"/>
    <w:pPr>
      <w:keepNext/>
      <w:keepLines/>
      <w:widowControl w:val="0"/>
      <w:numPr>
        <w:ilvl w:val="1"/>
        <w:numId w:val="12"/>
      </w:numPr>
      <w:suppressAutoHyphens/>
      <w:spacing w:before="200" w:after="240"/>
      <w:outlineLvl w:val="1"/>
    </w:pPr>
    <w:rPr>
      <w:b/>
      <w:sz w:val="36"/>
    </w:rPr>
  </w:style>
  <w:style w:type="paragraph" w:styleId="Heading3">
    <w:name w:val="heading 3"/>
    <w:next w:val="Normal"/>
    <w:qFormat/>
    <w:rsid w:val="00026A02"/>
    <w:pPr>
      <w:keepNext/>
      <w:keepLines/>
      <w:widowControl w:val="0"/>
      <w:numPr>
        <w:ilvl w:val="2"/>
        <w:numId w:val="12"/>
      </w:numPr>
      <w:suppressAutoHyphens/>
      <w:spacing w:before="200" w:after="240"/>
      <w:outlineLvl w:val="2"/>
    </w:pPr>
    <w:rPr>
      <w:b/>
      <w:sz w:val="28"/>
    </w:rPr>
  </w:style>
  <w:style w:type="paragraph" w:styleId="Heading4">
    <w:name w:val="heading 4"/>
    <w:next w:val="Normal"/>
    <w:qFormat/>
    <w:rsid w:val="00026A02"/>
    <w:pPr>
      <w:keepNext/>
      <w:keepLines/>
      <w:widowControl w:val="0"/>
      <w:numPr>
        <w:ilvl w:val="3"/>
        <w:numId w:val="12"/>
      </w:numPr>
      <w:tabs>
        <w:tab w:val="left" w:pos="1152"/>
      </w:tabs>
      <w:suppressAutoHyphens/>
      <w:spacing w:before="200" w:after="240"/>
      <w:outlineLvl w:val="3"/>
    </w:pPr>
    <w:rPr>
      <w:b/>
      <w:sz w:val="24"/>
    </w:rPr>
  </w:style>
  <w:style w:type="paragraph" w:styleId="Heading5">
    <w:name w:val="heading 5"/>
    <w:basedOn w:val="Normal"/>
    <w:next w:val="Normal"/>
    <w:autoRedefine/>
    <w:rsid w:val="00026A02"/>
    <w:pPr>
      <w:keepNext/>
      <w:keepLines/>
      <w:widowControl w:val="0"/>
      <w:numPr>
        <w:ilvl w:val="4"/>
        <w:numId w:val="12"/>
      </w:numPr>
      <w:tabs>
        <w:tab w:val="clear" w:pos="2160"/>
      </w:tabs>
      <w:suppressAutoHyphens/>
      <w:spacing w:after="60"/>
      <w:outlineLvl w:val="4"/>
    </w:pPr>
    <w:rPr>
      <w:b/>
      <w:bCs/>
      <w:i/>
      <w:iCs/>
    </w:rPr>
  </w:style>
  <w:style w:type="paragraph" w:styleId="Heading6">
    <w:name w:val="heading 6"/>
    <w:basedOn w:val="Heading5"/>
    <w:next w:val="Normal"/>
    <w:qFormat/>
    <w:rsid w:val="001468A5"/>
    <w:pPr>
      <w:numPr>
        <w:ilvl w:val="5"/>
      </w:numPr>
      <w:outlineLvl w:val="5"/>
    </w:pPr>
  </w:style>
  <w:style w:type="paragraph" w:styleId="Heading7">
    <w:name w:val="heading 7"/>
    <w:basedOn w:val="Normal"/>
    <w:next w:val="Normal"/>
    <w:qFormat/>
    <w:rsid w:val="001468A5"/>
    <w:pPr>
      <w:spacing w:after="60"/>
      <w:outlineLvl w:val="6"/>
    </w:pPr>
    <w:rPr>
      <w:rFonts w:ascii="Arial" w:hAnsi="Arial"/>
      <w:sz w:val="16"/>
    </w:rPr>
  </w:style>
  <w:style w:type="paragraph" w:styleId="Heading8">
    <w:name w:val="heading 8"/>
    <w:basedOn w:val="Normal"/>
    <w:next w:val="Normal"/>
    <w:qFormat/>
    <w:rsid w:val="001468A5"/>
    <w:pPr>
      <w:spacing w:after="60"/>
      <w:outlineLvl w:val="7"/>
    </w:pPr>
    <w:rPr>
      <w:rFonts w:ascii="Arial" w:hAnsi="Arial"/>
      <w:i/>
      <w:sz w:val="16"/>
    </w:rPr>
  </w:style>
  <w:style w:type="paragraph" w:styleId="Heading9">
    <w:name w:val="heading 9"/>
    <w:basedOn w:val="Normal"/>
    <w:next w:val="Normal"/>
    <w:qFormat/>
    <w:rsid w:val="001468A5"/>
    <w:pPr>
      <w:spacing w:after="60"/>
      <w:outlineLvl w:val="8"/>
    </w:pPr>
    <w:rPr>
      <w:rFonts w:ascii="Arial" w:hAnsi="Arial"/>
      <w:b/>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qFormat/>
    <w:rsid w:val="00CE3435"/>
    <w:pPr>
      <w:spacing w:before="800" w:after="600"/>
      <w:jc w:val="center"/>
      <w:outlineLvl w:val="0"/>
    </w:pPr>
    <w:rPr>
      <w:b/>
      <w:bCs/>
      <w:kern w:val="28"/>
      <w:sz w:val="72"/>
      <w:szCs w:val="32"/>
    </w:rPr>
  </w:style>
  <w:style w:type="paragraph" w:styleId="ListBullet">
    <w:name w:val="List Bullet"/>
    <w:basedOn w:val="Normal"/>
    <w:qFormat/>
    <w:rsid w:val="001468A5"/>
    <w:pPr>
      <w:numPr>
        <w:numId w:val="5"/>
      </w:numPr>
      <w:tabs>
        <w:tab w:val="left" w:pos="360"/>
      </w:tabs>
      <w:autoSpaceDE/>
      <w:autoSpaceDN/>
      <w:adjustRightInd/>
      <w:spacing w:after="60"/>
      <w:ind w:left="360"/>
    </w:pPr>
    <w:rPr>
      <w:iCs/>
    </w:rPr>
  </w:style>
  <w:style w:type="paragraph" w:customStyle="1" w:styleId="TableTitle">
    <w:name w:val="Table Title"/>
    <w:basedOn w:val="Caption"/>
    <w:qFormat/>
    <w:rsid w:val="002E6552"/>
    <w:pPr>
      <w:keepNext/>
      <w:spacing w:before="60" w:after="60"/>
      <w:ind w:left="1267" w:hanging="1267"/>
    </w:pPr>
  </w:style>
  <w:style w:type="paragraph" w:styleId="Caption">
    <w:name w:val="caption"/>
    <w:next w:val="Normal"/>
    <w:qFormat/>
    <w:rsid w:val="001468A5"/>
    <w:pPr>
      <w:spacing w:before="160" w:after="240"/>
      <w:ind w:left="1260" w:hanging="1260"/>
    </w:pPr>
    <w:rPr>
      <w:b/>
      <w:bCs/>
      <w:sz w:val="24"/>
    </w:rPr>
  </w:style>
  <w:style w:type="paragraph" w:customStyle="1" w:styleId="ListNewStart">
    <w:name w:val="List New Start"/>
    <w:rsid w:val="001468A5"/>
    <w:rPr>
      <w:sz w:val="10"/>
    </w:rPr>
  </w:style>
  <w:style w:type="paragraph" w:customStyle="1" w:styleId="TableColumnHead">
    <w:name w:val="Table Column Head"/>
    <w:qFormat/>
    <w:rsid w:val="001468A5"/>
    <w:pPr>
      <w:spacing w:before="60" w:after="60"/>
      <w:jc w:val="center"/>
    </w:pPr>
    <w:rPr>
      <w:b/>
      <w:sz w:val="22"/>
    </w:rPr>
  </w:style>
  <w:style w:type="paragraph" w:customStyle="1" w:styleId="TableBody">
    <w:name w:val="Table Body"/>
    <w:qFormat/>
    <w:rsid w:val="00972939"/>
    <w:pPr>
      <w:widowControl w:val="0"/>
      <w:tabs>
        <w:tab w:val="left" w:pos="0"/>
      </w:tabs>
      <w:autoSpaceDE w:val="0"/>
      <w:autoSpaceDN w:val="0"/>
      <w:adjustRightInd w:val="0"/>
      <w:spacing w:before="40" w:after="40"/>
    </w:pPr>
    <w:rPr>
      <w:rFonts w:eastAsia="Calibri"/>
      <w:iCs/>
      <w:sz w:val="22"/>
    </w:rPr>
  </w:style>
  <w:style w:type="paragraph" w:customStyle="1" w:styleId="Figure">
    <w:name w:val="Figure"/>
    <w:rsid w:val="001468A5"/>
    <w:pPr>
      <w:spacing w:before="240"/>
      <w:jc w:val="center"/>
    </w:pPr>
    <w:rPr>
      <w:b/>
      <w:bCs/>
    </w:rPr>
  </w:style>
  <w:style w:type="paragraph" w:styleId="ListNumber">
    <w:name w:val="List Number"/>
    <w:autoRedefine/>
    <w:qFormat/>
    <w:rsid w:val="0084425C"/>
    <w:pPr>
      <w:numPr>
        <w:numId w:val="17"/>
      </w:numPr>
      <w:spacing w:before="60" w:after="60"/>
    </w:pPr>
    <w:rPr>
      <w:sz w:val="24"/>
    </w:rPr>
  </w:style>
  <w:style w:type="paragraph" w:styleId="TOC2">
    <w:name w:val="toc 2"/>
    <w:next w:val="Normal"/>
    <w:uiPriority w:val="39"/>
    <w:rsid w:val="001468A5"/>
    <w:pPr>
      <w:widowControl w:val="0"/>
      <w:tabs>
        <w:tab w:val="left" w:pos="1080"/>
        <w:tab w:val="left" w:pos="1440"/>
        <w:tab w:val="right" w:leader="dot" w:pos="9490"/>
      </w:tabs>
      <w:autoSpaceDE w:val="0"/>
      <w:autoSpaceDN w:val="0"/>
      <w:adjustRightInd w:val="0"/>
      <w:spacing w:after="120"/>
      <w:ind w:left="965" w:hanging="720"/>
    </w:pPr>
    <w:rPr>
      <w:noProof/>
      <w:sz w:val="24"/>
      <w:szCs w:val="24"/>
    </w:rPr>
  </w:style>
  <w:style w:type="paragraph" w:styleId="TOC1">
    <w:name w:val="toc 1"/>
    <w:next w:val="Normal"/>
    <w:uiPriority w:val="39"/>
    <w:rsid w:val="001468A5"/>
    <w:pPr>
      <w:widowControl w:val="0"/>
      <w:tabs>
        <w:tab w:val="left" w:pos="1440"/>
        <w:tab w:val="right" w:leader="dot" w:pos="9494"/>
      </w:tabs>
      <w:autoSpaceDE w:val="0"/>
      <w:autoSpaceDN w:val="0"/>
      <w:adjustRightInd w:val="0"/>
      <w:spacing w:before="120" w:after="120"/>
      <w:ind w:left="1440" w:hanging="1440"/>
    </w:pPr>
    <w:rPr>
      <w:b/>
      <w:bCs/>
      <w:noProof/>
      <w:sz w:val="24"/>
      <w:szCs w:val="24"/>
    </w:rPr>
  </w:style>
  <w:style w:type="paragraph" w:styleId="TOC3">
    <w:name w:val="toc 3"/>
    <w:next w:val="Normal"/>
    <w:uiPriority w:val="39"/>
    <w:rsid w:val="001468A5"/>
    <w:pPr>
      <w:tabs>
        <w:tab w:val="left" w:pos="1440"/>
        <w:tab w:val="right" w:leader="dot" w:pos="9494"/>
      </w:tabs>
      <w:spacing w:after="120"/>
      <w:ind w:left="1440" w:hanging="965"/>
    </w:pPr>
    <w:rPr>
      <w:iCs/>
      <w:noProof/>
      <w:sz w:val="24"/>
    </w:rPr>
  </w:style>
  <w:style w:type="paragraph" w:customStyle="1" w:styleId="zbirdseed">
    <w:name w:val="z_birdseed"/>
    <w:rsid w:val="001468A5"/>
    <w:pPr>
      <w:spacing w:before="120"/>
      <w:jc w:val="both"/>
    </w:pPr>
  </w:style>
  <w:style w:type="paragraph" w:customStyle="1" w:styleId="zNondisclosureframe">
    <w:name w:val="z_Nondisclosureframe"/>
    <w:rsid w:val="001468A5"/>
    <w:pPr>
      <w:tabs>
        <w:tab w:val="left" w:pos="1512"/>
      </w:tabs>
      <w:spacing w:after="120"/>
      <w:ind w:left="1152" w:hanging="864"/>
    </w:pPr>
    <w:rPr>
      <w:b/>
      <w:sz w:val="24"/>
    </w:rPr>
  </w:style>
  <w:style w:type="paragraph" w:customStyle="1" w:styleId="zcopyright">
    <w:name w:val="z_copyright"/>
    <w:rsid w:val="001468A5"/>
    <w:pPr>
      <w:tabs>
        <w:tab w:val="left" w:pos="936"/>
        <w:tab w:val="left" w:pos="1080"/>
      </w:tabs>
      <w:spacing w:before="180"/>
    </w:pPr>
    <w:rPr>
      <w:rFonts w:ascii="Helvetica" w:hAnsi="Helvetica"/>
      <w:b/>
      <w:sz w:val="16"/>
    </w:rPr>
  </w:style>
  <w:style w:type="character" w:styleId="Hyperlink">
    <w:name w:val="Hyperlink"/>
    <w:uiPriority w:val="99"/>
    <w:rsid w:val="001468A5"/>
    <w:rPr>
      <w:i/>
      <w:color w:val="0000FF"/>
    </w:rPr>
  </w:style>
  <w:style w:type="character" w:styleId="PageNumber">
    <w:name w:val="page number"/>
    <w:rsid w:val="001468A5"/>
    <w:rPr>
      <w:iCs/>
    </w:rPr>
  </w:style>
  <w:style w:type="paragraph" w:customStyle="1" w:styleId="zRHeader2Conf">
    <w:name w:val="z_RHeader2Conf"/>
    <w:basedOn w:val="Normal"/>
    <w:rsid w:val="001468A5"/>
    <w:pPr>
      <w:tabs>
        <w:tab w:val="center" w:pos="4320"/>
        <w:tab w:val="right" w:pos="8640"/>
      </w:tabs>
      <w:autoSpaceDE/>
      <w:autoSpaceDN/>
      <w:adjustRightInd/>
      <w:spacing w:after="60"/>
      <w:jc w:val="right"/>
    </w:pPr>
    <w:rPr>
      <w:b/>
      <w:bCs/>
      <w:i/>
    </w:rPr>
  </w:style>
  <w:style w:type="paragraph" w:customStyle="1" w:styleId="zRHeaderLOGO">
    <w:name w:val="z_RHeaderLOGO"/>
    <w:basedOn w:val="Normal"/>
    <w:rsid w:val="001468A5"/>
    <w:pPr>
      <w:tabs>
        <w:tab w:val="center" w:pos="4320"/>
        <w:tab w:val="right" w:pos="8640"/>
      </w:tabs>
      <w:autoSpaceDE/>
      <w:autoSpaceDN/>
      <w:adjustRightInd/>
      <w:spacing w:after="60"/>
      <w:jc w:val="right"/>
    </w:pPr>
    <w:rPr>
      <w:bCs/>
      <w:iCs/>
      <w:sz w:val="20"/>
    </w:rPr>
  </w:style>
  <w:style w:type="paragraph" w:customStyle="1" w:styleId="zRHeader2Title">
    <w:name w:val="z_RHeader2Title"/>
    <w:basedOn w:val="Normal"/>
    <w:rsid w:val="001468A5"/>
    <w:pPr>
      <w:tabs>
        <w:tab w:val="center" w:pos="4320"/>
        <w:tab w:val="right" w:pos="8640"/>
      </w:tabs>
      <w:autoSpaceDE/>
      <w:autoSpaceDN/>
      <w:adjustRightInd/>
      <w:spacing w:before="60" w:after="60"/>
      <w:jc w:val="right"/>
    </w:pPr>
    <w:rPr>
      <w:b/>
      <w:i/>
      <w:noProof/>
    </w:rPr>
  </w:style>
  <w:style w:type="paragraph" w:customStyle="1" w:styleId="zRHeader2PID">
    <w:name w:val="z_RHeader2PID"/>
    <w:basedOn w:val="Normal"/>
    <w:rsid w:val="001468A5"/>
    <w:pPr>
      <w:tabs>
        <w:tab w:val="right" w:pos="2952"/>
      </w:tabs>
      <w:autoSpaceDE/>
      <w:autoSpaceDN/>
      <w:adjustRightInd/>
      <w:spacing w:before="60" w:after="60"/>
    </w:pPr>
    <w:rPr>
      <w:bCs/>
      <w:iCs/>
      <w:sz w:val="20"/>
    </w:rPr>
  </w:style>
  <w:style w:type="paragraph" w:customStyle="1" w:styleId="zLHeader2Conf">
    <w:name w:val="z_LHeader2Conf"/>
    <w:basedOn w:val="zRHeader2Conf"/>
    <w:rsid w:val="001468A5"/>
    <w:pPr>
      <w:jc w:val="left"/>
    </w:pPr>
  </w:style>
  <w:style w:type="paragraph" w:customStyle="1" w:styleId="zLHeader2PID">
    <w:name w:val="z_LHeader2PID"/>
    <w:basedOn w:val="zRHeader2PID"/>
    <w:rsid w:val="001468A5"/>
    <w:pPr>
      <w:jc w:val="right"/>
    </w:pPr>
    <w:rPr>
      <w:bCs w:val="0"/>
    </w:rPr>
  </w:style>
  <w:style w:type="paragraph" w:customStyle="1" w:styleId="zLHeader2Title">
    <w:name w:val="z_LHeader2Title"/>
    <w:basedOn w:val="zRHeader2Title"/>
    <w:rsid w:val="001468A5"/>
    <w:pPr>
      <w:jc w:val="left"/>
    </w:pPr>
  </w:style>
  <w:style w:type="paragraph" w:customStyle="1" w:styleId="zLHeader2LOGO">
    <w:name w:val="z_LHeader2LOGO"/>
    <w:basedOn w:val="zRHeader2Conf"/>
    <w:rsid w:val="001468A5"/>
    <w:pPr>
      <w:jc w:val="left"/>
    </w:pPr>
    <w:rPr>
      <w:b w:val="0"/>
      <w:bCs w:val="0"/>
      <w:i w:val="0"/>
      <w:iCs/>
    </w:rPr>
  </w:style>
  <w:style w:type="paragraph" w:styleId="ListNumber2">
    <w:name w:val="List Number 2"/>
    <w:qFormat/>
    <w:rsid w:val="00B27E25"/>
    <w:pPr>
      <w:numPr>
        <w:numId w:val="13"/>
      </w:numPr>
      <w:spacing w:before="60" w:after="60"/>
    </w:pPr>
    <w:rPr>
      <w:sz w:val="24"/>
    </w:rPr>
  </w:style>
  <w:style w:type="paragraph" w:customStyle="1" w:styleId="zFrontMatterHead">
    <w:name w:val="z_FrontMatterHead"/>
    <w:next w:val="Normal"/>
    <w:rsid w:val="001468A5"/>
    <w:pPr>
      <w:pBdr>
        <w:bottom w:val="single" w:sz="4" w:space="1" w:color="auto"/>
      </w:pBdr>
      <w:spacing w:before="240" w:after="240"/>
    </w:pPr>
    <w:rPr>
      <w:b/>
      <w:sz w:val="36"/>
    </w:rPr>
  </w:style>
  <w:style w:type="paragraph" w:styleId="ListBullet2">
    <w:name w:val="List Bullet 2"/>
    <w:qFormat/>
    <w:rsid w:val="001468A5"/>
    <w:pPr>
      <w:numPr>
        <w:numId w:val="4"/>
      </w:numPr>
      <w:tabs>
        <w:tab w:val="clear" w:pos="864"/>
        <w:tab w:val="left" w:pos="720"/>
      </w:tabs>
      <w:spacing w:after="60"/>
      <w:ind w:left="720" w:hanging="360"/>
    </w:pPr>
    <w:rPr>
      <w:sz w:val="24"/>
    </w:rPr>
  </w:style>
  <w:style w:type="paragraph" w:styleId="Footer">
    <w:name w:val="footer"/>
    <w:basedOn w:val="Normal"/>
    <w:rsid w:val="00F57584"/>
    <w:pPr>
      <w:tabs>
        <w:tab w:val="center" w:pos="4320"/>
        <w:tab w:val="right" w:pos="8640"/>
      </w:tabs>
      <w:spacing w:after="0"/>
    </w:pPr>
    <w:rPr>
      <w:sz w:val="16"/>
    </w:rPr>
  </w:style>
  <w:style w:type="paragraph" w:customStyle="1" w:styleId="zHeaderCover">
    <w:name w:val="z_HeaderCover"/>
    <w:rsid w:val="001468A5"/>
    <w:pPr>
      <w:jc w:val="center"/>
    </w:pPr>
    <w:rPr>
      <w:b/>
      <w:i/>
    </w:rPr>
  </w:style>
  <w:style w:type="paragraph" w:styleId="Header">
    <w:name w:val="header"/>
    <w:basedOn w:val="Normal"/>
    <w:rsid w:val="00B4205F"/>
    <w:pPr>
      <w:tabs>
        <w:tab w:val="center" w:pos="4320"/>
        <w:tab w:val="right" w:pos="8640"/>
      </w:tabs>
      <w:spacing w:after="0"/>
    </w:pPr>
    <w:rPr>
      <w:sz w:val="16"/>
    </w:rPr>
  </w:style>
  <w:style w:type="paragraph" w:customStyle="1" w:styleId="Text">
    <w:name w:val="Text"/>
    <w:rsid w:val="001468A5"/>
    <w:pPr>
      <w:widowControl w:val="0"/>
    </w:pPr>
    <w:rPr>
      <w:sz w:val="24"/>
    </w:rPr>
  </w:style>
  <w:style w:type="paragraph" w:customStyle="1" w:styleId="zLFooter">
    <w:name w:val="z_L_Footer"/>
    <w:rsid w:val="001468A5"/>
    <w:pPr>
      <w:spacing w:before="240"/>
    </w:pPr>
    <w:rPr>
      <w:b/>
      <w:bCs/>
      <w:i/>
      <w:noProof/>
      <w:sz w:val="24"/>
    </w:rPr>
  </w:style>
  <w:style w:type="paragraph" w:customStyle="1" w:styleId="zCenterFooter">
    <w:name w:val="z_Center_Footer"/>
    <w:rsid w:val="001468A5"/>
    <w:pPr>
      <w:spacing w:before="240"/>
      <w:jc w:val="center"/>
    </w:pPr>
    <w:rPr>
      <w:b/>
      <w:bCs/>
      <w:i/>
      <w:sz w:val="24"/>
    </w:rPr>
  </w:style>
  <w:style w:type="paragraph" w:customStyle="1" w:styleId="zRPageNumber">
    <w:name w:val="z_R_Page Number"/>
    <w:rsid w:val="001468A5"/>
    <w:pPr>
      <w:spacing w:before="240"/>
      <w:jc w:val="right"/>
    </w:pPr>
    <w:rPr>
      <w:b/>
      <w:i/>
      <w:sz w:val="24"/>
    </w:rPr>
  </w:style>
  <w:style w:type="paragraph" w:customStyle="1" w:styleId="PID">
    <w:name w:val="PID"/>
    <w:rsid w:val="001468A5"/>
    <w:pPr>
      <w:jc w:val="center"/>
    </w:pPr>
    <w:rPr>
      <w:b/>
      <w:sz w:val="24"/>
    </w:rPr>
  </w:style>
  <w:style w:type="paragraph" w:customStyle="1" w:styleId="TableBodyCenter">
    <w:name w:val="Table Body Center"/>
    <w:qFormat/>
    <w:rsid w:val="001468A5"/>
    <w:pPr>
      <w:spacing w:before="40" w:after="40"/>
      <w:jc w:val="center"/>
    </w:pPr>
    <w:rPr>
      <w:sz w:val="22"/>
    </w:rPr>
  </w:style>
  <w:style w:type="paragraph" w:customStyle="1" w:styleId="AppendixTitle">
    <w:name w:val="Appendix Title"/>
    <w:rsid w:val="001468A5"/>
    <w:pPr>
      <w:pBdr>
        <w:bottom w:val="single" w:sz="4" w:space="1" w:color="auto"/>
      </w:pBdr>
      <w:spacing w:after="360"/>
    </w:pPr>
    <w:rPr>
      <w:rFonts w:ascii="Helvetica" w:hAnsi="Helvetica"/>
      <w:b/>
      <w:sz w:val="44"/>
    </w:rPr>
  </w:style>
  <w:style w:type="paragraph" w:styleId="DocumentMap">
    <w:name w:val="Document Map"/>
    <w:basedOn w:val="Normal"/>
    <w:semiHidden/>
    <w:rsid w:val="001468A5"/>
    <w:pPr>
      <w:shd w:val="clear" w:color="auto" w:fill="000080"/>
    </w:pPr>
    <w:rPr>
      <w:rFonts w:ascii="Tahoma" w:hAnsi="Tahoma" w:cs="Tahoma"/>
    </w:rPr>
  </w:style>
  <w:style w:type="paragraph" w:customStyle="1" w:styleId="Note">
    <w:name w:val="Note"/>
    <w:basedOn w:val="Normal"/>
    <w:qFormat/>
    <w:rsid w:val="001468A5"/>
    <w:pPr>
      <w:ind w:left="576" w:hanging="576"/>
    </w:pPr>
    <w:rPr>
      <w:i/>
    </w:rPr>
  </w:style>
  <w:style w:type="paragraph" w:customStyle="1" w:styleId="HHeading1NoNumber">
    <w:name w:val="HHeading 1 No Number"/>
    <w:basedOn w:val="Heading1"/>
    <w:next w:val="Normal"/>
    <w:rsid w:val="001468A5"/>
    <w:pPr>
      <w:numPr>
        <w:numId w:val="0"/>
      </w:numPr>
    </w:pPr>
  </w:style>
  <w:style w:type="paragraph" w:customStyle="1" w:styleId="HHeading2NoNumber">
    <w:name w:val="HHeading 2 No Number"/>
    <w:basedOn w:val="Heading2"/>
    <w:next w:val="Normal"/>
    <w:rsid w:val="001468A5"/>
    <w:pPr>
      <w:numPr>
        <w:ilvl w:val="0"/>
        <w:numId w:val="0"/>
      </w:numPr>
    </w:pPr>
  </w:style>
  <w:style w:type="paragraph" w:customStyle="1" w:styleId="HHeading3NoNumber">
    <w:name w:val="HHeading 3 No Number"/>
    <w:basedOn w:val="Heading3"/>
    <w:next w:val="Normal"/>
    <w:rsid w:val="001468A5"/>
    <w:pPr>
      <w:numPr>
        <w:ilvl w:val="0"/>
        <w:numId w:val="0"/>
      </w:numPr>
    </w:pPr>
  </w:style>
  <w:style w:type="paragraph" w:customStyle="1" w:styleId="AppHeading1">
    <w:name w:val="App Heading 1"/>
    <w:next w:val="Normal"/>
    <w:rsid w:val="001468A5"/>
    <w:pPr>
      <w:keepNext/>
      <w:keepLines/>
      <w:widowControl w:val="0"/>
      <w:numPr>
        <w:numId w:val="6"/>
      </w:numPr>
      <w:pBdr>
        <w:bottom w:val="single" w:sz="4" w:space="1" w:color="auto"/>
      </w:pBdr>
      <w:tabs>
        <w:tab w:val="clear" w:pos="2520"/>
        <w:tab w:val="left" w:pos="2880"/>
      </w:tabs>
      <w:suppressAutoHyphens/>
      <w:spacing w:before="200" w:after="240"/>
      <w:ind w:left="2880" w:hanging="2880"/>
      <w:outlineLvl w:val="0"/>
    </w:pPr>
    <w:rPr>
      <w:b/>
      <w:sz w:val="44"/>
    </w:rPr>
  </w:style>
  <w:style w:type="paragraph" w:customStyle="1" w:styleId="AppHeading2">
    <w:name w:val="App Heading 2"/>
    <w:next w:val="Normal"/>
    <w:rsid w:val="001468A5"/>
    <w:pPr>
      <w:keepNext/>
      <w:keepLines/>
      <w:widowControl w:val="0"/>
      <w:numPr>
        <w:ilvl w:val="1"/>
        <w:numId w:val="6"/>
      </w:numPr>
      <w:suppressAutoHyphens/>
      <w:spacing w:before="200" w:after="240"/>
      <w:outlineLvl w:val="1"/>
    </w:pPr>
    <w:rPr>
      <w:b/>
      <w:sz w:val="36"/>
    </w:rPr>
  </w:style>
  <w:style w:type="paragraph" w:customStyle="1" w:styleId="AppHeading3">
    <w:name w:val="App Heading 3"/>
    <w:next w:val="Normal"/>
    <w:rsid w:val="001468A5"/>
    <w:pPr>
      <w:keepNext/>
      <w:keepLines/>
      <w:widowControl w:val="0"/>
      <w:numPr>
        <w:ilvl w:val="2"/>
        <w:numId w:val="6"/>
      </w:numPr>
      <w:suppressAutoHyphens/>
      <w:spacing w:before="200" w:after="240"/>
      <w:outlineLvl w:val="2"/>
    </w:pPr>
    <w:rPr>
      <w:b/>
      <w:sz w:val="28"/>
    </w:rPr>
  </w:style>
  <w:style w:type="paragraph" w:customStyle="1" w:styleId="AppHeading4">
    <w:name w:val="App Heading 4"/>
    <w:next w:val="Normal"/>
    <w:rsid w:val="001468A5"/>
    <w:pPr>
      <w:keepNext/>
      <w:keepLines/>
      <w:widowControl w:val="0"/>
      <w:numPr>
        <w:ilvl w:val="3"/>
        <w:numId w:val="6"/>
      </w:numPr>
      <w:suppressAutoHyphens/>
      <w:spacing w:before="200" w:after="240"/>
      <w:ind w:left="1440" w:hanging="1440"/>
      <w:outlineLvl w:val="3"/>
    </w:pPr>
    <w:rPr>
      <w:b/>
      <w:sz w:val="24"/>
    </w:rPr>
  </w:style>
  <w:style w:type="paragraph" w:customStyle="1" w:styleId="zPID">
    <w:name w:val="z_PID"/>
    <w:rsid w:val="001468A5"/>
    <w:pPr>
      <w:widowControl w:val="0"/>
    </w:pPr>
    <w:rPr>
      <w:rFonts w:ascii="Helvetica" w:hAnsi="Helvetica"/>
      <w:b/>
    </w:rPr>
  </w:style>
  <w:style w:type="paragraph" w:customStyle="1" w:styleId="zRev">
    <w:name w:val="z_Rev"/>
    <w:rsid w:val="001468A5"/>
    <w:rPr>
      <w:rFonts w:ascii="Helvetica" w:hAnsi="Helvetica"/>
      <w:b/>
    </w:rPr>
  </w:style>
  <w:style w:type="paragraph" w:styleId="TableofFigures">
    <w:name w:val="table of figures"/>
    <w:basedOn w:val="Normal"/>
    <w:next w:val="Normal"/>
    <w:uiPriority w:val="99"/>
    <w:rsid w:val="001468A5"/>
    <w:pPr>
      <w:tabs>
        <w:tab w:val="clear" w:pos="504"/>
        <w:tab w:val="clear" w:pos="720"/>
        <w:tab w:val="clear" w:pos="1710"/>
        <w:tab w:val="clear" w:pos="2160"/>
        <w:tab w:val="left" w:pos="1440"/>
        <w:tab w:val="right" w:leader="dot" w:pos="9494"/>
      </w:tabs>
      <w:spacing w:after="120"/>
      <w:ind w:left="475" w:hanging="475"/>
    </w:pPr>
  </w:style>
  <w:style w:type="paragraph" w:customStyle="1" w:styleId="zDate">
    <w:name w:val="z_Date"/>
    <w:rsid w:val="001468A5"/>
    <w:rPr>
      <w:rFonts w:ascii="Helvetica" w:hAnsi="Helvetica"/>
      <w:b/>
    </w:rPr>
  </w:style>
  <w:style w:type="paragraph" w:customStyle="1" w:styleId="zText">
    <w:name w:val="z_Text"/>
    <w:rsid w:val="001468A5"/>
    <w:rPr>
      <w:rFonts w:ascii="Helvetica" w:hAnsi="Helvetica"/>
    </w:rPr>
  </w:style>
  <w:style w:type="character" w:styleId="FollowedHyperlink">
    <w:name w:val="FollowedHyperlink"/>
    <w:rsid w:val="001468A5"/>
    <w:rPr>
      <w:i/>
      <w:color w:val="0000FF"/>
      <w:u w:val="none"/>
    </w:rPr>
  </w:style>
  <w:style w:type="paragraph" w:customStyle="1" w:styleId="HHeading4NoNumber">
    <w:name w:val="HHeading 4 No Number"/>
    <w:basedOn w:val="Heading4"/>
    <w:next w:val="Normal"/>
    <w:rsid w:val="001468A5"/>
    <w:pPr>
      <w:numPr>
        <w:ilvl w:val="0"/>
        <w:numId w:val="0"/>
      </w:numPr>
      <w:tabs>
        <w:tab w:val="clear" w:pos="1152"/>
        <w:tab w:val="left" w:pos="1440"/>
      </w:tabs>
    </w:pPr>
  </w:style>
  <w:style w:type="paragraph" w:customStyle="1" w:styleId="HHeading5NoNumber">
    <w:name w:val="HHeading 5 No Number"/>
    <w:basedOn w:val="Heading5"/>
    <w:next w:val="Normal"/>
    <w:rsid w:val="001468A5"/>
    <w:pPr>
      <w:numPr>
        <w:ilvl w:val="0"/>
        <w:numId w:val="0"/>
      </w:numPr>
      <w:tabs>
        <w:tab w:val="clear" w:pos="504"/>
        <w:tab w:val="clear" w:pos="720"/>
        <w:tab w:val="clear" w:pos="1710"/>
      </w:tabs>
    </w:pPr>
  </w:style>
  <w:style w:type="paragraph" w:customStyle="1" w:styleId="zLogoArrow">
    <w:name w:val="z_Logo_Arrow"/>
    <w:basedOn w:val="Normal"/>
    <w:rsid w:val="001468A5"/>
    <w:pPr>
      <w:spacing w:after="0"/>
      <w:ind w:left="-271"/>
    </w:pPr>
  </w:style>
  <w:style w:type="paragraph" w:customStyle="1" w:styleId="zLogoProcessor">
    <w:name w:val="z_Logo_Processor"/>
    <w:basedOn w:val="Figure"/>
    <w:rsid w:val="001468A5"/>
    <w:pPr>
      <w:spacing w:before="360"/>
    </w:pPr>
  </w:style>
  <w:style w:type="paragraph" w:styleId="Closing">
    <w:name w:val="Closing"/>
    <w:basedOn w:val="Normal"/>
    <w:rsid w:val="001468A5"/>
    <w:pPr>
      <w:ind w:left="4320"/>
    </w:pPr>
  </w:style>
  <w:style w:type="paragraph" w:styleId="CommentText">
    <w:name w:val="annotation text"/>
    <w:basedOn w:val="Normal"/>
    <w:link w:val="CommentTextChar"/>
    <w:semiHidden/>
    <w:rsid w:val="001468A5"/>
    <w:rPr>
      <w:sz w:val="20"/>
      <w:szCs w:val="20"/>
    </w:rPr>
  </w:style>
  <w:style w:type="paragraph" w:styleId="Date">
    <w:name w:val="Date"/>
    <w:basedOn w:val="Normal"/>
    <w:next w:val="Normal"/>
    <w:rsid w:val="001468A5"/>
  </w:style>
  <w:style w:type="paragraph" w:styleId="E-mailSignature">
    <w:name w:val="E-mail Signature"/>
    <w:basedOn w:val="Normal"/>
    <w:rsid w:val="001468A5"/>
  </w:style>
  <w:style w:type="paragraph" w:styleId="EndnoteText">
    <w:name w:val="endnote text"/>
    <w:basedOn w:val="Normal"/>
    <w:semiHidden/>
    <w:rsid w:val="001468A5"/>
    <w:rPr>
      <w:sz w:val="20"/>
      <w:szCs w:val="20"/>
    </w:rPr>
  </w:style>
  <w:style w:type="paragraph" w:styleId="EnvelopeAddress">
    <w:name w:val="envelope address"/>
    <w:basedOn w:val="Normal"/>
    <w:rsid w:val="001468A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1468A5"/>
    <w:rPr>
      <w:rFonts w:ascii="Arial" w:hAnsi="Arial" w:cs="Arial"/>
      <w:sz w:val="20"/>
      <w:szCs w:val="20"/>
    </w:rPr>
  </w:style>
  <w:style w:type="paragraph" w:styleId="FootnoteText">
    <w:name w:val="footnote text"/>
    <w:basedOn w:val="Normal"/>
    <w:semiHidden/>
    <w:rsid w:val="001468A5"/>
    <w:rPr>
      <w:sz w:val="20"/>
      <w:szCs w:val="20"/>
    </w:rPr>
  </w:style>
  <w:style w:type="paragraph" w:styleId="HTMLAddress">
    <w:name w:val="HTML Address"/>
    <w:basedOn w:val="Normal"/>
    <w:rsid w:val="001468A5"/>
    <w:rPr>
      <w:i/>
      <w:iCs/>
    </w:rPr>
  </w:style>
  <w:style w:type="paragraph" w:styleId="HTMLPreformatted">
    <w:name w:val="HTML Preformatted"/>
    <w:basedOn w:val="Normal"/>
    <w:rsid w:val="001468A5"/>
    <w:rPr>
      <w:rFonts w:ascii="Courier New" w:hAnsi="Courier New" w:cs="Courier New"/>
      <w:sz w:val="20"/>
      <w:szCs w:val="20"/>
    </w:rPr>
  </w:style>
  <w:style w:type="paragraph" w:styleId="ListBullet3">
    <w:name w:val="List Bullet 3"/>
    <w:basedOn w:val="Normal"/>
    <w:rsid w:val="003C1294"/>
    <w:pPr>
      <w:numPr>
        <w:numId w:val="11"/>
      </w:numPr>
      <w:contextualSpacing/>
    </w:pPr>
  </w:style>
  <w:style w:type="paragraph" w:styleId="ListBullet4">
    <w:name w:val="List Bullet 4"/>
    <w:basedOn w:val="Normal"/>
    <w:autoRedefine/>
    <w:rsid w:val="007671F3"/>
    <w:pPr>
      <w:numPr>
        <w:numId w:val="7"/>
      </w:numPr>
      <w:contextualSpacing/>
    </w:pPr>
  </w:style>
  <w:style w:type="paragraph" w:styleId="ListBullet5">
    <w:name w:val="List Bullet 5"/>
    <w:basedOn w:val="Normal"/>
    <w:autoRedefine/>
    <w:rsid w:val="001468A5"/>
    <w:pPr>
      <w:numPr>
        <w:numId w:val="8"/>
      </w:numPr>
    </w:pPr>
  </w:style>
  <w:style w:type="paragraph" w:styleId="ListContinue">
    <w:name w:val="List Continue"/>
    <w:basedOn w:val="Normal"/>
    <w:rsid w:val="001468A5"/>
    <w:pPr>
      <w:spacing w:after="120"/>
      <w:ind w:left="360"/>
    </w:pPr>
  </w:style>
  <w:style w:type="paragraph" w:styleId="ListContinue2">
    <w:name w:val="List Continue 2"/>
    <w:basedOn w:val="Normal"/>
    <w:rsid w:val="001468A5"/>
    <w:pPr>
      <w:spacing w:after="120"/>
      <w:ind w:left="720"/>
    </w:pPr>
  </w:style>
  <w:style w:type="paragraph" w:styleId="ListContinue3">
    <w:name w:val="List Continue 3"/>
    <w:basedOn w:val="Normal"/>
    <w:rsid w:val="001468A5"/>
    <w:pPr>
      <w:spacing w:after="120"/>
      <w:ind w:left="1080"/>
    </w:pPr>
  </w:style>
  <w:style w:type="paragraph" w:styleId="ListContinue4">
    <w:name w:val="List Continue 4"/>
    <w:basedOn w:val="Normal"/>
    <w:rsid w:val="001468A5"/>
    <w:pPr>
      <w:spacing w:after="120"/>
      <w:ind w:left="1440"/>
    </w:pPr>
  </w:style>
  <w:style w:type="paragraph" w:styleId="ListContinue5">
    <w:name w:val="List Continue 5"/>
    <w:basedOn w:val="Normal"/>
    <w:rsid w:val="001468A5"/>
    <w:pPr>
      <w:spacing w:after="120"/>
      <w:ind w:left="1800"/>
    </w:pPr>
  </w:style>
  <w:style w:type="paragraph" w:styleId="ListNumber3">
    <w:name w:val="List Number 3"/>
    <w:basedOn w:val="Normal"/>
    <w:rsid w:val="001468A5"/>
    <w:pPr>
      <w:numPr>
        <w:numId w:val="2"/>
      </w:numPr>
    </w:pPr>
  </w:style>
  <w:style w:type="paragraph" w:styleId="ListNumber4">
    <w:name w:val="List Number 4"/>
    <w:basedOn w:val="Normal"/>
    <w:rsid w:val="001468A5"/>
    <w:pPr>
      <w:numPr>
        <w:numId w:val="3"/>
      </w:numPr>
    </w:pPr>
  </w:style>
  <w:style w:type="paragraph" w:styleId="ListNumber5">
    <w:name w:val="List Number 5"/>
    <w:basedOn w:val="Normal"/>
    <w:rsid w:val="001468A5"/>
    <w:pPr>
      <w:numPr>
        <w:numId w:val="9"/>
      </w:numPr>
    </w:pPr>
  </w:style>
  <w:style w:type="paragraph" w:styleId="MacroText">
    <w:name w:val="macro"/>
    <w:semiHidden/>
    <w:rsid w:val="001468A5"/>
    <w:pPr>
      <w:autoSpaceDE w:val="0"/>
      <w:autoSpaceDN w:val="0"/>
      <w:adjustRightInd w:val="0"/>
      <w:spacing w:after="240"/>
    </w:pPr>
    <w:rPr>
      <w:rFonts w:ascii="Courier New" w:hAnsi="Courier New" w:cs="Courier New"/>
    </w:rPr>
  </w:style>
  <w:style w:type="paragraph" w:styleId="MessageHeader">
    <w:name w:val="Message Header"/>
    <w:basedOn w:val="Normal"/>
    <w:rsid w:val="001468A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customStyle="1" w:styleId="TableTitleContinued">
    <w:name w:val="Table Title Continued"/>
    <w:basedOn w:val="TableTitle"/>
    <w:next w:val="Normal"/>
    <w:rsid w:val="001468A5"/>
    <w:pPr>
      <w:pageBreakBefore/>
    </w:pPr>
    <w:rPr>
      <w:sz w:val="22"/>
    </w:rPr>
  </w:style>
  <w:style w:type="paragraph" w:styleId="PlainText">
    <w:name w:val="Plain Text"/>
    <w:basedOn w:val="Normal"/>
    <w:rsid w:val="001468A5"/>
    <w:pPr>
      <w:tabs>
        <w:tab w:val="clear" w:pos="504"/>
        <w:tab w:val="clear" w:pos="720"/>
        <w:tab w:val="clear" w:pos="1710"/>
        <w:tab w:val="clear" w:pos="2160"/>
      </w:tabs>
    </w:pPr>
    <w:rPr>
      <w:rFonts w:ascii="Courier New" w:hAnsi="Courier New" w:cs="Courier New"/>
      <w:sz w:val="20"/>
      <w:szCs w:val="20"/>
    </w:rPr>
  </w:style>
  <w:style w:type="paragraph" w:styleId="Salutation">
    <w:name w:val="Salutation"/>
    <w:basedOn w:val="Normal"/>
    <w:next w:val="Normal"/>
    <w:rsid w:val="001468A5"/>
  </w:style>
  <w:style w:type="paragraph" w:styleId="Signature">
    <w:name w:val="Signature"/>
    <w:basedOn w:val="Normal"/>
    <w:rsid w:val="001468A5"/>
    <w:pPr>
      <w:ind w:left="4320"/>
    </w:pPr>
  </w:style>
  <w:style w:type="paragraph" w:styleId="Subtitle">
    <w:name w:val="Subtitle"/>
    <w:basedOn w:val="Normal"/>
    <w:qFormat/>
    <w:rsid w:val="001468A5"/>
    <w:pPr>
      <w:spacing w:after="60"/>
      <w:jc w:val="center"/>
      <w:outlineLvl w:val="1"/>
    </w:pPr>
    <w:rPr>
      <w:rFonts w:ascii="Arial" w:hAnsi="Arial" w:cs="Arial"/>
    </w:rPr>
  </w:style>
  <w:style w:type="paragraph" w:styleId="TableofAuthorities">
    <w:name w:val="table of authorities"/>
    <w:basedOn w:val="Normal"/>
    <w:next w:val="Normal"/>
    <w:semiHidden/>
    <w:rsid w:val="001468A5"/>
    <w:pPr>
      <w:tabs>
        <w:tab w:val="clear" w:pos="504"/>
        <w:tab w:val="clear" w:pos="720"/>
        <w:tab w:val="clear" w:pos="1710"/>
        <w:tab w:val="clear" w:pos="2160"/>
      </w:tabs>
      <w:ind w:left="240" w:hanging="240"/>
    </w:pPr>
  </w:style>
  <w:style w:type="paragraph" w:styleId="TOAHeading">
    <w:name w:val="toa heading"/>
    <w:basedOn w:val="Normal"/>
    <w:next w:val="Normal"/>
    <w:semiHidden/>
    <w:rsid w:val="001468A5"/>
    <w:pPr>
      <w:spacing w:before="120"/>
    </w:pPr>
    <w:rPr>
      <w:rFonts w:ascii="Arial" w:hAnsi="Arial" w:cs="Arial"/>
      <w:b/>
      <w:bCs/>
    </w:rPr>
  </w:style>
  <w:style w:type="paragraph" w:styleId="TOC4">
    <w:name w:val="toc 4"/>
    <w:basedOn w:val="Normal"/>
    <w:next w:val="Normal"/>
    <w:autoRedefine/>
    <w:semiHidden/>
    <w:rsid w:val="001468A5"/>
    <w:pPr>
      <w:tabs>
        <w:tab w:val="clear" w:pos="504"/>
        <w:tab w:val="clear" w:pos="720"/>
        <w:tab w:val="clear" w:pos="1710"/>
        <w:tab w:val="clear" w:pos="2160"/>
      </w:tabs>
      <w:ind w:left="720"/>
    </w:pPr>
  </w:style>
  <w:style w:type="paragraph" w:styleId="TOC5">
    <w:name w:val="toc 5"/>
    <w:basedOn w:val="Normal"/>
    <w:next w:val="Normal"/>
    <w:autoRedefine/>
    <w:semiHidden/>
    <w:rsid w:val="001468A5"/>
    <w:pPr>
      <w:tabs>
        <w:tab w:val="clear" w:pos="504"/>
        <w:tab w:val="clear" w:pos="720"/>
        <w:tab w:val="clear" w:pos="1710"/>
        <w:tab w:val="clear" w:pos="2160"/>
      </w:tabs>
      <w:ind w:left="960"/>
    </w:pPr>
  </w:style>
  <w:style w:type="paragraph" w:styleId="TOC6">
    <w:name w:val="toc 6"/>
    <w:basedOn w:val="Normal"/>
    <w:next w:val="Normal"/>
    <w:autoRedefine/>
    <w:semiHidden/>
    <w:rsid w:val="001468A5"/>
    <w:pPr>
      <w:tabs>
        <w:tab w:val="clear" w:pos="504"/>
        <w:tab w:val="clear" w:pos="720"/>
        <w:tab w:val="clear" w:pos="1710"/>
        <w:tab w:val="clear" w:pos="2160"/>
      </w:tabs>
      <w:ind w:left="1200"/>
    </w:pPr>
  </w:style>
  <w:style w:type="paragraph" w:styleId="TOC7">
    <w:name w:val="toc 7"/>
    <w:basedOn w:val="Normal"/>
    <w:next w:val="Normal"/>
    <w:autoRedefine/>
    <w:semiHidden/>
    <w:rsid w:val="001468A5"/>
    <w:pPr>
      <w:tabs>
        <w:tab w:val="clear" w:pos="504"/>
        <w:tab w:val="clear" w:pos="720"/>
        <w:tab w:val="clear" w:pos="1710"/>
        <w:tab w:val="clear" w:pos="2160"/>
      </w:tabs>
      <w:ind w:left="1440"/>
    </w:pPr>
  </w:style>
  <w:style w:type="paragraph" w:styleId="TOC8">
    <w:name w:val="toc 8"/>
    <w:basedOn w:val="Normal"/>
    <w:next w:val="Normal"/>
    <w:autoRedefine/>
    <w:semiHidden/>
    <w:rsid w:val="001468A5"/>
    <w:pPr>
      <w:tabs>
        <w:tab w:val="clear" w:pos="504"/>
        <w:tab w:val="clear" w:pos="720"/>
        <w:tab w:val="clear" w:pos="1710"/>
        <w:tab w:val="clear" w:pos="2160"/>
      </w:tabs>
      <w:ind w:left="1680"/>
    </w:pPr>
  </w:style>
  <w:style w:type="paragraph" w:styleId="TOC9">
    <w:name w:val="toc 9"/>
    <w:basedOn w:val="Normal"/>
    <w:next w:val="Normal"/>
    <w:autoRedefine/>
    <w:semiHidden/>
    <w:rsid w:val="001468A5"/>
    <w:pPr>
      <w:tabs>
        <w:tab w:val="clear" w:pos="504"/>
        <w:tab w:val="clear" w:pos="720"/>
        <w:tab w:val="clear" w:pos="1710"/>
        <w:tab w:val="clear" w:pos="2160"/>
      </w:tabs>
      <w:ind w:left="1920"/>
    </w:pPr>
  </w:style>
  <w:style w:type="paragraph" w:customStyle="1" w:styleId="TableNoteHeading">
    <w:name w:val="Table Note Heading"/>
    <w:basedOn w:val="TableNote"/>
    <w:next w:val="TableNoteNum"/>
    <w:autoRedefine/>
    <w:rsid w:val="00B8010F"/>
    <w:rPr>
      <w:b/>
      <w:bCs/>
    </w:rPr>
  </w:style>
  <w:style w:type="paragraph" w:customStyle="1" w:styleId="TableNote">
    <w:name w:val="Table Note"/>
    <w:basedOn w:val="TableBody"/>
    <w:next w:val="TableBody"/>
    <w:rsid w:val="001468A5"/>
    <w:pPr>
      <w:tabs>
        <w:tab w:val="clear" w:pos="0"/>
        <w:tab w:val="left" w:pos="540"/>
      </w:tabs>
      <w:ind w:left="540" w:hanging="540"/>
    </w:pPr>
    <w:rPr>
      <w:i/>
      <w:iCs w:val="0"/>
    </w:rPr>
  </w:style>
  <w:style w:type="paragraph" w:customStyle="1" w:styleId="TableNoteNum">
    <w:name w:val="Table Note Num"/>
    <w:basedOn w:val="ListNumber"/>
    <w:autoRedefine/>
    <w:rsid w:val="00B8010F"/>
    <w:pPr>
      <w:numPr>
        <w:numId w:val="10"/>
      </w:numPr>
      <w:spacing w:after="0"/>
    </w:pPr>
    <w:rPr>
      <w:i/>
      <w:iCs/>
      <w:sz w:val="20"/>
    </w:rPr>
  </w:style>
  <w:style w:type="paragraph" w:customStyle="1" w:styleId="NotesNumber">
    <w:name w:val="Notes Number"/>
    <w:basedOn w:val="ListNumber"/>
    <w:rsid w:val="001468A5"/>
    <w:pPr>
      <w:tabs>
        <w:tab w:val="num" w:pos="900"/>
      </w:tabs>
      <w:spacing w:after="80"/>
      <w:ind w:left="907"/>
    </w:pPr>
    <w:rPr>
      <w:i/>
      <w:iCs/>
    </w:rPr>
  </w:style>
  <w:style w:type="paragraph" w:styleId="NoteHeading">
    <w:name w:val="Note Heading"/>
    <w:basedOn w:val="Normal"/>
    <w:next w:val="NotesNumber"/>
    <w:rsid w:val="001468A5"/>
    <w:pPr>
      <w:tabs>
        <w:tab w:val="clear" w:pos="504"/>
        <w:tab w:val="clear" w:pos="720"/>
        <w:tab w:val="clear" w:pos="1710"/>
        <w:tab w:val="clear" w:pos="2160"/>
      </w:tabs>
      <w:spacing w:after="80"/>
    </w:pPr>
    <w:rPr>
      <w:b/>
      <w:bCs/>
      <w:i/>
      <w:iCs/>
    </w:rPr>
  </w:style>
  <w:style w:type="paragraph" w:customStyle="1" w:styleId="ListNumStep">
    <w:name w:val="ListNumStep"/>
    <w:basedOn w:val="Normal"/>
    <w:autoRedefine/>
    <w:qFormat/>
    <w:rsid w:val="003C1294"/>
    <w:pPr>
      <w:numPr>
        <w:numId w:val="14"/>
      </w:numPr>
      <w:tabs>
        <w:tab w:val="clear" w:pos="504"/>
        <w:tab w:val="clear" w:pos="720"/>
        <w:tab w:val="left" w:pos="1080"/>
      </w:tabs>
    </w:pPr>
    <w:rPr>
      <w:rFonts w:eastAsia="MS Mincho"/>
    </w:rPr>
  </w:style>
  <w:style w:type="paragraph" w:customStyle="1" w:styleId="Normal2">
    <w:name w:val="Normal 2"/>
    <w:basedOn w:val="Normal"/>
    <w:qFormat/>
    <w:rsid w:val="00070DED"/>
    <w:pPr>
      <w:tabs>
        <w:tab w:val="clear" w:pos="504"/>
        <w:tab w:val="clear" w:pos="720"/>
        <w:tab w:val="clear" w:pos="1710"/>
        <w:tab w:val="clear" w:pos="2160"/>
        <w:tab w:val="left" w:pos="1080"/>
        <w:tab w:val="left" w:pos="1260"/>
      </w:tabs>
      <w:ind w:left="810"/>
    </w:pPr>
    <w:rPr>
      <w:rFonts w:eastAsia="MS Mincho"/>
    </w:rPr>
  </w:style>
  <w:style w:type="paragraph" w:customStyle="1" w:styleId="zFrontMatterHeadNoToc">
    <w:name w:val="z_FrontMatterHead_NoToc"/>
    <w:basedOn w:val="zFrontMatterHead"/>
    <w:qFormat/>
    <w:rsid w:val="000A5FAC"/>
  </w:style>
  <w:style w:type="paragraph" w:customStyle="1" w:styleId="Default">
    <w:name w:val="Default"/>
    <w:rsid w:val="00EF4E52"/>
    <w:pPr>
      <w:autoSpaceDE w:val="0"/>
      <w:autoSpaceDN w:val="0"/>
      <w:adjustRightInd w:val="0"/>
    </w:pPr>
    <w:rPr>
      <w:color w:val="000000"/>
      <w:sz w:val="24"/>
      <w:szCs w:val="24"/>
    </w:rPr>
  </w:style>
  <w:style w:type="paragraph" w:customStyle="1" w:styleId="ListBulletIndent">
    <w:name w:val="List Bullet Indent"/>
    <w:basedOn w:val="ListBullet"/>
    <w:rsid w:val="009E0A52"/>
    <w:pPr>
      <w:numPr>
        <w:numId w:val="0"/>
      </w:numPr>
      <w:tabs>
        <w:tab w:val="clear" w:pos="360"/>
        <w:tab w:val="clear" w:pos="504"/>
        <w:tab w:val="num" w:pos="720"/>
        <w:tab w:val="num" w:pos="1440"/>
      </w:tabs>
      <w:ind w:left="720" w:right="360" w:hanging="360"/>
    </w:pPr>
    <w:rPr>
      <w:bCs/>
      <w:iCs w:val="0"/>
    </w:rPr>
  </w:style>
  <w:style w:type="paragraph" w:customStyle="1" w:styleId="Note2">
    <w:name w:val="Note 2"/>
    <w:basedOn w:val="Note"/>
    <w:qFormat/>
    <w:rsid w:val="009E0A52"/>
    <w:pPr>
      <w:tabs>
        <w:tab w:val="clear" w:pos="504"/>
        <w:tab w:val="clear" w:pos="720"/>
        <w:tab w:val="clear" w:pos="1710"/>
        <w:tab w:val="clear" w:pos="2160"/>
        <w:tab w:val="left" w:pos="1350"/>
        <w:tab w:val="left" w:pos="1800"/>
      </w:tabs>
      <w:ind w:left="1350" w:hanging="630"/>
    </w:pPr>
    <w:rPr>
      <w:bCs/>
    </w:rPr>
  </w:style>
  <w:style w:type="paragraph" w:styleId="BalloonText">
    <w:name w:val="Balloon Text"/>
    <w:basedOn w:val="Normal"/>
    <w:link w:val="BalloonTextChar"/>
    <w:semiHidden/>
    <w:unhideWhenUsed/>
    <w:rsid w:val="00570DA9"/>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570DA9"/>
    <w:rPr>
      <w:rFonts w:ascii="Segoe UI" w:hAnsi="Segoe UI" w:cs="Segoe UI"/>
      <w:sz w:val="18"/>
      <w:szCs w:val="18"/>
    </w:rPr>
  </w:style>
  <w:style w:type="table" w:styleId="TableGrid">
    <w:name w:val="Table Grid"/>
    <w:basedOn w:val="TableNormal"/>
    <w:rsid w:val="00570D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DA9"/>
    <w:pPr>
      <w:ind w:left="720"/>
      <w:contextualSpacing/>
    </w:pPr>
  </w:style>
  <w:style w:type="character" w:styleId="UnresolvedMention">
    <w:name w:val="Unresolved Mention"/>
    <w:basedOn w:val="DefaultParagraphFont"/>
    <w:uiPriority w:val="99"/>
    <w:semiHidden/>
    <w:unhideWhenUsed/>
    <w:rsid w:val="00570DA9"/>
    <w:rPr>
      <w:color w:val="605E5C"/>
      <w:shd w:val="clear" w:color="auto" w:fill="E1DFDD"/>
    </w:rPr>
  </w:style>
  <w:style w:type="paragraph" w:customStyle="1" w:styleId="NoteNumber">
    <w:name w:val="Note Number"/>
    <w:basedOn w:val="ListBullet5"/>
    <w:qFormat/>
    <w:rsid w:val="000E012E"/>
    <w:pPr>
      <w:numPr>
        <w:numId w:val="0"/>
      </w:numPr>
      <w:tabs>
        <w:tab w:val="num" w:pos="2520"/>
      </w:tabs>
      <w:spacing w:after="80"/>
      <w:ind w:left="1152" w:hanging="1152"/>
    </w:pPr>
  </w:style>
  <w:style w:type="character" w:styleId="CommentReference">
    <w:name w:val="annotation reference"/>
    <w:basedOn w:val="DefaultParagraphFont"/>
    <w:semiHidden/>
    <w:unhideWhenUsed/>
    <w:rsid w:val="00584B41"/>
    <w:rPr>
      <w:sz w:val="16"/>
      <w:szCs w:val="16"/>
    </w:rPr>
  </w:style>
  <w:style w:type="paragraph" w:styleId="CommentSubject">
    <w:name w:val="annotation subject"/>
    <w:basedOn w:val="CommentText"/>
    <w:next w:val="CommentText"/>
    <w:link w:val="CommentSubjectChar"/>
    <w:semiHidden/>
    <w:unhideWhenUsed/>
    <w:rsid w:val="00584B41"/>
    <w:rPr>
      <w:b/>
      <w:bCs/>
    </w:rPr>
  </w:style>
  <w:style w:type="character" w:customStyle="1" w:styleId="CommentTextChar">
    <w:name w:val="Comment Text Char"/>
    <w:basedOn w:val="DefaultParagraphFont"/>
    <w:link w:val="CommentText"/>
    <w:semiHidden/>
    <w:rsid w:val="00584B41"/>
  </w:style>
  <w:style w:type="character" w:customStyle="1" w:styleId="CommentSubjectChar">
    <w:name w:val="Comment Subject Char"/>
    <w:basedOn w:val="CommentTextChar"/>
    <w:link w:val="CommentSubject"/>
    <w:semiHidden/>
    <w:rsid w:val="00584B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3929818">
      <w:bodyDiv w:val="1"/>
      <w:marLeft w:val="0"/>
      <w:marRight w:val="0"/>
      <w:marTop w:val="0"/>
      <w:marBottom w:val="0"/>
      <w:divBdr>
        <w:top w:val="none" w:sz="0" w:space="0" w:color="auto"/>
        <w:left w:val="none" w:sz="0" w:space="0" w:color="auto"/>
        <w:bottom w:val="none" w:sz="0" w:space="0" w:color="auto"/>
        <w:right w:val="none" w:sz="0" w:space="0" w:color="auto"/>
      </w:divBdr>
    </w:div>
    <w:div w:id="1476482188">
      <w:bodyDiv w:val="1"/>
      <w:marLeft w:val="0"/>
      <w:marRight w:val="0"/>
      <w:marTop w:val="0"/>
      <w:marBottom w:val="0"/>
      <w:divBdr>
        <w:top w:val="none" w:sz="0" w:space="0" w:color="auto"/>
        <w:left w:val="none" w:sz="0" w:space="0" w:color="auto"/>
        <w:bottom w:val="none" w:sz="0" w:space="0" w:color="auto"/>
        <w:right w:val="none" w:sz="0" w:space="0" w:color="auto"/>
      </w:divBdr>
    </w:div>
    <w:div w:id="1785614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8/08/relationships/commentsExtensible" Target="commentsExtensible.xml"/><Relationship Id="rId27"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4.xml.rels><?xml version="1.0" encoding="UTF-8" standalone="yes"?>
<Relationships xmlns="http://schemas.openxmlformats.org/package/2006/relationships"><Relationship Id="rId1" Type="http://schemas.openxmlformats.org/officeDocument/2006/relationships/image" Target="media/image2.wmf"/></Relationships>
</file>

<file path=word/_rels/header5.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517C1-A7EF-4917-895E-B47339DB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4154</Words>
  <Characters>23682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CPG Word Template</vt:lpstr>
    </vt:vector>
  </TitlesOfParts>
  <Company>AMD</Company>
  <LinksUpToDate>false</LinksUpToDate>
  <CharactersWithSpaces>27781</CharactersWithSpaces>
  <SharedDoc>false</SharedDoc>
  <HLinks>
    <vt:vector size="60" baseType="variant">
      <vt:variant>
        <vt:i4>2097276</vt:i4>
      </vt:variant>
      <vt:variant>
        <vt:i4>75</vt:i4>
      </vt:variant>
      <vt:variant>
        <vt:i4>0</vt:i4>
      </vt:variant>
      <vt:variant>
        <vt:i4>5</vt:i4>
      </vt:variant>
      <vt:variant>
        <vt:lpwstr>http://www.amd.com/</vt:lpwstr>
      </vt:variant>
      <vt:variant>
        <vt:lpwstr/>
      </vt:variant>
      <vt:variant>
        <vt:i4>1245242</vt:i4>
      </vt:variant>
      <vt:variant>
        <vt:i4>56</vt:i4>
      </vt:variant>
      <vt:variant>
        <vt:i4>0</vt:i4>
      </vt:variant>
      <vt:variant>
        <vt:i4>5</vt:i4>
      </vt:variant>
      <vt:variant>
        <vt:lpwstr/>
      </vt:variant>
      <vt:variant>
        <vt:lpwstr>_Toc32303492</vt:lpwstr>
      </vt:variant>
      <vt:variant>
        <vt:i4>1048634</vt:i4>
      </vt:variant>
      <vt:variant>
        <vt:i4>47</vt:i4>
      </vt:variant>
      <vt:variant>
        <vt:i4>0</vt:i4>
      </vt:variant>
      <vt:variant>
        <vt:i4>5</vt:i4>
      </vt:variant>
      <vt:variant>
        <vt:lpwstr/>
      </vt:variant>
      <vt:variant>
        <vt:lpwstr>_Toc32303491</vt:lpwstr>
      </vt:variant>
      <vt:variant>
        <vt:i4>1114172</vt:i4>
      </vt:variant>
      <vt:variant>
        <vt:i4>38</vt:i4>
      </vt:variant>
      <vt:variant>
        <vt:i4>0</vt:i4>
      </vt:variant>
      <vt:variant>
        <vt:i4>5</vt:i4>
      </vt:variant>
      <vt:variant>
        <vt:lpwstr/>
      </vt:variant>
      <vt:variant>
        <vt:lpwstr>_Toc92854998</vt:lpwstr>
      </vt:variant>
      <vt:variant>
        <vt:i4>1966140</vt:i4>
      </vt:variant>
      <vt:variant>
        <vt:i4>32</vt:i4>
      </vt:variant>
      <vt:variant>
        <vt:i4>0</vt:i4>
      </vt:variant>
      <vt:variant>
        <vt:i4>5</vt:i4>
      </vt:variant>
      <vt:variant>
        <vt:lpwstr/>
      </vt:variant>
      <vt:variant>
        <vt:lpwstr>_Toc92854997</vt:lpwstr>
      </vt:variant>
      <vt:variant>
        <vt:i4>2031676</vt:i4>
      </vt:variant>
      <vt:variant>
        <vt:i4>26</vt:i4>
      </vt:variant>
      <vt:variant>
        <vt:i4>0</vt:i4>
      </vt:variant>
      <vt:variant>
        <vt:i4>5</vt:i4>
      </vt:variant>
      <vt:variant>
        <vt:lpwstr/>
      </vt:variant>
      <vt:variant>
        <vt:lpwstr>_Toc92854996</vt:lpwstr>
      </vt:variant>
      <vt:variant>
        <vt:i4>1835068</vt:i4>
      </vt:variant>
      <vt:variant>
        <vt:i4>20</vt:i4>
      </vt:variant>
      <vt:variant>
        <vt:i4>0</vt:i4>
      </vt:variant>
      <vt:variant>
        <vt:i4>5</vt:i4>
      </vt:variant>
      <vt:variant>
        <vt:lpwstr/>
      </vt:variant>
      <vt:variant>
        <vt:lpwstr>_Toc92854995</vt:lpwstr>
      </vt:variant>
      <vt:variant>
        <vt:i4>1900604</vt:i4>
      </vt:variant>
      <vt:variant>
        <vt:i4>14</vt:i4>
      </vt:variant>
      <vt:variant>
        <vt:i4>0</vt:i4>
      </vt:variant>
      <vt:variant>
        <vt:i4>5</vt:i4>
      </vt:variant>
      <vt:variant>
        <vt:lpwstr/>
      </vt:variant>
      <vt:variant>
        <vt:lpwstr>_Toc92854994</vt:lpwstr>
      </vt:variant>
      <vt:variant>
        <vt:i4>1703996</vt:i4>
      </vt:variant>
      <vt:variant>
        <vt:i4>8</vt:i4>
      </vt:variant>
      <vt:variant>
        <vt:i4>0</vt:i4>
      </vt:variant>
      <vt:variant>
        <vt:i4>5</vt:i4>
      </vt:variant>
      <vt:variant>
        <vt:lpwstr/>
      </vt:variant>
      <vt:variant>
        <vt:lpwstr>_Toc92854993</vt:lpwstr>
      </vt:variant>
      <vt:variant>
        <vt:i4>1769532</vt:i4>
      </vt:variant>
      <vt:variant>
        <vt:i4>2</vt:i4>
      </vt:variant>
      <vt:variant>
        <vt:i4>0</vt:i4>
      </vt:variant>
      <vt:variant>
        <vt:i4>5</vt:i4>
      </vt:variant>
      <vt:variant>
        <vt:lpwstr/>
      </vt:variant>
      <vt:variant>
        <vt:lpwstr>_Toc92854992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CPG Word Template</dc:title>
  <dc:subject>CPG Word Template</dc:subject>
  <dc:creator>Ernest Oliver</dc:creator>
  <cp:lastModifiedBy>Ackerman, Peter</cp:lastModifiedBy>
  <cp:revision>15</cp:revision>
  <cp:lastPrinted>2012-08-22T15:26:00Z</cp:lastPrinted>
  <dcterms:created xsi:type="dcterms:W3CDTF">2020-09-02T12:43:00Z</dcterms:created>
  <dcterms:modified xsi:type="dcterms:W3CDTF">2020-11-16T18:37:00Z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RDOCTYPE">
    <vt:lpwstr>Doc8</vt:lpwstr>
  </property>
  <property fmtid="{D5CDD505-2E9C-101B-9397-08002B2CF9AE}" pid="3" name="BRTRANSID">
    <vt:lpwstr> 63769764</vt:lpwstr>
  </property>
  <property fmtid="{D5CDD505-2E9C-101B-9397-08002B2CF9AE}" pid="4" name="MSIP_Label_76546daa-41b6-470c-bb85-f6f40f044d7f_Enabled">
    <vt:lpwstr>true</vt:lpwstr>
  </property>
  <property fmtid="{D5CDD505-2E9C-101B-9397-08002B2CF9AE}" pid="5" name="MSIP_Label_76546daa-41b6-470c-bb85-f6f40f044d7f_SetDate">
    <vt:lpwstr>2020-01-06T19:01:12Z</vt:lpwstr>
  </property>
  <property fmtid="{D5CDD505-2E9C-101B-9397-08002B2CF9AE}" pid="6" name="MSIP_Label_76546daa-41b6-470c-bb85-f6f40f044d7f_Method">
    <vt:lpwstr>Standard</vt:lpwstr>
  </property>
  <property fmtid="{D5CDD505-2E9C-101B-9397-08002B2CF9AE}" pid="7" name="MSIP_Label_76546daa-41b6-470c-bb85-f6f40f044d7f_Name">
    <vt:lpwstr>Internal Use Only - Unrestricted</vt:lpwstr>
  </property>
  <property fmtid="{D5CDD505-2E9C-101B-9397-08002B2CF9AE}" pid="8" name="MSIP_Label_76546daa-41b6-470c-bb85-f6f40f044d7f_SiteId">
    <vt:lpwstr>3dd8961f-e488-4e60-8e11-a82d994e183d</vt:lpwstr>
  </property>
  <property fmtid="{D5CDD505-2E9C-101B-9397-08002B2CF9AE}" pid="9" name="MSIP_Label_76546daa-41b6-470c-bb85-f6f40f044d7f_ActionId">
    <vt:lpwstr>a74d9dbd-e612-4822-a725-000019bfd0a8</vt:lpwstr>
  </property>
  <property fmtid="{D5CDD505-2E9C-101B-9397-08002B2CF9AE}" pid="10" name="MSIP_Label_76546daa-41b6-470c-bb85-f6f40f044d7f_ContentBits">
    <vt:lpwstr>1</vt:lpwstr>
  </property>
</Properties>
</file>